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2581E"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0EAB33AB" w14:textId="77777777" w:rsidR="003213A3" w:rsidRPr="0079325B" w:rsidRDefault="003213A3" w:rsidP="00FF5AD3">
      <w:pPr>
        <w:pStyle w:val="Glava"/>
        <w:tabs>
          <w:tab w:val="clear" w:pos="4536"/>
          <w:tab w:val="clear" w:pos="9072"/>
        </w:tabs>
        <w:ind w:left="1080"/>
        <w:jc w:val="right"/>
        <w:rPr>
          <w:b/>
          <w:i w:val="0"/>
          <w:sz w:val="22"/>
          <w:szCs w:val="22"/>
        </w:rPr>
      </w:pPr>
    </w:p>
    <w:p w14:paraId="58E9E682" w14:textId="77777777" w:rsidR="00DA4A73" w:rsidRDefault="00DA4A73" w:rsidP="00696163">
      <w:pPr>
        <w:pStyle w:val="Glava"/>
        <w:tabs>
          <w:tab w:val="clear" w:pos="4536"/>
          <w:tab w:val="clear" w:pos="9072"/>
          <w:tab w:val="left" w:pos="9034"/>
        </w:tabs>
        <w:ind w:left="1080"/>
        <w:jc w:val="both"/>
        <w:rPr>
          <w:i w:val="0"/>
          <w:sz w:val="22"/>
          <w:szCs w:val="22"/>
        </w:rPr>
      </w:pPr>
    </w:p>
    <w:p w14:paraId="203CFCB1"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63B91847" w14:textId="77777777" w:rsidTr="00DA4A73">
        <w:tc>
          <w:tcPr>
            <w:tcW w:w="2181" w:type="dxa"/>
          </w:tcPr>
          <w:p w14:paraId="5EB6E89E"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2A06D8D4" w14:textId="77777777" w:rsidR="00696163" w:rsidRPr="0079325B" w:rsidRDefault="00696163" w:rsidP="005C4678">
            <w:pPr>
              <w:pStyle w:val="Glava"/>
              <w:tabs>
                <w:tab w:val="clear" w:pos="4536"/>
                <w:tab w:val="clear" w:pos="9072"/>
              </w:tabs>
              <w:jc w:val="both"/>
              <w:rPr>
                <w:i w:val="0"/>
                <w:sz w:val="22"/>
                <w:szCs w:val="22"/>
              </w:rPr>
            </w:pPr>
          </w:p>
        </w:tc>
      </w:tr>
    </w:tbl>
    <w:p w14:paraId="4EE53EC6"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51721080" w14:textId="77777777" w:rsidTr="005C4678">
        <w:tc>
          <w:tcPr>
            <w:tcW w:w="1472" w:type="dxa"/>
          </w:tcPr>
          <w:p w14:paraId="4BA609BF"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3BD0B9BB"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8D677E9" w14:textId="77777777" w:rsidTr="005C4678">
        <w:tc>
          <w:tcPr>
            <w:tcW w:w="2160" w:type="dxa"/>
            <w:gridSpan w:val="2"/>
          </w:tcPr>
          <w:p w14:paraId="1FEFE8FA"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1C97691"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C1726C6" w14:textId="77777777" w:rsidTr="0080081D">
        <w:tc>
          <w:tcPr>
            <w:tcW w:w="2748" w:type="dxa"/>
            <w:gridSpan w:val="3"/>
          </w:tcPr>
          <w:p w14:paraId="16C2FA5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5109B2A4" w14:textId="77777777" w:rsidR="00696163" w:rsidRPr="0079325B" w:rsidRDefault="00696163" w:rsidP="005C4678">
            <w:pPr>
              <w:pStyle w:val="Glava"/>
              <w:tabs>
                <w:tab w:val="clear" w:pos="4536"/>
                <w:tab w:val="clear" w:pos="9072"/>
              </w:tabs>
              <w:jc w:val="both"/>
              <w:rPr>
                <w:i w:val="0"/>
                <w:sz w:val="22"/>
                <w:szCs w:val="22"/>
              </w:rPr>
            </w:pPr>
          </w:p>
        </w:tc>
      </w:tr>
    </w:tbl>
    <w:p w14:paraId="1F377B09" w14:textId="77777777" w:rsidR="00696163" w:rsidRDefault="00696163" w:rsidP="00696163">
      <w:pPr>
        <w:pStyle w:val="Glava"/>
        <w:tabs>
          <w:tab w:val="clear" w:pos="4536"/>
          <w:tab w:val="clear" w:pos="9072"/>
        </w:tabs>
        <w:jc w:val="both"/>
        <w:rPr>
          <w:i w:val="0"/>
          <w:sz w:val="22"/>
          <w:szCs w:val="22"/>
        </w:rPr>
      </w:pPr>
    </w:p>
    <w:p w14:paraId="2E77BA8C" w14:textId="77777777" w:rsidR="003213A3" w:rsidRDefault="003213A3" w:rsidP="00696163">
      <w:pPr>
        <w:pStyle w:val="Glava"/>
        <w:tabs>
          <w:tab w:val="clear" w:pos="4536"/>
          <w:tab w:val="clear" w:pos="9072"/>
        </w:tabs>
        <w:jc w:val="both"/>
        <w:rPr>
          <w:i w:val="0"/>
          <w:sz w:val="22"/>
          <w:szCs w:val="22"/>
        </w:rPr>
      </w:pPr>
    </w:p>
    <w:p w14:paraId="423C6221" w14:textId="77777777" w:rsidR="003213A3" w:rsidRDefault="003213A3" w:rsidP="00696163">
      <w:pPr>
        <w:pStyle w:val="Glava"/>
        <w:tabs>
          <w:tab w:val="clear" w:pos="4536"/>
          <w:tab w:val="clear" w:pos="9072"/>
        </w:tabs>
        <w:jc w:val="both"/>
        <w:rPr>
          <w:i w:val="0"/>
          <w:sz w:val="22"/>
          <w:szCs w:val="22"/>
        </w:rPr>
      </w:pPr>
    </w:p>
    <w:p w14:paraId="218D5A97"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46D91B16" w14:textId="77777777" w:rsidR="00696163" w:rsidRDefault="00696163" w:rsidP="00696163">
      <w:pPr>
        <w:pStyle w:val="Glava"/>
        <w:tabs>
          <w:tab w:val="clear" w:pos="4536"/>
          <w:tab w:val="clear" w:pos="9072"/>
        </w:tabs>
        <w:jc w:val="both"/>
        <w:rPr>
          <w:i w:val="0"/>
          <w:sz w:val="22"/>
          <w:szCs w:val="22"/>
        </w:rPr>
      </w:pPr>
    </w:p>
    <w:p w14:paraId="11F0F8BB" w14:textId="77777777" w:rsidR="00696163" w:rsidRDefault="00696163" w:rsidP="00696163">
      <w:pPr>
        <w:pStyle w:val="Glava"/>
        <w:tabs>
          <w:tab w:val="clear" w:pos="4536"/>
          <w:tab w:val="clear" w:pos="9072"/>
        </w:tabs>
        <w:jc w:val="both"/>
        <w:rPr>
          <w:i w:val="0"/>
          <w:sz w:val="22"/>
          <w:szCs w:val="22"/>
        </w:rPr>
      </w:pPr>
    </w:p>
    <w:p w14:paraId="6482DA53" w14:textId="7453BC96" w:rsidR="00DA4A7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7703AB" w:rsidRPr="007703AB">
        <w:rPr>
          <w:b/>
          <w:i w:val="0"/>
          <w:sz w:val="22"/>
          <w:szCs w:val="22"/>
        </w:rPr>
        <w:t>Vrtec Mladi rod enota Kostanjčkov vrtec - celovita prenova objekta z dozidavo pralnice in večnamenskega prostora, pri kateri se upoštevajo okoljski vidiki</w:t>
      </w:r>
      <w:r w:rsidRPr="003F1A18">
        <w:rPr>
          <w:i w:val="0"/>
          <w:sz w:val="22"/>
          <w:szCs w:val="22"/>
        </w:rPr>
        <w:t>«</w:t>
      </w:r>
    </w:p>
    <w:p w14:paraId="4B76C665" w14:textId="4E5DB885" w:rsidR="00E76242" w:rsidRDefault="00E76242" w:rsidP="00B1323A">
      <w:pPr>
        <w:ind w:left="1080"/>
        <w:jc w:val="both"/>
        <w:rPr>
          <w:i w:val="0"/>
          <w:sz w:val="22"/>
          <w:szCs w:val="22"/>
        </w:rPr>
      </w:pPr>
    </w:p>
    <w:p w14:paraId="4618AD69" w14:textId="77777777" w:rsidR="00E76242" w:rsidRDefault="00E76242" w:rsidP="00E76242">
      <w:pPr>
        <w:ind w:left="1080"/>
        <w:jc w:val="both"/>
        <w:rPr>
          <w:i w:val="0"/>
          <w:sz w:val="22"/>
          <w:szCs w:val="22"/>
        </w:rPr>
      </w:pPr>
      <w:r>
        <w:rPr>
          <w:i w:val="0"/>
          <w:sz w:val="22"/>
          <w:szCs w:val="22"/>
        </w:rPr>
        <w:t>Izjavljamo, da se naša ponudba nanaša na:</w:t>
      </w:r>
    </w:p>
    <w:p w14:paraId="3BC18204" w14:textId="77777777" w:rsidR="00E76242" w:rsidRPr="0079325B" w:rsidRDefault="00E76242" w:rsidP="00E76242">
      <w:pPr>
        <w:ind w:left="1080"/>
        <w:jc w:val="both"/>
        <w:rPr>
          <w:i w:val="0"/>
          <w:sz w:val="22"/>
          <w:szCs w:val="22"/>
        </w:rPr>
      </w:pPr>
    </w:p>
    <w:p w14:paraId="3385CCF6" w14:textId="4E8756A9" w:rsidR="00E76242" w:rsidRPr="000C2E78" w:rsidRDefault="00E76242" w:rsidP="00EB56CD">
      <w:pPr>
        <w:pStyle w:val="Glava"/>
        <w:numPr>
          <w:ilvl w:val="0"/>
          <w:numId w:val="26"/>
        </w:numPr>
        <w:tabs>
          <w:tab w:val="clear" w:pos="4536"/>
          <w:tab w:val="clear" w:pos="9072"/>
        </w:tabs>
        <w:ind w:left="1418"/>
        <w:jc w:val="both"/>
        <w:rPr>
          <w:i w:val="0"/>
          <w:sz w:val="22"/>
          <w:szCs w:val="22"/>
        </w:rPr>
      </w:pPr>
      <w:r>
        <w:rPr>
          <w:i w:val="0"/>
          <w:sz w:val="22"/>
          <w:szCs w:val="22"/>
        </w:rPr>
        <w:t>celotno javno naročilo</w:t>
      </w:r>
    </w:p>
    <w:p w14:paraId="2F14DA07" w14:textId="77777777" w:rsidR="00E76242" w:rsidRDefault="00E76242" w:rsidP="00EB56CD">
      <w:pPr>
        <w:pStyle w:val="Glava"/>
        <w:numPr>
          <w:ilvl w:val="0"/>
          <w:numId w:val="26"/>
        </w:numPr>
        <w:tabs>
          <w:tab w:val="clear" w:pos="4536"/>
          <w:tab w:val="clear" w:pos="9072"/>
        </w:tabs>
        <w:ind w:left="1418"/>
        <w:jc w:val="both"/>
        <w:rPr>
          <w:i w:val="0"/>
          <w:sz w:val="22"/>
          <w:szCs w:val="22"/>
        </w:rPr>
      </w:pPr>
      <w:r>
        <w:rPr>
          <w:i w:val="0"/>
          <w:sz w:val="22"/>
          <w:szCs w:val="22"/>
        </w:rPr>
        <w:t>na posamezne sklope, in sicer:</w:t>
      </w:r>
    </w:p>
    <w:p w14:paraId="4DFCFE28" w14:textId="77777777" w:rsidR="00E76242" w:rsidRDefault="00E76242" w:rsidP="00E76242">
      <w:pPr>
        <w:pStyle w:val="Odstavekseznama"/>
        <w:rPr>
          <w:i w:val="0"/>
          <w:sz w:val="22"/>
          <w:szCs w:val="22"/>
        </w:rPr>
      </w:pPr>
    </w:p>
    <w:p w14:paraId="43664616" w14:textId="2003F0E4" w:rsidR="00E76242" w:rsidRPr="000C2E78" w:rsidRDefault="00E76242" w:rsidP="00EB56CD">
      <w:pPr>
        <w:pStyle w:val="Glava"/>
        <w:numPr>
          <w:ilvl w:val="0"/>
          <w:numId w:val="25"/>
        </w:numPr>
        <w:tabs>
          <w:tab w:val="clear" w:pos="4536"/>
          <w:tab w:val="clear" w:pos="9072"/>
        </w:tabs>
        <w:ind w:left="2127"/>
        <w:jc w:val="both"/>
        <w:rPr>
          <w:i w:val="0"/>
          <w:sz w:val="22"/>
          <w:szCs w:val="22"/>
        </w:rPr>
      </w:pPr>
      <w:r>
        <w:rPr>
          <w:i w:val="0"/>
          <w:sz w:val="22"/>
          <w:szCs w:val="22"/>
        </w:rPr>
        <w:t xml:space="preserve">na SKLOP </w:t>
      </w:r>
      <w:r w:rsidRPr="00A66C63">
        <w:rPr>
          <w:i w:val="0"/>
          <w:sz w:val="22"/>
          <w:szCs w:val="22"/>
        </w:rPr>
        <w:t xml:space="preserve">1: </w:t>
      </w:r>
      <w:r w:rsidRPr="00E76242">
        <w:rPr>
          <w:i w:val="0"/>
          <w:sz w:val="22"/>
          <w:szCs w:val="22"/>
        </w:rPr>
        <w:t>Vrtec Mladi rod enota Kostanjčkov vrtec - celovita prenova objekta z dozidavo pralnice in večnamenskega prostora, pri kateri se upoštevajo okoljski vidiki.- izvedba GOI del</w:t>
      </w:r>
    </w:p>
    <w:p w14:paraId="4AC04DB0" w14:textId="0F01726F" w:rsidR="00E76242" w:rsidRPr="000C2E78" w:rsidRDefault="00E76242" w:rsidP="00EB56CD">
      <w:pPr>
        <w:pStyle w:val="Glava"/>
        <w:numPr>
          <w:ilvl w:val="0"/>
          <w:numId w:val="27"/>
        </w:numPr>
        <w:tabs>
          <w:tab w:val="clear" w:pos="4536"/>
          <w:tab w:val="clear" w:pos="9072"/>
        </w:tabs>
        <w:jc w:val="both"/>
        <w:rPr>
          <w:i w:val="0"/>
          <w:sz w:val="22"/>
          <w:szCs w:val="22"/>
        </w:rPr>
      </w:pPr>
      <w:r w:rsidRPr="00A66C63">
        <w:rPr>
          <w:i w:val="0"/>
          <w:sz w:val="22"/>
          <w:szCs w:val="22"/>
        </w:rPr>
        <w:t xml:space="preserve">na SKLOP 2: </w:t>
      </w:r>
      <w:r w:rsidRPr="00E76242">
        <w:rPr>
          <w:i w:val="0"/>
          <w:sz w:val="22"/>
          <w:szCs w:val="22"/>
        </w:rPr>
        <w:t xml:space="preserve">Vrtec Mladi rod enota Kostanjčkov vrtec - </w:t>
      </w:r>
      <w:r w:rsidR="00026715" w:rsidRPr="00026715">
        <w:rPr>
          <w:i w:val="0"/>
          <w:sz w:val="22"/>
          <w:szCs w:val="22"/>
        </w:rPr>
        <w:t>celovita prenova objekta z dozidavo pralnice in večnamenskega prostora, pri kater</w:t>
      </w:r>
      <w:r w:rsidR="00EB56CD">
        <w:rPr>
          <w:i w:val="0"/>
          <w:sz w:val="22"/>
          <w:szCs w:val="22"/>
        </w:rPr>
        <w:t xml:space="preserve">i se upoštevajo okoljski vidiki </w:t>
      </w:r>
      <w:r w:rsidR="00026715" w:rsidRPr="00026715">
        <w:rPr>
          <w:i w:val="0"/>
          <w:sz w:val="22"/>
          <w:szCs w:val="22"/>
        </w:rPr>
        <w:t>- dobava in montaža notranje opreme</w:t>
      </w:r>
    </w:p>
    <w:p w14:paraId="7C7CA8FE" w14:textId="09B23CAF" w:rsidR="00E76242" w:rsidRDefault="00E76242" w:rsidP="00EB56CD">
      <w:pPr>
        <w:pStyle w:val="Glava"/>
        <w:numPr>
          <w:ilvl w:val="0"/>
          <w:numId w:val="27"/>
        </w:numPr>
        <w:tabs>
          <w:tab w:val="clear" w:pos="4536"/>
          <w:tab w:val="clear" w:pos="9072"/>
        </w:tabs>
        <w:jc w:val="both"/>
        <w:rPr>
          <w:i w:val="0"/>
          <w:sz w:val="22"/>
          <w:szCs w:val="22"/>
        </w:rPr>
      </w:pPr>
      <w:r w:rsidRPr="00E76242">
        <w:rPr>
          <w:i w:val="0"/>
          <w:sz w:val="22"/>
          <w:szCs w:val="22"/>
        </w:rPr>
        <w:t>na SKLOP 3: Vrtec Mladi rod enota Kostanjčkov vrtec - celovita prenova objekta z dozidavo pralnice in večnamenskega prostora, pri kateri se upoštevajo okoljski vidiki – dobava in montaža tehnološke opreme kuhinje in pralnice</w:t>
      </w:r>
    </w:p>
    <w:p w14:paraId="15CEC3B1" w14:textId="4DB5A62F" w:rsidR="00E76242" w:rsidRPr="00E76242" w:rsidRDefault="00E76242" w:rsidP="000C2E78">
      <w:pPr>
        <w:pStyle w:val="Glava"/>
        <w:tabs>
          <w:tab w:val="clear" w:pos="4536"/>
          <w:tab w:val="clear" w:pos="9072"/>
        </w:tabs>
        <w:jc w:val="both"/>
        <w:rPr>
          <w:i w:val="0"/>
          <w:sz w:val="22"/>
          <w:szCs w:val="22"/>
        </w:rPr>
      </w:pPr>
    </w:p>
    <w:p w14:paraId="0AFE8B6E" w14:textId="77777777" w:rsidR="005E0B4C" w:rsidRPr="0079325B" w:rsidRDefault="005E0B4C" w:rsidP="005E0B4C">
      <w:pPr>
        <w:jc w:val="both"/>
        <w:rPr>
          <w:i w:val="0"/>
          <w:sz w:val="22"/>
          <w:szCs w:val="22"/>
        </w:rPr>
      </w:pPr>
    </w:p>
    <w:p w14:paraId="6237B64D" w14:textId="77777777" w:rsidR="00696163" w:rsidRPr="003D4048" w:rsidRDefault="005E0B4C" w:rsidP="005E0B4C">
      <w:pPr>
        <w:ind w:left="1080"/>
        <w:jc w:val="both"/>
        <w:rPr>
          <w:b/>
          <w:i w:val="0"/>
          <w:sz w:val="22"/>
          <w:szCs w:val="22"/>
          <w:u w:val="single"/>
        </w:rPr>
      </w:pPr>
      <w:r w:rsidRPr="005E0B4C">
        <w:rPr>
          <w:b/>
          <w:i w:val="0"/>
          <w:sz w:val="22"/>
          <w:szCs w:val="22"/>
          <w:u w:val="single"/>
        </w:rPr>
        <w:t xml:space="preserve"> </w:t>
      </w:r>
      <w:r w:rsidRPr="003D4048">
        <w:rPr>
          <w:b/>
          <w:i w:val="0"/>
          <w:sz w:val="22"/>
          <w:szCs w:val="22"/>
          <w:u w:val="single"/>
        </w:rPr>
        <w:t xml:space="preserve">SKLOP 1: </w:t>
      </w:r>
      <w:r w:rsidR="003C2FDC" w:rsidRPr="003D4048">
        <w:rPr>
          <w:b/>
          <w:i w:val="0"/>
          <w:sz w:val="22"/>
          <w:szCs w:val="22"/>
          <w:u w:val="single"/>
        </w:rPr>
        <w:t>Vrtec Mladi rod enota Kostanjčkov vrtec - celovita prenova objekta z dozidavo pralnice in večnamenskega prostora, pri kateri se upoštevajo okoljski vidiki.- izvedba GOI del</w:t>
      </w:r>
    </w:p>
    <w:p w14:paraId="0E59A2C9" w14:textId="77777777" w:rsidR="005E0B4C" w:rsidRPr="003D4048" w:rsidRDefault="005E0B4C" w:rsidP="005E0B4C">
      <w:pPr>
        <w:ind w:left="1080"/>
        <w:jc w:val="both"/>
        <w:rPr>
          <w:b/>
          <w:i w:val="0"/>
          <w:sz w:val="22"/>
          <w:szCs w:val="22"/>
          <w:u w:val="single"/>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3D4048" w14:paraId="74F11DE1" w14:textId="77777777" w:rsidTr="002479F4">
        <w:trPr>
          <w:trHeight w:val="496"/>
        </w:trPr>
        <w:tc>
          <w:tcPr>
            <w:tcW w:w="6209" w:type="dxa"/>
            <w:tcBorders>
              <w:top w:val="single" w:sz="4" w:space="0" w:color="auto"/>
            </w:tcBorders>
            <w:vAlign w:val="center"/>
          </w:tcPr>
          <w:p w14:paraId="1FC6A155" w14:textId="77777777" w:rsidR="00B50362" w:rsidRPr="003D4048" w:rsidRDefault="00DB3553" w:rsidP="00B50362">
            <w:pPr>
              <w:pStyle w:val="Seznam2"/>
              <w:spacing w:line="240" w:lineRule="atLeast"/>
              <w:ind w:left="0" w:firstLine="0"/>
              <w:jc w:val="both"/>
              <w:rPr>
                <w:rFonts w:ascii="Times New Roman" w:hAnsi="Times New Roman"/>
                <w:bCs/>
                <w:sz w:val="22"/>
                <w:szCs w:val="22"/>
              </w:rPr>
            </w:pPr>
            <w:r w:rsidRPr="003D4048">
              <w:rPr>
                <w:rFonts w:ascii="Times New Roman" w:hAnsi="Times New Roman"/>
                <w:b/>
                <w:bCs/>
                <w:sz w:val="22"/>
                <w:szCs w:val="22"/>
              </w:rPr>
              <w:t>Skupaj ponudbena cena v EUR brez DDV</w:t>
            </w:r>
          </w:p>
        </w:tc>
        <w:tc>
          <w:tcPr>
            <w:tcW w:w="2791" w:type="dxa"/>
            <w:tcBorders>
              <w:top w:val="single" w:sz="4" w:space="0" w:color="auto"/>
            </w:tcBorders>
          </w:tcPr>
          <w:p w14:paraId="22280915" w14:textId="77777777" w:rsidR="00B50362" w:rsidRPr="003D4048" w:rsidRDefault="00B50362" w:rsidP="005C4678">
            <w:pPr>
              <w:pStyle w:val="Seznam2"/>
              <w:spacing w:line="240" w:lineRule="atLeast"/>
              <w:ind w:left="0" w:firstLine="0"/>
              <w:jc w:val="both"/>
              <w:rPr>
                <w:rFonts w:ascii="Times New Roman" w:hAnsi="Times New Roman"/>
                <w:b/>
                <w:sz w:val="22"/>
                <w:szCs w:val="22"/>
              </w:rPr>
            </w:pPr>
          </w:p>
        </w:tc>
      </w:tr>
      <w:tr w:rsidR="00DB3553" w:rsidRPr="003D4048" w14:paraId="4F8EA386" w14:textId="77777777" w:rsidTr="002479F4">
        <w:trPr>
          <w:trHeight w:val="410"/>
        </w:trPr>
        <w:tc>
          <w:tcPr>
            <w:tcW w:w="6209" w:type="dxa"/>
            <w:vAlign w:val="center"/>
          </w:tcPr>
          <w:p w14:paraId="611423DE" w14:textId="77777777" w:rsidR="00DB3553" w:rsidRPr="003D4048" w:rsidRDefault="00DB3553" w:rsidP="00DB3553">
            <w:pPr>
              <w:pStyle w:val="Seznam2"/>
              <w:spacing w:line="240" w:lineRule="atLeast"/>
              <w:ind w:left="0" w:firstLine="0"/>
              <w:jc w:val="both"/>
              <w:rPr>
                <w:rFonts w:ascii="Times New Roman" w:hAnsi="Times New Roman"/>
                <w:bCs/>
                <w:sz w:val="22"/>
                <w:szCs w:val="22"/>
              </w:rPr>
            </w:pPr>
            <w:r w:rsidRPr="003D4048">
              <w:rPr>
                <w:rFonts w:ascii="Times New Roman" w:hAnsi="Times New Roman"/>
                <w:b/>
                <w:bCs/>
                <w:sz w:val="22"/>
                <w:szCs w:val="22"/>
              </w:rPr>
              <w:t>DDV 22%</w:t>
            </w:r>
          </w:p>
        </w:tc>
        <w:tc>
          <w:tcPr>
            <w:tcW w:w="2791" w:type="dxa"/>
          </w:tcPr>
          <w:p w14:paraId="5CB0E179" w14:textId="77777777" w:rsidR="00DB3553" w:rsidRPr="003D4048" w:rsidRDefault="00DB3553" w:rsidP="00DB3553">
            <w:pPr>
              <w:pStyle w:val="Seznam2"/>
              <w:spacing w:line="240" w:lineRule="atLeast"/>
              <w:ind w:left="0" w:firstLine="0"/>
              <w:jc w:val="both"/>
              <w:rPr>
                <w:rFonts w:ascii="Times New Roman" w:hAnsi="Times New Roman"/>
                <w:b/>
                <w:sz w:val="22"/>
                <w:szCs w:val="22"/>
              </w:rPr>
            </w:pPr>
          </w:p>
          <w:p w14:paraId="08C6D965" w14:textId="77777777" w:rsidR="00DB3553" w:rsidRPr="003D4048" w:rsidRDefault="00DB3553" w:rsidP="00DB3553">
            <w:pPr>
              <w:pStyle w:val="Seznam2"/>
              <w:spacing w:line="240" w:lineRule="atLeast"/>
              <w:ind w:left="0" w:firstLine="0"/>
              <w:jc w:val="both"/>
              <w:rPr>
                <w:rFonts w:ascii="Times New Roman" w:hAnsi="Times New Roman"/>
                <w:b/>
                <w:sz w:val="22"/>
                <w:szCs w:val="22"/>
              </w:rPr>
            </w:pPr>
          </w:p>
        </w:tc>
      </w:tr>
      <w:tr w:rsidR="002A50C1" w:rsidRPr="003D4048" w14:paraId="59768A2A" w14:textId="77777777" w:rsidTr="00531CBB">
        <w:trPr>
          <w:trHeight w:val="417"/>
        </w:trPr>
        <w:tc>
          <w:tcPr>
            <w:tcW w:w="6209" w:type="dxa"/>
            <w:vAlign w:val="center"/>
          </w:tcPr>
          <w:p w14:paraId="2E242F7C" w14:textId="77777777" w:rsidR="002A50C1" w:rsidRPr="003D4048" w:rsidRDefault="002A50C1" w:rsidP="00B50362">
            <w:pPr>
              <w:pStyle w:val="Seznam2"/>
              <w:spacing w:line="240" w:lineRule="atLeast"/>
              <w:ind w:left="0" w:firstLine="0"/>
              <w:jc w:val="both"/>
              <w:rPr>
                <w:rFonts w:ascii="Times New Roman" w:hAnsi="Times New Roman"/>
                <w:b/>
                <w:bCs/>
                <w:sz w:val="22"/>
                <w:szCs w:val="22"/>
              </w:rPr>
            </w:pPr>
            <w:r w:rsidRPr="003D4048">
              <w:rPr>
                <w:rFonts w:ascii="Times New Roman" w:hAnsi="Times New Roman"/>
                <w:b/>
                <w:bCs/>
                <w:sz w:val="22"/>
                <w:szCs w:val="22"/>
              </w:rPr>
              <w:t>Skupaj ponudbena cena v EUR z DDV</w:t>
            </w:r>
          </w:p>
        </w:tc>
        <w:tc>
          <w:tcPr>
            <w:tcW w:w="2791" w:type="dxa"/>
          </w:tcPr>
          <w:p w14:paraId="3D3E7FCA" w14:textId="77777777" w:rsidR="002A50C1" w:rsidRPr="003D4048" w:rsidRDefault="002A50C1" w:rsidP="005C4678">
            <w:pPr>
              <w:pStyle w:val="Seznam2"/>
              <w:spacing w:line="240" w:lineRule="atLeast"/>
              <w:ind w:left="0" w:firstLine="0"/>
              <w:jc w:val="both"/>
              <w:rPr>
                <w:rFonts w:ascii="Times New Roman" w:hAnsi="Times New Roman"/>
                <w:b/>
                <w:sz w:val="22"/>
                <w:szCs w:val="22"/>
              </w:rPr>
            </w:pPr>
          </w:p>
          <w:p w14:paraId="21B936C3" w14:textId="77777777" w:rsidR="002A50C1" w:rsidRPr="003D4048" w:rsidRDefault="002A50C1" w:rsidP="005C4678">
            <w:pPr>
              <w:pStyle w:val="Seznam2"/>
              <w:spacing w:line="240" w:lineRule="atLeast"/>
              <w:ind w:left="0" w:firstLine="0"/>
              <w:jc w:val="both"/>
              <w:rPr>
                <w:rFonts w:ascii="Times New Roman" w:hAnsi="Times New Roman"/>
                <w:b/>
                <w:sz w:val="22"/>
                <w:szCs w:val="22"/>
              </w:rPr>
            </w:pPr>
          </w:p>
        </w:tc>
      </w:tr>
    </w:tbl>
    <w:p w14:paraId="339F575B" w14:textId="77777777" w:rsidR="00696163" w:rsidRPr="003D4048" w:rsidRDefault="00696163" w:rsidP="00696163">
      <w:pPr>
        <w:pStyle w:val="Glava"/>
        <w:tabs>
          <w:tab w:val="clear" w:pos="4536"/>
          <w:tab w:val="clear" w:pos="9072"/>
        </w:tabs>
        <w:ind w:left="1080"/>
        <w:jc w:val="both"/>
        <w:rPr>
          <w:i w:val="0"/>
          <w:sz w:val="22"/>
          <w:szCs w:val="22"/>
        </w:rPr>
      </w:pPr>
    </w:p>
    <w:p w14:paraId="02E71FB2" w14:textId="77777777" w:rsidR="005E0B4C" w:rsidRPr="003D4048" w:rsidRDefault="005E0B4C" w:rsidP="00696163">
      <w:pPr>
        <w:pStyle w:val="Glava"/>
        <w:tabs>
          <w:tab w:val="clear" w:pos="4536"/>
          <w:tab w:val="clear" w:pos="9072"/>
        </w:tabs>
        <w:ind w:left="1080"/>
        <w:jc w:val="both"/>
        <w:rPr>
          <w:i w:val="0"/>
          <w:sz w:val="22"/>
          <w:szCs w:val="22"/>
        </w:rPr>
      </w:pPr>
      <w:r w:rsidRPr="003D4048">
        <w:rPr>
          <w:b/>
          <w:i w:val="0"/>
          <w:sz w:val="22"/>
          <w:szCs w:val="22"/>
          <w:u w:val="single"/>
        </w:rPr>
        <w:t xml:space="preserve">SKLOP 2: </w:t>
      </w:r>
      <w:r w:rsidR="00350058" w:rsidRPr="003D4048">
        <w:rPr>
          <w:b/>
          <w:i w:val="0"/>
          <w:sz w:val="22"/>
          <w:szCs w:val="22"/>
          <w:u w:val="single"/>
        </w:rPr>
        <w:t>Vrtec Mladi rod enota Kostanjčkov vrtec - celovita prenova objekta z dozidavo pralnice in večnamenskega prostora, pri kateri se upoštevajo okoljski vidiki.- dobava in montaža notranje opreme</w:t>
      </w: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5E0B4C" w:rsidRPr="003D4048" w14:paraId="40EF0F2F" w14:textId="77777777" w:rsidTr="0035565F">
        <w:trPr>
          <w:trHeight w:val="496"/>
        </w:trPr>
        <w:tc>
          <w:tcPr>
            <w:tcW w:w="6209" w:type="dxa"/>
            <w:tcBorders>
              <w:top w:val="single" w:sz="4" w:space="0" w:color="auto"/>
            </w:tcBorders>
            <w:vAlign w:val="center"/>
          </w:tcPr>
          <w:p w14:paraId="77B796C6" w14:textId="77777777" w:rsidR="005E0B4C" w:rsidRPr="003D4048" w:rsidRDefault="005E0B4C" w:rsidP="0035565F">
            <w:pPr>
              <w:pStyle w:val="Seznam2"/>
              <w:spacing w:line="240" w:lineRule="atLeast"/>
              <w:ind w:left="0" w:firstLine="0"/>
              <w:jc w:val="both"/>
              <w:rPr>
                <w:rFonts w:ascii="Times New Roman" w:hAnsi="Times New Roman"/>
                <w:bCs/>
                <w:sz w:val="22"/>
                <w:szCs w:val="22"/>
              </w:rPr>
            </w:pPr>
            <w:r w:rsidRPr="003D4048">
              <w:rPr>
                <w:rFonts w:ascii="Times New Roman" w:hAnsi="Times New Roman"/>
                <w:b/>
                <w:bCs/>
                <w:sz w:val="22"/>
                <w:szCs w:val="22"/>
              </w:rPr>
              <w:t>Skupaj ponudbena cena v EUR brez DDV</w:t>
            </w:r>
          </w:p>
        </w:tc>
        <w:tc>
          <w:tcPr>
            <w:tcW w:w="2791" w:type="dxa"/>
            <w:tcBorders>
              <w:top w:val="single" w:sz="4" w:space="0" w:color="auto"/>
            </w:tcBorders>
          </w:tcPr>
          <w:p w14:paraId="59202317" w14:textId="77777777" w:rsidR="005E0B4C" w:rsidRPr="003D4048" w:rsidRDefault="005E0B4C" w:rsidP="0035565F">
            <w:pPr>
              <w:pStyle w:val="Seznam2"/>
              <w:spacing w:line="240" w:lineRule="atLeast"/>
              <w:ind w:left="0" w:firstLine="0"/>
              <w:jc w:val="both"/>
              <w:rPr>
                <w:rFonts w:ascii="Times New Roman" w:hAnsi="Times New Roman"/>
                <w:b/>
                <w:sz w:val="22"/>
                <w:szCs w:val="22"/>
              </w:rPr>
            </w:pPr>
          </w:p>
        </w:tc>
      </w:tr>
      <w:tr w:rsidR="005E0B4C" w:rsidRPr="003D4048" w14:paraId="2185A38F" w14:textId="77777777" w:rsidTr="0035565F">
        <w:trPr>
          <w:trHeight w:val="410"/>
        </w:trPr>
        <w:tc>
          <w:tcPr>
            <w:tcW w:w="6209" w:type="dxa"/>
            <w:vAlign w:val="center"/>
          </w:tcPr>
          <w:p w14:paraId="2E265225" w14:textId="77777777" w:rsidR="005E0B4C" w:rsidRPr="003D4048" w:rsidRDefault="005E0B4C" w:rsidP="0035565F">
            <w:pPr>
              <w:pStyle w:val="Seznam2"/>
              <w:spacing w:line="240" w:lineRule="atLeast"/>
              <w:ind w:left="0" w:firstLine="0"/>
              <w:jc w:val="both"/>
              <w:rPr>
                <w:rFonts w:ascii="Times New Roman" w:hAnsi="Times New Roman"/>
                <w:bCs/>
                <w:sz w:val="22"/>
                <w:szCs w:val="22"/>
              </w:rPr>
            </w:pPr>
            <w:r w:rsidRPr="003D4048">
              <w:rPr>
                <w:rFonts w:ascii="Times New Roman" w:hAnsi="Times New Roman"/>
                <w:b/>
                <w:bCs/>
                <w:sz w:val="22"/>
                <w:szCs w:val="22"/>
              </w:rPr>
              <w:t>DDV 22%</w:t>
            </w:r>
          </w:p>
        </w:tc>
        <w:tc>
          <w:tcPr>
            <w:tcW w:w="2791" w:type="dxa"/>
          </w:tcPr>
          <w:p w14:paraId="0F2A27A4" w14:textId="77777777" w:rsidR="005E0B4C" w:rsidRPr="003D4048" w:rsidRDefault="005E0B4C" w:rsidP="0035565F">
            <w:pPr>
              <w:pStyle w:val="Seznam2"/>
              <w:spacing w:line="240" w:lineRule="atLeast"/>
              <w:ind w:left="0" w:firstLine="0"/>
              <w:jc w:val="both"/>
              <w:rPr>
                <w:rFonts w:ascii="Times New Roman" w:hAnsi="Times New Roman"/>
                <w:b/>
                <w:sz w:val="22"/>
                <w:szCs w:val="22"/>
              </w:rPr>
            </w:pPr>
          </w:p>
          <w:p w14:paraId="5F3F7C05" w14:textId="77777777" w:rsidR="005E0B4C" w:rsidRPr="003D4048" w:rsidRDefault="005E0B4C" w:rsidP="0035565F">
            <w:pPr>
              <w:pStyle w:val="Seznam2"/>
              <w:spacing w:line="240" w:lineRule="atLeast"/>
              <w:ind w:left="0" w:firstLine="0"/>
              <w:jc w:val="both"/>
              <w:rPr>
                <w:rFonts w:ascii="Times New Roman" w:hAnsi="Times New Roman"/>
                <w:b/>
                <w:sz w:val="22"/>
                <w:szCs w:val="22"/>
              </w:rPr>
            </w:pPr>
          </w:p>
        </w:tc>
      </w:tr>
      <w:tr w:rsidR="005E0B4C" w:rsidRPr="003D4048" w14:paraId="537F9685" w14:textId="77777777" w:rsidTr="0035565F">
        <w:trPr>
          <w:trHeight w:val="417"/>
        </w:trPr>
        <w:tc>
          <w:tcPr>
            <w:tcW w:w="6209" w:type="dxa"/>
            <w:vAlign w:val="center"/>
          </w:tcPr>
          <w:p w14:paraId="1EE07354" w14:textId="77777777" w:rsidR="005E0B4C" w:rsidRPr="003D4048" w:rsidRDefault="005E0B4C" w:rsidP="0035565F">
            <w:pPr>
              <w:pStyle w:val="Seznam2"/>
              <w:spacing w:line="240" w:lineRule="atLeast"/>
              <w:ind w:left="0" w:firstLine="0"/>
              <w:jc w:val="both"/>
              <w:rPr>
                <w:rFonts w:ascii="Times New Roman" w:hAnsi="Times New Roman"/>
                <w:b/>
                <w:bCs/>
                <w:sz w:val="22"/>
                <w:szCs w:val="22"/>
              </w:rPr>
            </w:pPr>
            <w:r w:rsidRPr="003D4048">
              <w:rPr>
                <w:rFonts w:ascii="Times New Roman" w:hAnsi="Times New Roman"/>
                <w:b/>
                <w:bCs/>
                <w:sz w:val="22"/>
                <w:szCs w:val="22"/>
              </w:rPr>
              <w:t>Skupaj ponudbena cena v EUR z DDV</w:t>
            </w:r>
          </w:p>
        </w:tc>
        <w:tc>
          <w:tcPr>
            <w:tcW w:w="2791" w:type="dxa"/>
          </w:tcPr>
          <w:p w14:paraId="23B510D8" w14:textId="77777777" w:rsidR="005E0B4C" w:rsidRPr="003D4048" w:rsidRDefault="005E0B4C" w:rsidP="0035565F">
            <w:pPr>
              <w:pStyle w:val="Seznam2"/>
              <w:spacing w:line="240" w:lineRule="atLeast"/>
              <w:ind w:left="0" w:firstLine="0"/>
              <w:jc w:val="both"/>
              <w:rPr>
                <w:rFonts w:ascii="Times New Roman" w:hAnsi="Times New Roman"/>
                <w:b/>
                <w:sz w:val="22"/>
                <w:szCs w:val="22"/>
              </w:rPr>
            </w:pPr>
          </w:p>
          <w:p w14:paraId="7453F233" w14:textId="77777777" w:rsidR="005E0B4C" w:rsidRPr="003D4048" w:rsidRDefault="005E0B4C" w:rsidP="0035565F">
            <w:pPr>
              <w:pStyle w:val="Seznam2"/>
              <w:spacing w:line="240" w:lineRule="atLeast"/>
              <w:ind w:left="0" w:firstLine="0"/>
              <w:jc w:val="both"/>
              <w:rPr>
                <w:rFonts w:ascii="Times New Roman" w:hAnsi="Times New Roman"/>
                <w:b/>
                <w:sz w:val="22"/>
                <w:szCs w:val="22"/>
              </w:rPr>
            </w:pPr>
          </w:p>
        </w:tc>
      </w:tr>
    </w:tbl>
    <w:p w14:paraId="60BE603B" w14:textId="77777777" w:rsidR="005E0B4C" w:rsidRPr="003D4048" w:rsidRDefault="005E0B4C" w:rsidP="00696163">
      <w:pPr>
        <w:pStyle w:val="Glava"/>
        <w:tabs>
          <w:tab w:val="clear" w:pos="4536"/>
          <w:tab w:val="clear" w:pos="9072"/>
        </w:tabs>
        <w:ind w:left="1080"/>
        <w:jc w:val="both"/>
        <w:rPr>
          <w:i w:val="0"/>
          <w:sz w:val="22"/>
          <w:szCs w:val="22"/>
        </w:rPr>
      </w:pPr>
    </w:p>
    <w:p w14:paraId="027E9134" w14:textId="77777777" w:rsidR="005E0B4C" w:rsidRPr="003D4048" w:rsidRDefault="005E0B4C" w:rsidP="00696163">
      <w:pPr>
        <w:pStyle w:val="Glava"/>
        <w:tabs>
          <w:tab w:val="clear" w:pos="4536"/>
          <w:tab w:val="clear" w:pos="9072"/>
        </w:tabs>
        <w:ind w:left="1080"/>
        <w:jc w:val="both"/>
        <w:rPr>
          <w:b/>
          <w:i w:val="0"/>
          <w:sz w:val="22"/>
          <w:szCs w:val="22"/>
          <w:u w:val="single"/>
        </w:rPr>
      </w:pPr>
      <w:r w:rsidRPr="003D4048">
        <w:rPr>
          <w:b/>
          <w:i w:val="0"/>
          <w:sz w:val="22"/>
          <w:szCs w:val="22"/>
          <w:u w:val="single"/>
        </w:rPr>
        <w:lastRenderedPageBreak/>
        <w:t xml:space="preserve">SKLOP 3: </w:t>
      </w:r>
      <w:r w:rsidR="00350058" w:rsidRPr="003D4048">
        <w:rPr>
          <w:b/>
          <w:i w:val="0"/>
          <w:sz w:val="22"/>
          <w:szCs w:val="22"/>
          <w:u w:val="single"/>
        </w:rPr>
        <w:t>Vrtec Mladi rod enota Kostanjčkov vrtec - celovita prenova objekta z dozidavo pralnice in večnamenskega prostora, pri kateri se upoštevajo okoljski vidiki – dobava in montaža tehnološke opreme kuhinje in pralnice</w:t>
      </w:r>
    </w:p>
    <w:p w14:paraId="4C951C3B" w14:textId="77777777" w:rsidR="005E0B4C" w:rsidRPr="003D4048" w:rsidRDefault="005E0B4C" w:rsidP="00696163">
      <w:pPr>
        <w:pStyle w:val="Glava"/>
        <w:tabs>
          <w:tab w:val="clear" w:pos="4536"/>
          <w:tab w:val="clear" w:pos="9072"/>
        </w:tabs>
        <w:ind w:left="1080"/>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5E0B4C" w:rsidRPr="003D4048" w14:paraId="6EADB3C6" w14:textId="77777777" w:rsidTr="0035565F">
        <w:trPr>
          <w:trHeight w:val="496"/>
        </w:trPr>
        <w:tc>
          <w:tcPr>
            <w:tcW w:w="6209" w:type="dxa"/>
            <w:tcBorders>
              <w:top w:val="single" w:sz="4" w:space="0" w:color="auto"/>
            </w:tcBorders>
            <w:vAlign w:val="center"/>
          </w:tcPr>
          <w:p w14:paraId="0F68E0F3" w14:textId="77777777" w:rsidR="005E0B4C" w:rsidRPr="003D4048" w:rsidRDefault="005E0B4C" w:rsidP="0035565F">
            <w:pPr>
              <w:pStyle w:val="Seznam2"/>
              <w:spacing w:line="240" w:lineRule="atLeast"/>
              <w:ind w:left="0" w:firstLine="0"/>
              <w:jc w:val="both"/>
              <w:rPr>
                <w:rFonts w:ascii="Times New Roman" w:hAnsi="Times New Roman"/>
                <w:bCs/>
                <w:sz w:val="22"/>
                <w:szCs w:val="22"/>
              </w:rPr>
            </w:pPr>
            <w:r w:rsidRPr="003D4048">
              <w:rPr>
                <w:rFonts w:ascii="Times New Roman" w:hAnsi="Times New Roman"/>
                <w:b/>
                <w:bCs/>
                <w:sz w:val="22"/>
                <w:szCs w:val="22"/>
              </w:rPr>
              <w:t>Skupaj ponudbena cena v EUR brez DDV</w:t>
            </w:r>
          </w:p>
        </w:tc>
        <w:tc>
          <w:tcPr>
            <w:tcW w:w="2791" w:type="dxa"/>
            <w:tcBorders>
              <w:top w:val="single" w:sz="4" w:space="0" w:color="auto"/>
            </w:tcBorders>
          </w:tcPr>
          <w:p w14:paraId="458A88C4" w14:textId="77777777" w:rsidR="005E0B4C" w:rsidRPr="003D4048" w:rsidRDefault="005E0B4C" w:rsidP="0035565F">
            <w:pPr>
              <w:pStyle w:val="Seznam2"/>
              <w:spacing w:line="240" w:lineRule="atLeast"/>
              <w:ind w:left="0" w:firstLine="0"/>
              <w:jc w:val="both"/>
              <w:rPr>
                <w:rFonts w:ascii="Times New Roman" w:hAnsi="Times New Roman"/>
                <w:b/>
                <w:sz w:val="22"/>
                <w:szCs w:val="22"/>
              </w:rPr>
            </w:pPr>
          </w:p>
        </w:tc>
      </w:tr>
      <w:tr w:rsidR="005E0B4C" w:rsidRPr="003D4048" w14:paraId="7FD28813" w14:textId="77777777" w:rsidTr="0035565F">
        <w:trPr>
          <w:trHeight w:val="410"/>
        </w:trPr>
        <w:tc>
          <w:tcPr>
            <w:tcW w:w="6209" w:type="dxa"/>
            <w:vAlign w:val="center"/>
          </w:tcPr>
          <w:p w14:paraId="18D69457" w14:textId="77777777" w:rsidR="005E0B4C" w:rsidRPr="003D4048" w:rsidRDefault="005E0B4C" w:rsidP="0035565F">
            <w:pPr>
              <w:pStyle w:val="Seznam2"/>
              <w:spacing w:line="240" w:lineRule="atLeast"/>
              <w:ind w:left="0" w:firstLine="0"/>
              <w:jc w:val="both"/>
              <w:rPr>
                <w:rFonts w:ascii="Times New Roman" w:hAnsi="Times New Roman"/>
                <w:bCs/>
                <w:sz w:val="22"/>
                <w:szCs w:val="22"/>
              </w:rPr>
            </w:pPr>
            <w:r w:rsidRPr="003D4048">
              <w:rPr>
                <w:rFonts w:ascii="Times New Roman" w:hAnsi="Times New Roman"/>
                <w:b/>
                <w:bCs/>
                <w:sz w:val="22"/>
                <w:szCs w:val="22"/>
              </w:rPr>
              <w:t>DDV 22%</w:t>
            </w:r>
          </w:p>
        </w:tc>
        <w:tc>
          <w:tcPr>
            <w:tcW w:w="2791" w:type="dxa"/>
          </w:tcPr>
          <w:p w14:paraId="7B05862C" w14:textId="77777777" w:rsidR="005E0B4C" w:rsidRPr="003D4048" w:rsidRDefault="005E0B4C" w:rsidP="0035565F">
            <w:pPr>
              <w:pStyle w:val="Seznam2"/>
              <w:spacing w:line="240" w:lineRule="atLeast"/>
              <w:ind w:left="0" w:firstLine="0"/>
              <w:jc w:val="both"/>
              <w:rPr>
                <w:rFonts w:ascii="Times New Roman" w:hAnsi="Times New Roman"/>
                <w:b/>
                <w:sz w:val="22"/>
                <w:szCs w:val="22"/>
              </w:rPr>
            </w:pPr>
          </w:p>
          <w:p w14:paraId="1DF94B82" w14:textId="77777777" w:rsidR="005E0B4C" w:rsidRPr="003D4048" w:rsidRDefault="005E0B4C" w:rsidP="0035565F">
            <w:pPr>
              <w:pStyle w:val="Seznam2"/>
              <w:spacing w:line="240" w:lineRule="atLeast"/>
              <w:ind w:left="0" w:firstLine="0"/>
              <w:jc w:val="both"/>
              <w:rPr>
                <w:rFonts w:ascii="Times New Roman" w:hAnsi="Times New Roman"/>
                <w:b/>
                <w:sz w:val="22"/>
                <w:szCs w:val="22"/>
              </w:rPr>
            </w:pPr>
          </w:p>
        </w:tc>
      </w:tr>
      <w:tr w:rsidR="005E0B4C" w:rsidRPr="003D4048" w14:paraId="0F784052" w14:textId="77777777" w:rsidTr="0035565F">
        <w:trPr>
          <w:trHeight w:val="417"/>
        </w:trPr>
        <w:tc>
          <w:tcPr>
            <w:tcW w:w="6209" w:type="dxa"/>
            <w:vAlign w:val="center"/>
          </w:tcPr>
          <w:p w14:paraId="4ABB368A" w14:textId="77777777" w:rsidR="005E0B4C" w:rsidRPr="003D4048" w:rsidRDefault="005E0B4C" w:rsidP="0035565F">
            <w:pPr>
              <w:pStyle w:val="Seznam2"/>
              <w:spacing w:line="240" w:lineRule="atLeast"/>
              <w:ind w:left="0" w:firstLine="0"/>
              <w:jc w:val="both"/>
              <w:rPr>
                <w:rFonts w:ascii="Times New Roman" w:hAnsi="Times New Roman"/>
                <w:b/>
                <w:bCs/>
                <w:sz w:val="22"/>
                <w:szCs w:val="22"/>
              </w:rPr>
            </w:pPr>
            <w:r w:rsidRPr="003D4048">
              <w:rPr>
                <w:rFonts w:ascii="Times New Roman" w:hAnsi="Times New Roman"/>
                <w:b/>
                <w:bCs/>
                <w:sz w:val="22"/>
                <w:szCs w:val="22"/>
              </w:rPr>
              <w:t>Skupaj ponudbena cena v EUR z DDV</w:t>
            </w:r>
          </w:p>
        </w:tc>
        <w:tc>
          <w:tcPr>
            <w:tcW w:w="2791" w:type="dxa"/>
          </w:tcPr>
          <w:p w14:paraId="0B282CDE" w14:textId="77777777" w:rsidR="005E0B4C" w:rsidRPr="003D4048" w:rsidRDefault="005E0B4C" w:rsidP="0035565F">
            <w:pPr>
              <w:pStyle w:val="Seznam2"/>
              <w:spacing w:line="240" w:lineRule="atLeast"/>
              <w:ind w:left="0" w:firstLine="0"/>
              <w:jc w:val="both"/>
              <w:rPr>
                <w:rFonts w:ascii="Times New Roman" w:hAnsi="Times New Roman"/>
                <w:b/>
                <w:sz w:val="22"/>
                <w:szCs w:val="22"/>
              </w:rPr>
            </w:pPr>
          </w:p>
          <w:p w14:paraId="1F4E073C" w14:textId="77777777" w:rsidR="005E0B4C" w:rsidRPr="003D4048" w:rsidRDefault="005E0B4C" w:rsidP="0035565F">
            <w:pPr>
              <w:pStyle w:val="Seznam2"/>
              <w:spacing w:line="240" w:lineRule="atLeast"/>
              <w:ind w:left="0" w:firstLine="0"/>
              <w:jc w:val="both"/>
              <w:rPr>
                <w:rFonts w:ascii="Times New Roman" w:hAnsi="Times New Roman"/>
                <w:b/>
                <w:sz w:val="22"/>
                <w:szCs w:val="22"/>
              </w:rPr>
            </w:pPr>
          </w:p>
        </w:tc>
      </w:tr>
    </w:tbl>
    <w:p w14:paraId="1348541F" w14:textId="77777777" w:rsidR="005E0B4C" w:rsidRPr="003D4048" w:rsidRDefault="005E0B4C" w:rsidP="005E0B4C">
      <w:pPr>
        <w:pStyle w:val="Glava"/>
        <w:tabs>
          <w:tab w:val="clear" w:pos="4536"/>
          <w:tab w:val="clear" w:pos="9072"/>
        </w:tabs>
        <w:jc w:val="both"/>
        <w:rPr>
          <w:i w:val="0"/>
          <w:sz w:val="22"/>
          <w:szCs w:val="22"/>
        </w:rPr>
      </w:pPr>
    </w:p>
    <w:p w14:paraId="58CFE3EE" w14:textId="77777777" w:rsidR="005E0B4C" w:rsidRPr="003D4048" w:rsidRDefault="005E0B4C" w:rsidP="00696163">
      <w:pPr>
        <w:pStyle w:val="Glava"/>
        <w:tabs>
          <w:tab w:val="clear" w:pos="4536"/>
          <w:tab w:val="clear" w:pos="9072"/>
        </w:tabs>
        <w:ind w:left="1080"/>
        <w:jc w:val="both"/>
        <w:rPr>
          <w:i w:val="0"/>
          <w:sz w:val="22"/>
          <w:szCs w:val="22"/>
        </w:rPr>
      </w:pPr>
    </w:p>
    <w:p w14:paraId="3A6803EB" w14:textId="77777777" w:rsidR="00696163" w:rsidRDefault="00696163" w:rsidP="005E0B4C">
      <w:pPr>
        <w:ind w:left="1080"/>
        <w:jc w:val="both"/>
        <w:rPr>
          <w:i w:val="0"/>
          <w:sz w:val="22"/>
          <w:szCs w:val="22"/>
        </w:rPr>
      </w:pPr>
      <w:r w:rsidRPr="003D4048">
        <w:rPr>
          <w:i w:val="0"/>
          <w:sz w:val="22"/>
          <w:szCs w:val="22"/>
        </w:rPr>
        <w:t xml:space="preserve">Ponudba velja do vključno </w:t>
      </w:r>
      <w:r w:rsidR="007703AB" w:rsidRPr="003D4048">
        <w:rPr>
          <w:i w:val="0"/>
          <w:sz w:val="22"/>
          <w:szCs w:val="22"/>
        </w:rPr>
        <w:t>5. 1. 2024.</w:t>
      </w:r>
    </w:p>
    <w:p w14:paraId="436B1BC6" w14:textId="77777777" w:rsidR="00696163" w:rsidRPr="0079325B" w:rsidRDefault="00696163" w:rsidP="00696163">
      <w:pPr>
        <w:pStyle w:val="Glava"/>
        <w:tabs>
          <w:tab w:val="clear" w:pos="4536"/>
          <w:tab w:val="clear" w:pos="9072"/>
        </w:tabs>
        <w:ind w:left="1080"/>
        <w:jc w:val="both"/>
        <w:rPr>
          <w:i w:val="0"/>
          <w:sz w:val="22"/>
          <w:szCs w:val="22"/>
        </w:rPr>
      </w:pPr>
    </w:p>
    <w:p w14:paraId="7F1546C1" w14:textId="77777777" w:rsidR="00696163" w:rsidRPr="0079325B" w:rsidRDefault="00696163" w:rsidP="00696163">
      <w:pPr>
        <w:pStyle w:val="Glava"/>
        <w:tabs>
          <w:tab w:val="clear" w:pos="4536"/>
          <w:tab w:val="clear" w:pos="9072"/>
        </w:tabs>
        <w:ind w:left="1080"/>
        <w:jc w:val="both"/>
        <w:rPr>
          <w:i w:val="0"/>
          <w:sz w:val="22"/>
          <w:szCs w:val="22"/>
        </w:rPr>
      </w:pPr>
    </w:p>
    <w:p w14:paraId="6E48536B" w14:textId="77777777" w:rsidR="00496763" w:rsidRPr="005E0B4C" w:rsidRDefault="00696163" w:rsidP="005E0B4C">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7B53312" w14:textId="77777777" w:rsidR="003D4048" w:rsidRDefault="003D4048" w:rsidP="00DB3553">
      <w:pPr>
        <w:pStyle w:val="Glava"/>
        <w:tabs>
          <w:tab w:val="clear" w:pos="4536"/>
          <w:tab w:val="clear" w:pos="9072"/>
        </w:tabs>
        <w:ind w:left="1080"/>
        <w:jc w:val="right"/>
        <w:rPr>
          <w:b/>
          <w:i w:val="0"/>
          <w:sz w:val="22"/>
          <w:szCs w:val="22"/>
        </w:rPr>
      </w:pPr>
    </w:p>
    <w:p w14:paraId="48225874" w14:textId="77777777" w:rsidR="000C2E78" w:rsidRDefault="000C2E78" w:rsidP="00DB3553">
      <w:pPr>
        <w:pStyle w:val="Glava"/>
        <w:tabs>
          <w:tab w:val="clear" w:pos="4536"/>
          <w:tab w:val="clear" w:pos="9072"/>
        </w:tabs>
        <w:ind w:left="1080"/>
        <w:jc w:val="right"/>
        <w:rPr>
          <w:b/>
          <w:i w:val="0"/>
          <w:sz w:val="22"/>
          <w:szCs w:val="22"/>
        </w:rPr>
      </w:pPr>
    </w:p>
    <w:p w14:paraId="70087AD1" w14:textId="77777777" w:rsidR="000C2E78" w:rsidRDefault="000C2E78" w:rsidP="00DB3553">
      <w:pPr>
        <w:pStyle w:val="Glava"/>
        <w:tabs>
          <w:tab w:val="clear" w:pos="4536"/>
          <w:tab w:val="clear" w:pos="9072"/>
        </w:tabs>
        <w:ind w:left="1080"/>
        <w:jc w:val="right"/>
        <w:rPr>
          <w:b/>
          <w:i w:val="0"/>
          <w:sz w:val="22"/>
          <w:szCs w:val="22"/>
        </w:rPr>
      </w:pPr>
    </w:p>
    <w:p w14:paraId="52321222" w14:textId="77777777" w:rsidR="000C2E78" w:rsidRDefault="000C2E78" w:rsidP="00DB3553">
      <w:pPr>
        <w:pStyle w:val="Glava"/>
        <w:tabs>
          <w:tab w:val="clear" w:pos="4536"/>
          <w:tab w:val="clear" w:pos="9072"/>
        </w:tabs>
        <w:ind w:left="1080"/>
        <w:jc w:val="right"/>
        <w:rPr>
          <w:b/>
          <w:i w:val="0"/>
          <w:sz w:val="22"/>
          <w:szCs w:val="22"/>
        </w:rPr>
      </w:pPr>
    </w:p>
    <w:p w14:paraId="24043618" w14:textId="77777777" w:rsidR="000C2E78" w:rsidRDefault="000C2E78" w:rsidP="00DB3553">
      <w:pPr>
        <w:pStyle w:val="Glava"/>
        <w:tabs>
          <w:tab w:val="clear" w:pos="4536"/>
          <w:tab w:val="clear" w:pos="9072"/>
        </w:tabs>
        <w:ind w:left="1080"/>
        <w:jc w:val="right"/>
        <w:rPr>
          <w:b/>
          <w:i w:val="0"/>
          <w:sz w:val="22"/>
          <w:szCs w:val="22"/>
        </w:rPr>
      </w:pPr>
    </w:p>
    <w:p w14:paraId="62BDA527" w14:textId="77777777" w:rsidR="000C2E78" w:rsidRDefault="000C2E78" w:rsidP="00DB3553">
      <w:pPr>
        <w:pStyle w:val="Glava"/>
        <w:tabs>
          <w:tab w:val="clear" w:pos="4536"/>
          <w:tab w:val="clear" w:pos="9072"/>
        </w:tabs>
        <w:ind w:left="1080"/>
        <w:jc w:val="right"/>
        <w:rPr>
          <w:b/>
          <w:i w:val="0"/>
          <w:sz w:val="22"/>
          <w:szCs w:val="22"/>
        </w:rPr>
      </w:pPr>
    </w:p>
    <w:p w14:paraId="63F43B71" w14:textId="77777777" w:rsidR="000C2E78" w:rsidRDefault="000C2E78" w:rsidP="00DB3553">
      <w:pPr>
        <w:pStyle w:val="Glava"/>
        <w:tabs>
          <w:tab w:val="clear" w:pos="4536"/>
          <w:tab w:val="clear" w:pos="9072"/>
        </w:tabs>
        <w:ind w:left="1080"/>
        <w:jc w:val="right"/>
        <w:rPr>
          <w:b/>
          <w:i w:val="0"/>
          <w:sz w:val="22"/>
          <w:szCs w:val="22"/>
        </w:rPr>
      </w:pPr>
    </w:p>
    <w:p w14:paraId="2F40BCCC" w14:textId="77777777" w:rsidR="000C2E78" w:rsidRDefault="000C2E78" w:rsidP="00DB3553">
      <w:pPr>
        <w:pStyle w:val="Glava"/>
        <w:tabs>
          <w:tab w:val="clear" w:pos="4536"/>
          <w:tab w:val="clear" w:pos="9072"/>
        </w:tabs>
        <w:ind w:left="1080"/>
        <w:jc w:val="right"/>
        <w:rPr>
          <w:b/>
          <w:i w:val="0"/>
          <w:sz w:val="22"/>
          <w:szCs w:val="22"/>
        </w:rPr>
      </w:pPr>
    </w:p>
    <w:p w14:paraId="57B60018" w14:textId="77777777" w:rsidR="000C2E78" w:rsidRDefault="000C2E78" w:rsidP="00DB3553">
      <w:pPr>
        <w:pStyle w:val="Glava"/>
        <w:tabs>
          <w:tab w:val="clear" w:pos="4536"/>
          <w:tab w:val="clear" w:pos="9072"/>
        </w:tabs>
        <w:ind w:left="1080"/>
        <w:jc w:val="right"/>
        <w:rPr>
          <w:b/>
          <w:i w:val="0"/>
          <w:sz w:val="22"/>
          <w:szCs w:val="22"/>
        </w:rPr>
      </w:pPr>
    </w:p>
    <w:p w14:paraId="5C79C299" w14:textId="77777777" w:rsidR="000C2E78" w:rsidRDefault="000C2E78" w:rsidP="00DB3553">
      <w:pPr>
        <w:pStyle w:val="Glava"/>
        <w:tabs>
          <w:tab w:val="clear" w:pos="4536"/>
          <w:tab w:val="clear" w:pos="9072"/>
        </w:tabs>
        <w:ind w:left="1080"/>
        <w:jc w:val="right"/>
        <w:rPr>
          <w:b/>
          <w:i w:val="0"/>
          <w:sz w:val="22"/>
          <w:szCs w:val="22"/>
        </w:rPr>
      </w:pPr>
    </w:p>
    <w:p w14:paraId="78BBB6E1" w14:textId="77777777" w:rsidR="000C2E78" w:rsidRDefault="000C2E78" w:rsidP="00DB3553">
      <w:pPr>
        <w:pStyle w:val="Glava"/>
        <w:tabs>
          <w:tab w:val="clear" w:pos="4536"/>
          <w:tab w:val="clear" w:pos="9072"/>
        </w:tabs>
        <w:ind w:left="1080"/>
        <w:jc w:val="right"/>
        <w:rPr>
          <w:b/>
          <w:i w:val="0"/>
          <w:sz w:val="22"/>
          <w:szCs w:val="22"/>
        </w:rPr>
      </w:pPr>
    </w:p>
    <w:p w14:paraId="763E3040" w14:textId="77777777" w:rsidR="000C2E78" w:rsidRDefault="000C2E78" w:rsidP="00DB3553">
      <w:pPr>
        <w:pStyle w:val="Glava"/>
        <w:tabs>
          <w:tab w:val="clear" w:pos="4536"/>
          <w:tab w:val="clear" w:pos="9072"/>
        </w:tabs>
        <w:ind w:left="1080"/>
        <w:jc w:val="right"/>
        <w:rPr>
          <w:b/>
          <w:i w:val="0"/>
          <w:sz w:val="22"/>
          <w:szCs w:val="22"/>
        </w:rPr>
      </w:pPr>
    </w:p>
    <w:p w14:paraId="1869F2D3" w14:textId="77777777" w:rsidR="000C2E78" w:rsidRDefault="000C2E78" w:rsidP="00DB3553">
      <w:pPr>
        <w:pStyle w:val="Glava"/>
        <w:tabs>
          <w:tab w:val="clear" w:pos="4536"/>
          <w:tab w:val="clear" w:pos="9072"/>
        </w:tabs>
        <w:ind w:left="1080"/>
        <w:jc w:val="right"/>
        <w:rPr>
          <w:b/>
          <w:i w:val="0"/>
          <w:sz w:val="22"/>
          <w:szCs w:val="22"/>
        </w:rPr>
      </w:pPr>
    </w:p>
    <w:p w14:paraId="79BC4DAC" w14:textId="77777777" w:rsidR="000C2E78" w:rsidRDefault="000C2E78" w:rsidP="00DB3553">
      <w:pPr>
        <w:pStyle w:val="Glava"/>
        <w:tabs>
          <w:tab w:val="clear" w:pos="4536"/>
          <w:tab w:val="clear" w:pos="9072"/>
        </w:tabs>
        <w:ind w:left="1080"/>
        <w:jc w:val="right"/>
        <w:rPr>
          <w:b/>
          <w:i w:val="0"/>
          <w:sz w:val="22"/>
          <w:szCs w:val="22"/>
        </w:rPr>
      </w:pPr>
    </w:p>
    <w:p w14:paraId="3BC1E686" w14:textId="77777777" w:rsidR="000C2E78" w:rsidRDefault="000C2E78" w:rsidP="00DB3553">
      <w:pPr>
        <w:pStyle w:val="Glava"/>
        <w:tabs>
          <w:tab w:val="clear" w:pos="4536"/>
          <w:tab w:val="clear" w:pos="9072"/>
        </w:tabs>
        <w:ind w:left="1080"/>
        <w:jc w:val="right"/>
        <w:rPr>
          <w:b/>
          <w:i w:val="0"/>
          <w:sz w:val="22"/>
          <w:szCs w:val="22"/>
        </w:rPr>
      </w:pPr>
    </w:p>
    <w:p w14:paraId="5333AFEB" w14:textId="77777777" w:rsidR="000C2E78" w:rsidRDefault="000C2E78" w:rsidP="00DB3553">
      <w:pPr>
        <w:pStyle w:val="Glava"/>
        <w:tabs>
          <w:tab w:val="clear" w:pos="4536"/>
          <w:tab w:val="clear" w:pos="9072"/>
        </w:tabs>
        <w:ind w:left="1080"/>
        <w:jc w:val="right"/>
        <w:rPr>
          <w:b/>
          <w:i w:val="0"/>
          <w:sz w:val="22"/>
          <w:szCs w:val="22"/>
        </w:rPr>
      </w:pPr>
    </w:p>
    <w:p w14:paraId="0A1C29FE" w14:textId="77777777" w:rsidR="000C2E78" w:rsidRDefault="000C2E78" w:rsidP="00DB3553">
      <w:pPr>
        <w:pStyle w:val="Glava"/>
        <w:tabs>
          <w:tab w:val="clear" w:pos="4536"/>
          <w:tab w:val="clear" w:pos="9072"/>
        </w:tabs>
        <w:ind w:left="1080"/>
        <w:jc w:val="right"/>
        <w:rPr>
          <w:b/>
          <w:i w:val="0"/>
          <w:sz w:val="22"/>
          <w:szCs w:val="22"/>
        </w:rPr>
      </w:pPr>
    </w:p>
    <w:p w14:paraId="676605AF" w14:textId="77777777" w:rsidR="000C2E78" w:rsidRDefault="000C2E78" w:rsidP="00DB3553">
      <w:pPr>
        <w:pStyle w:val="Glava"/>
        <w:tabs>
          <w:tab w:val="clear" w:pos="4536"/>
          <w:tab w:val="clear" w:pos="9072"/>
        </w:tabs>
        <w:ind w:left="1080"/>
        <w:jc w:val="right"/>
        <w:rPr>
          <w:b/>
          <w:i w:val="0"/>
          <w:sz w:val="22"/>
          <w:szCs w:val="22"/>
        </w:rPr>
      </w:pPr>
    </w:p>
    <w:p w14:paraId="5F19EEC5" w14:textId="77777777" w:rsidR="000C2E78" w:rsidRDefault="000C2E78" w:rsidP="00DB3553">
      <w:pPr>
        <w:pStyle w:val="Glava"/>
        <w:tabs>
          <w:tab w:val="clear" w:pos="4536"/>
          <w:tab w:val="clear" w:pos="9072"/>
        </w:tabs>
        <w:ind w:left="1080"/>
        <w:jc w:val="right"/>
        <w:rPr>
          <w:b/>
          <w:i w:val="0"/>
          <w:sz w:val="22"/>
          <w:szCs w:val="22"/>
        </w:rPr>
      </w:pPr>
    </w:p>
    <w:p w14:paraId="42F9FD94" w14:textId="77777777" w:rsidR="000C2E78" w:rsidRDefault="000C2E78" w:rsidP="00DB3553">
      <w:pPr>
        <w:pStyle w:val="Glava"/>
        <w:tabs>
          <w:tab w:val="clear" w:pos="4536"/>
          <w:tab w:val="clear" w:pos="9072"/>
        </w:tabs>
        <w:ind w:left="1080"/>
        <w:jc w:val="right"/>
        <w:rPr>
          <w:b/>
          <w:i w:val="0"/>
          <w:sz w:val="22"/>
          <w:szCs w:val="22"/>
        </w:rPr>
      </w:pPr>
    </w:p>
    <w:p w14:paraId="4234FC26" w14:textId="77777777" w:rsidR="000C2E78" w:rsidRDefault="000C2E78" w:rsidP="00DB3553">
      <w:pPr>
        <w:pStyle w:val="Glava"/>
        <w:tabs>
          <w:tab w:val="clear" w:pos="4536"/>
          <w:tab w:val="clear" w:pos="9072"/>
        </w:tabs>
        <w:ind w:left="1080"/>
        <w:jc w:val="right"/>
        <w:rPr>
          <w:b/>
          <w:i w:val="0"/>
          <w:sz w:val="22"/>
          <w:szCs w:val="22"/>
        </w:rPr>
      </w:pPr>
    </w:p>
    <w:p w14:paraId="13FA06E4" w14:textId="77777777" w:rsidR="000C2E78" w:rsidRDefault="000C2E78" w:rsidP="00DB3553">
      <w:pPr>
        <w:pStyle w:val="Glava"/>
        <w:tabs>
          <w:tab w:val="clear" w:pos="4536"/>
          <w:tab w:val="clear" w:pos="9072"/>
        </w:tabs>
        <w:ind w:left="1080"/>
        <w:jc w:val="right"/>
        <w:rPr>
          <w:b/>
          <w:i w:val="0"/>
          <w:sz w:val="22"/>
          <w:szCs w:val="22"/>
        </w:rPr>
      </w:pPr>
    </w:p>
    <w:p w14:paraId="222173A1" w14:textId="77777777" w:rsidR="000C2E78" w:rsidRDefault="000C2E78" w:rsidP="00DB3553">
      <w:pPr>
        <w:pStyle w:val="Glava"/>
        <w:tabs>
          <w:tab w:val="clear" w:pos="4536"/>
          <w:tab w:val="clear" w:pos="9072"/>
        </w:tabs>
        <w:ind w:left="1080"/>
        <w:jc w:val="right"/>
        <w:rPr>
          <w:b/>
          <w:i w:val="0"/>
          <w:sz w:val="22"/>
          <w:szCs w:val="22"/>
        </w:rPr>
      </w:pPr>
    </w:p>
    <w:p w14:paraId="2EE777FA" w14:textId="77777777" w:rsidR="000C2E78" w:rsidRDefault="000C2E78" w:rsidP="00DB3553">
      <w:pPr>
        <w:pStyle w:val="Glava"/>
        <w:tabs>
          <w:tab w:val="clear" w:pos="4536"/>
          <w:tab w:val="clear" w:pos="9072"/>
        </w:tabs>
        <w:ind w:left="1080"/>
        <w:jc w:val="right"/>
        <w:rPr>
          <w:b/>
          <w:i w:val="0"/>
          <w:sz w:val="22"/>
          <w:szCs w:val="22"/>
        </w:rPr>
      </w:pPr>
    </w:p>
    <w:p w14:paraId="55A5AA64" w14:textId="77777777" w:rsidR="000C2E78" w:rsidRDefault="000C2E78" w:rsidP="00DB3553">
      <w:pPr>
        <w:pStyle w:val="Glava"/>
        <w:tabs>
          <w:tab w:val="clear" w:pos="4536"/>
          <w:tab w:val="clear" w:pos="9072"/>
        </w:tabs>
        <w:ind w:left="1080"/>
        <w:jc w:val="right"/>
        <w:rPr>
          <w:b/>
          <w:i w:val="0"/>
          <w:sz w:val="22"/>
          <w:szCs w:val="22"/>
        </w:rPr>
      </w:pPr>
      <w:bookmarkStart w:id="0" w:name="_GoBack"/>
      <w:bookmarkEnd w:id="0"/>
    </w:p>
    <w:p w14:paraId="698C7991" w14:textId="77777777" w:rsidR="000C2E78" w:rsidRDefault="000C2E78" w:rsidP="00DB3553">
      <w:pPr>
        <w:pStyle w:val="Glava"/>
        <w:tabs>
          <w:tab w:val="clear" w:pos="4536"/>
          <w:tab w:val="clear" w:pos="9072"/>
        </w:tabs>
        <w:ind w:left="1080"/>
        <w:jc w:val="right"/>
        <w:rPr>
          <w:b/>
          <w:i w:val="0"/>
          <w:sz w:val="22"/>
          <w:szCs w:val="22"/>
        </w:rPr>
      </w:pPr>
    </w:p>
    <w:p w14:paraId="69C1E788" w14:textId="77777777" w:rsidR="000C2E78" w:rsidRDefault="000C2E78" w:rsidP="00DB3553">
      <w:pPr>
        <w:pStyle w:val="Glava"/>
        <w:tabs>
          <w:tab w:val="clear" w:pos="4536"/>
          <w:tab w:val="clear" w:pos="9072"/>
        </w:tabs>
        <w:ind w:left="1080"/>
        <w:jc w:val="right"/>
        <w:rPr>
          <w:b/>
          <w:i w:val="0"/>
          <w:sz w:val="22"/>
          <w:szCs w:val="22"/>
        </w:rPr>
      </w:pPr>
    </w:p>
    <w:p w14:paraId="61E5E5F8" w14:textId="77777777" w:rsidR="000C2E78" w:rsidRDefault="000C2E78" w:rsidP="00DB3553">
      <w:pPr>
        <w:pStyle w:val="Glava"/>
        <w:tabs>
          <w:tab w:val="clear" w:pos="4536"/>
          <w:tab w:val="clear" w:pos="9072"/>
        </w:tabs>
        <w:ind w:left="1080"/>
        <w:jc w:val="right"/>
        <w:rPr>
          <w:b/>
          <w:i w:val="0"/>
          <w:sz w:val="22"/>
          <w:szCs w:val="22"/>
        </w:rPr>
      </w:pPr>
    </w:p>
    <w:p w14:paraId="12BA5B17" w14:textId="77777777" w:rsidR="000C2E78" w:rsidRDefault="000C2E78" w:rsidP="00DB3553">
      <w:pPr>
        <w:pStyle w:val="Glava"/>
        <w:tabs>
          <w:tab w:val="clear" w:pos="4536"/>
          <w:tab w:val="clear" w:pos="9072"/>
        </w:tabs>
        <w:ind w:left="1080"/>
        <w:jc w:val="right"/>
        <w:rPr>
          <w:b/>
          <w:i w:val="0"/>
          <w:sz w:val="22"/>
          <w:szCs w:val="22"/>
        </w:rPr>
      </w:pPr>
    </w:p>
    <w:p w14:paraId="6E8F31F6" w14:textId="77777777" w:rsidR="000C2E78" w:rsidRDefault="000C2E78" w:rsidP="00DB3553">
      <w:pPr>
        <w:pStyle w:val="Glava"/>
        <w:tabs>
          <w:tab w:val="clear" w:pos="4536"/>
          <w:tab w:val="clear" w:pos="9072"/>
        </w:tabs>
        <w:ind w:left="1080"/>
        <w:jc w:val="right"/>
        <w:rPr>
          <w:b/>
          <w:i w:val="0"/>
          <w:sz w:val="22"/>
          <w:szCs w:val="22"/>
        </w:rPr>
      </w:pPr>
    </w:p>
    <w:p w14:paraId="5A9C5C60" w14:textId="77777777" w:rsidR="000C2E78" w:rsidRDefault="000C2E78" w:rsidP="00DB3553">
      <w:pPr>
        <w:pStyle w:val="Glava"/>
        <w:tabs>
          <w:tab w:val="clear" w:pos="4536"/>
          <w:tab w:val="clear" w:pos="9072"/>
        </w:tabs>
        <w:ind w:left="1080"/>
        <w:jc w:val="right"/>
        <w:rPr>
          <w:b/>
          <w:i w:val="0"/>
          <w:sz w:val="22"/>
          <w:szCs w:val="22"/>
        </w:rPr>
      </w:pPr>
    </w:p>
    <w:p w14:paraId="4D88B456" w14:textId="77777777" w:rsidR="000C2E78" w:rsidRDefault="000C2E78" w:rsidP="00DB3553">
      <w:pPr>
        <w:pStyle w:val="Glava"/>
        <w:tabs>
          <w:tab w:val="clear" w:pos="4536"/>
          <w:tab w:val="clear" w:pos="9072"/>
        </w:tabs>
        <w:ind w:left="1080"/>
        <w:jc w:val="right"/>
        <w:rPr>
          <w:b/>
          <w:i w:val="0"/>
          <w:sz w:val="22"/>
          <w:szCs w:val="22"/>
        </w:rPr>
      </w:pPr>
    </w:p>
    <w:p w14:paraId="532DB9F7" w14:textId="77777777" w:rsidR="000C2E78" w:rsidRDefault="000C2E78" w:rsidP="00DB3553">
      <w:pPr>
        <w:pStyle w:val="Glava"/>
        <w:tabs>
          <w:tab w:val="clear" w:pos="4536"/>
          <w:tab w:val="clear" w:pos="9072"/>
        </w:tabs>
        <w:ind w:left="1080"/>
        <w:jc w:val="right"/>
        <w:rPr>
          <w:b/>
          <w:i w:val="0"/>
          <w:sz w:val="22"/>
          <w:szCs w:val="22"/>
        </w:rPr>
      </w:pPr>
    </w:p>
    <w:p w14:paraId="546FF3EE" w14:textId="77777777" w:rsidR="000C2E78" w:rsidRDefault="000C2E78" w:rsidP="00DB3553">
      <w:pPr>
        <w:pStyle w:val="Glava"/>
        <w:tabs>
          <w:tab w:val="clear" w:pos="4536"/>
          <w:tab w:val="clear" w:pos="9072"/>
        </w:tabs>
        <w:ind w:left="1080"/>
        <w:jc w:val="right"/>
        <w:rPr>
          <w:b/>
          <w:i w:val="0"/>
          <w:sz w:val="22"/>
          <w:szCs w:val="22"/>
        </w:rPr>
      </w:pPr>
    </w:p>
    <w:p w14:paraId="142A47FC" w14:textId="77777777" w:rsidR="000C2E78" w:rsidRDefault="000C2E78" w:rsidP="00DB3553">
      <w:pPr>
        <w:pStyle w:val="Glava"/>
        <w:tabs>
          <w:tab w:val="clear" w:pos="4536"/>
          <w:tab w:val="clear" w:pos="9072"/>
        </w:tabs>
        <w:ind w:left="1080"/>
        <w:jc w:val="right"/>
        <w:rPr>
          <w:b/>
          <w:i w:val="0"/>
          <w:sz w:val="22"/>
          <w:szCs w:val="22"/>
        </w:rPr>
      </w:pPr>
    </w:p>
    <w:p w14:paraId="123DA4E1" w14:textId="77777777" w:rsidR="000C2E78" w:rsidRDefault="000C2E78" w:rsidP="00DB3553">
      <w:pPr>
        <w:pStyle w:val="Glava"/>
        <w:tabs>
          <w:tab w:val="clear" w:pos="4536"/>
          <w:tab w:val="clear" w:pos="9072"/>
        </w:tabs>
        <w:ind w:left="1080"/>
        <w:jc w:val="right"/>
        <w:rPr>
          <w:b/>
          <w:i w:val="0"/>
          <w:sz w:val="22"/>
          <w:szCs w:val="22"/>
        </w:rPr>
      </w:pPr>
    </w:p>
    <w:p w14:paraId="35E593E7" w14:textId="77777777" w:rsidR="000C2E78" w:rsidRDefault="000C2E78" w:rsidP="00DB3553">
      <w:pPr>
        <w:pStyle w:val="Glava"/>
        <w:tabs>
          <w:tab w:val="clear" w:pos="4536"/>
          <w:tab w:val="clear" w:pos="9072"/>
        </w:tabs>
        <w:ind w:left="1080"/>
        <w:jc w:val="right"/>
        <w:rPr>
          <w:b/>
          <w:i w:val="0"/>
          <w:sz w:val="22"/>
          <w:szCs w:val="22"/>
        </w:rPr>
      </w:pPr>
    </w:p>
    <w:p w14:paraId="30A07841" w14:textId="77777777" w:rsidR="000C2E78" w:rsidRDefault="000C2E78" w:rsidP="00DB3553">
      <w:pPr>
        <w:pStyle w:val="Glava"/>
        <w:tabs>
          <w:tab w:val="clear" w:pos="4536"/>
          <w:tab w:val="clear" w:pos="9072"/>
        </w:tabs>
        <w:ind w:left="1080"/>
        <w:jc w:val="right"/>
        <w:rPr>
          <w:b/>
          <w:i w:val="0"/>
          <w:sz w:val="22"/>
          <w:szCs w:val="22"/>
        </w:rPr>
      </w:pPr>
    </w:p>
    <w:p w14:paraId="433F7949" w14:textId="77777777" w:rsidR="000C2E78" w:rsidRDefault="000C2E78" w:rsidP="00DB3553">
      <w:pPr>
        <w:pStyle w:val="Glava"/>
        <w:tabs>
          <w:tab w:val="clear" w:pos="4536"/>
          <w:tab w:val="clear" w:pos="9072"/>
        </w:tabs>
        <w:ind w:left="1080"/>
        <w:jc w:val="right"/>
        <w:rPr>
          <w:b/>
          <w:i w:val="0"/>
          <w:sz w:val="22"/>
          <w:szCs w:val="22"/>
        </w:rPr>
      </w:pPr>
    </w:p>
    <w:p w14:paraId="21DF3B0B" w14:textId="77777777" w:rsidR="000C2E78" w:rsidRDefault="000C2E78" w:rsidP="00DB3553">
      <w:pPr>
        <w:pStyle w:val="Glava"/>
        <w:tabs>
          <w:tab w:val="clear" w:pos="4536"/>
          <w:tab w:val="clear" w:pos="9072"/>
        </w:tabs>
        <w:ind w:left="1080"/>
        <w:jc w:val="right"/>
        <w:rPr>
          <w:b/>
          <w:i w:val="0"/>
          <w:sz w:val="22"/>
          <w:szCs w:val="22"/>
        </w:rPr>
      </w:pPr>
    </w:p>
    <w:p w14:paraId="2D75157A" w14:textId="5972BD91"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FC5BE49" w14:textId="77777777" w:rsidR="00DB3553" w:rsidRDefault="00DB3553" w:rsidP="00DB3553">
      <w:pPr>
        <w:pStyle w:val="Glava"/>
        <w:tabs>
          <w:tab w:val="clear" w:pos="4536"/>
          <w:tab w:val="clear" w:pos="9072"/>
        </w:tabs>
        <w:ind w:left="1080"/>
        <w:jc w:val="right"/>
        <w:rPr>
          <w:b/>
          <w:i w:val="0"/>
          <w:sz w:val="22"/>
          <w:szCs w:val="22"/>
        </w:rPr>
      </w:pPr>
    </w:p>
    <w:p w14:paraId="6021F5F9" w14:textId="77777777" w:rsidR="00DB3553" w:rsidRDefault="00DB3553" w:rsidP="00DB3553">
      <w:pPr>
        <w:pStyle w:val="Glava"/>
        <w:tabs>
          <w:tab w:val="clear" w:pos="4536"/>
          <w:tab w:val="clear" w:pos="9072"/>
        </w:tabs>
        <w:ind w:left="1080"/>
        <w:jc w:val="right"/>
        <w:rPr>
          <w:b/>
          <w:i w:val="0"/>
          <w:sz w:val="22"/>
          <w:szCs w:val="22"/>
        </w:rPr>
      </w:pPr>
    </w:p>
    <w:p w14:paraId="11E62A40" w14:textId="77777777" w:rsidR="00DB3553" w:rsidRDefault="00DB3553" w:rsidP="00DB3553">
      <w:pPr>
        <w:pStyle w:val="Glava"/>
        <w:tabs>
          <w:tab w:val="clear" w:pos="4536"/>
          <w:tab w:val="clear" w:pos="9072"/>
        </w:tabs>
        <w:ind w:left="1080"/>
        <w:jc w:val="right"/>
        <w:rPr>
          <w:b/>
          <w:i w:val="0"/>
          <w:sz w:val="22"/>
          <w:szCs w:val="22"/>
        </w:rPr>
      </w:pPr>
    </w:p>
    <w:p w14:paraId="45EF9617" w14:textId="77777777" w:rsidR="00DB3553" w:rsidRDefault="00DB3553" w:rsidP="00DB3553">
      <w:pPr>
        <w:pStyle w:val="Glava"/>
        <w:tabs>
          <w:tab w:val="clear" w:pos="4536"/>
          <w:tab w:val="clear" w:pos="9072"/>
        </w:tabs>
        <w:ind w:left="1080"/>
        <w:jc w:val="right"/>
        <w:rPr>
          <w:b/>
          <w:i w:val="0"/>
          <w:sz w:val="22"/>
          <w:szCs w:val="22"/>
        </w:rPr>
      </w:pPr>
    </w:p>
    <w:p w14:paraId="135DDD14"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12F71140" w14:textId="77777777" w:rsidR="00DB3553" w:rsidRDefault="00DB3553" w:rsidP="00DB3553">
      <w:pPr>
        <w:pStyle w:val="Glava"/>
        <w:tabs>
          <w:tab w:val="clear" w:pos="4536"/>
          <w:tab w:val="clear" w:pos="9072"/>
        </w:tabs>
        <w:ind w:left="1080"/>
        <w:jc w:val="center"/>
        <w:rPr>
          <w:b/>
          <w:i w:val="0"/>
          <w:sz w:val="22"/>
          <w:szCs w:val="22"/>
        </w:rPr>
      </w:pPr>
    </w:p>
    <w:p w14:paraId="2B5D7495" w14:textId="77777777" w:rsidR="00DB3553" w:rsidRDefault="00DB3553" w:rsidP="00DB3553">
      <w:pPr>
        <w:pStyle w:val="Glava"/>
        <w:tabs>
          <w:tab w:val="clear" w:pos="4536"/>
          <w:tab w:val="clear" w:pos="9072"/>
        </w:tabs>
        <w:ind w:left="1080"/>
        <w:jc w:val="both"/>
        <w:rPr>
          <w:i w:val="0"/>
          <w:sz w:val="22"/>
          <w:szCs w:val="22"/>
        </w:rPr>
      </w:pPr>
    </w:p>
    <w:p w14:paraId="3B4E31AD" w14:textId="77777777"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41D48081" w14:textId="77777777" w:rsidR="00F81F92" w:rsidRDefault="00F81F92" w:rsidP="002F2D4D">
      <w:pPr>
        <w:pStyle w:val="Glava"/>
        <w:tabs>
          <w:tab w:val="clear" w:pos="4536"/>
          <w:tab w:val="clear" w:pos="9072"/>
        </w:tabs>
        <w:ind w:left="1080"/>
        <w:jc w:val="both"/>
        <w:rPr>
          <w:b/>
          <w:i w:val="0"/>
          <w:sz w:val="22"/>
          <w:szCs w:val="22"/>
        </w:rPr>
      </w:pPr>
    </w:p>
    <w:p w14:paraId="1052B9B8" w14:textId="77777777"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50AB8E0D" w14:textId="77777777" w:rsidR="00DB3553" w:rsidRDefault="00DB3553" w:rsidP="005225D2">
      <w:pPr>
        <w:pStyle w:val="Glava"/>
        <w:tabs>
          <w:tab w:val="clear" w:pos="4536"/>
          <w:tab w:val="clear" w:pos="9072"/>
        </w:tabs>
        <w:ind w:left="1080"/>
        <w:jc w:val="right"/>
        <w:rPr>
          <w:b/>
          <w:i w:val="0"/>
          <w:sz w:val="22"/>
          <w:szCs w:val="22"/>
        </w:rPr>
      </w:pPr>
    </w:p>
    <w:p w14:paraId="60756A21" w14:textId="77777777" w:rsidR="00DB3553" w:rsidRDefault="00DB3553" w:rsidP="005225D2">
      <w:pPr>
        <w:pStyle w:val="Glava"/>
        <w:tabs>
          <w:tab w:val="clear" w:pos="4536"/>
          <w:tab w:val="clear" w:pos="9072"/>
        </w:tabs>
        <w:ind w:left="1080"/>
        <w:jc w:val="right"/>
        <w:rPr>
          <w:b/>
          <w:i w:val="0"/>
          <w:sz w:val="22"/>
          <w:szCs w:val="22"/>
        </w:rPr>
      </w:pPr>
    </w:p>
    <w:p w14:paraId="137552ED" w14:textId="77777777" w:rsidR="00DB3553" w:rsidRDefault="00DB3553" w:rsidP="005225D2">
      <w:pPr>
        <w:pStyle w:val="Glava"/>
        <w:tabs>
          <w:tab w:val="clear" w:pos="4536"/>
          <w:tab w:val="clear" w:pos="9072"/>
        </w:tabs>
        <w:ind w:left="1080"/>
        <w:jc w:val="right"/>
        <w:rPr>
          <w:b/>
          <w:i w:val="0"/>
          <w:sz w:val="22"/>
          <w:szCs w:val="22"/>
        </w:rPr>
      </w:pPr>
    </w:p>
    <w:p w14:paraId="16FB06E5" w14:textId="77777777" w:rsidR="00DB3553" w:rsidRDefault="00DB3553" w:rsidP="005225D2">
      <w:pPr>
        <w:pStyle w:val="Glava"/>
        <w:tabs>
          <w:tab w:val="clear" w:pos="4536"/>
          <w:tab w:val="clear" w:pos="9072"/>
        </w:tabs>
        <w:ind w:left="1080"/>
        <w:jc w:val="right"/>
        <w:rPr>
          <w:b/>
          <w:i w:val="0"/>
          <w:sz w:val="22"/>
          <w:szCs w:val="22"/>
        </w:rPr>
      </w:pPr>
    </w:p>
    <w:p w14:paraId="37444CE5" w14:textId="77777777" w:rsidR="00DB3553" w:rsidRDefault="00DB3553" w:rsidP="005225D2">
      <w:pPr>
        <w:pStyle w:val="Glava"/>
        <w:tabs>
          <w:tab w:val="clear" w:pos="4536"/>
          <w:tab w:val="clear" w:pos="9072"/>
        </w:tabs>
        <w:ind w:left="1080"/>
        <w:jc w:val="right"/>
        <w:rPr>
          <w:b/>
          <w:i w:val="0"/>
          <w:sz w:val="22"/>
          <w:szCs w:val="22"/>
        </w:rPr>
      </w:pPr>
    </w:p>
    <w:p w14:paraId="5246AE87" w14:textId="77777777" w:rsidR="00DB3553" w:rsidRDefault="00DB3553" w:rsidP="005225D2">
      <w:pPr>
        <w:pStyle w:val="Glava"/>
        <w:tabs>
          <w:tab w:val="clear" w:pos="4536"/>
          <w:tab w:val="clear" w:pos="9072"/>
        </w:tabs>
        <w:ind w:left="1080"/>
        <w:jc w:val="right"/>
        <w:rPr>
          <w:b/>
          <w:i w:val="0"/>
          <w:sz w:val="22"/>
          <w:szCs w:val="22"/>
        </w:rPr>
      </w:pPr>
    </w:p>
    <w:p w14:paraId="7CA259DD" w14:textId="77777777" w:rsidR="00DB3553" w:rsidRDefault="00DB3553" w:rsidP="005225D2">
      <w:pPr>
        <w:pStyle w:val="Glava"/>
        <w:tabs>
          <w:tab w:val="clear" w:pos="4536"/>
          <w:tab w:val="clear" w:pos="9072"/>
        </w:tabs>
        <w:ind w:left="1080"/>
        <w:jc w:val="right"/>
        <w:rPr>
          <w:b/>
          <w:i w:val="0"/>
          <w:sz w:val="22"/>
          <w:szCs w:val="22"/>
        </w:rPr>
      </w:pPr>
    </w:p>
    <w:p w14:paraId="7B5E77E8" w14:textId="77777777" w:rsidR="00DB3553" w:rsidRDefault="00DB3553" w:rsidP="005225D2">
      <w:pPr>
        <w:pStyle w:val="Glava"/>
        <w:tabs>
          <w:tab w:val="clear" w:pos="4536"/>
          <w:tab w:val="clear" w:pos="9072"/>
        </w:tabs>
        <w:ind w:left="1080"/>
        <w:jc w:val="right"/>
        <w:rPr>
          <w:b/>
          <w:i w:val="0"/>
          <w:sz w:val="22"/>
          <w:szCs w:val="22"/>
        </w:rPr>
      </w:pPr>
    </w:p>
    <w:p w14:paraId="722AEC99" w14:textId="77777777" w:rsidR="00DB3553" w:rsidRDefault="00DB3553" w:rsidP="005225D2">
      <w:pPr>
        <w:pStyle w:val="Glava"/>
        <w:tabs>
          <w:tab w:val="clear" w:pos="4536"/>
          <w:tab w:val="clear" w:pos="9072"/>
        </w:tabs>
        <w:ind w:left="1080"/>
        <w:jc w:val="right"/>
        <w:rPr>
          <w:b/>
          <w:i w:val="0"/>
          <w:sz w:val="22"/>
          <w:szCs w:val="22"/>
        </w:rPr>
      </w:pPr>
    </w:p>
    <w:p w14:paraId="73C3AA62" w14:textId="77777777" w:rsidR="00DB3553" w:rsidRDefault="00DB3553" w:rsidP="005225D2">
      <w:pPr>
        <w:pStyle w:val="Glava"/>
        <w:tabs>
          <w:tab w:val="clear" w:pos="4536"/>
          <w:tab w:val="clear" w:pos="9072"/>
        </w:tabs>
        <w:ind w:left="1080"/>
        <w:jc w:val="right"/>
        <w:rPr>
          <w:b/>
          <w:i w:val="0"/>
          <w:sz w:val="22"/>
          <w:szCs w:val="22"/>
        </w:rPr>
      </w:pPr>
    </w:p>
    <w:p w14:paraId="346C54BC" w14:textId="77777777" w:rsidR="00DB3553" w:rsidRDefault="00DB3553" w:rsidP="005225D2">
      <w:pPr>
        <w:pStyle w:val="Glava"/>
        <w:tabs>
          <w:tab w:val="clear" w:pos="4536"/>
          <w:tab w:val="clear" w:pos="9072"/>
        </w:tabs>
        <w:ind w:left="1080"/>
        <w:jc w:val="right"/>
        <w:rPr>
          <w:b/>
          <w:i w:val="0"/>
          <w:sz w:val="22"/>
          <w:szCs w:val="22"/>
        </w:rPr>
      </w:pPr>
    </w:p>
    <w:p w14:paraId="3AFB6FC3" w14:textId="77777777" w:rsidR="00DB3553" w:rsidRDefault="00DB3553" w:rsidP="005225D2">
      <w:pPr>
        <w:pStyle w:val="Glava"/>
        <w:tabs>
          <w:tab w:val="clear" w:pos="4536"/>
          <w:tab w:val="clear" w:pos="9072"/>
        </w:tabs>
        <w:ind w:left="1080"/>
        <w:jc w:val="right"/>
        <w:rPr>
          <w:b/>
          <w:i w:val="0"/>
          <w:sz w:val="22"/>
          <w:szCs w:val="22"/>
        </w:rPr>
      </w:pPr>
    </w:p>
    <w:p w14:paraId="5AFB5FE8" w14:textId="77777777" w:rsidR="00DB3553" w:rsidRDefault="00DB3553" w:rsidP="005225D2">
      <w:pPr>
        <w:pStyle w:val="Glava"/>
        <w:tabs>
          <w:tab w:val="clear" w:pos="4536"/>
          <w:tab w:val="clear" w:pos="9072"/>
        </w:tabs>
        <w:ind w:left="1080"/>
        <w:jc w:val="right"/>
        <w:rPr>
          <w:b/>
          <w:i w:val="0"/>
          <w:sz w:val="22"/>
          <w:szCs w:val="22"/>
        </w:rPr>
      </w:pPr>
    </w:p>
    <w:p w14:paraId="789B3FD6" w14:textId="77777777" w:rsidR="00DB3553" w:rsidRDefault="00DB3553" w:rsidP="005225D2">
      <w:pPr>
        <w:pStyle w:val="Glava"/>
        <w:tabs>
          <w:tab w:val="clear" w:pos="4536"/>
          <w:tab w:val="clear" w:pos="9072"/>
        </w:tabs>
        <w:ind w:left="1080"/>
        <w:jc w:val="right"/>
        <w:rPr>
          <w:b/>
          <w:i w:val="0"/>
          <w:sz w:val="22"/>
          <w:szCs w:val="22"/>
        </w:rPr>
      </w:pPr>
    </w:p>
    <w:p w14:paraId="76ECFEE8" w14:textId="77777777" w:rsidR="00DB3553" w:rsidRDefault="00DB3553" w:rsidP="005225D2">
      <w:pPr>
        <w:pStyle w:val="Glava"/>
        <w:tabs>
          <w:tab w:val="clear" w:pos="4536"/>
          <w:tab w:val="clear" w:pos="9072"/>
        </w:tabs>
        <w:ind w:left="1080"/>
        <w:jc w:val="right"/>
        <w:rPr>
          <w:b/>
          <w:i w:val="0"/>
          <w:sz w:val="22"/>
          <w:szCs w:val="22"/>
        </w:rPr>
      </w:pPr>
    </w:p>
    <w:p w14:paraId="7CFC0862" w14:textId="77777777" w:rsidR="00DB3553" w:rsidRDefault="00DB3553" w:rsidP="005225D2">
      <w:pPr>
        <w:pStyle w:val="Glava"/>
        <w:tabs>
          <w:tab w:val="clear" w:pos="4536"/>
          <w:tab w:val="clear" w:pos="9072"/>
        </w:tabs>
        <w:ind w:left="1080"/>
        <w:jc w:val="right"/>
        <w:rPr>
          <w:b/>
          <w:i w:val="0"/>
          <w:sz w:val="22"/>
          <w:szCs w:val="22"/>
        </w:rPr>
      </w:pPr>
    </w:p>
    <w:p w14:paraId="6BDA8C6A" w14:textId="77777777" w:rsidR="00DB3553" w:rsidRDefault="00DB3553" w:rsidP="005225D2">
      <w:pPr>
        <w:pStyle w:val="Glava"/>
        <w:tabs>
          <w:tab w:val="clear" w:pos="4536"/>
          <w:tab w:val="clear" w:pos="9072"/>
        </w:tabs>
        <w:ind w:left="1080"/>
        <w:jc w:val="right"/>
        <w:rPr>
          <w:b/>
          <w:i w:val="0"/>
          <w:sz w:val="22"/>
          <w:szCs w:val="22"/>
        </w:rPr>
      </w:pPr>
    </w:p>
    <w:p w14:paraId="3A499F3E" w14:textId="77777777" w:rsidR="00DB3553" w:rsidRDefault="00DB3553" w:rsidP="005225D2">
      <w:pPr>
        <w:pStyle w:val="Glava"/>
        <w:tabs>
          <w:tab w:val="clear" w:pos="4536"/>
          <w:tab w:val="clear" w:pos="9072"/>
        </w:tabs>
        <w:ind w:left="1080"/>
        <w:jc w:val="right"/>
        <w:rPr>
          <w:b/>
          <w:i w:val="0"/>
          <w:sz w:val="22"/>
          <w:szCs w:val="22"/>
        </w:rPr>
      </w:pPr>
    </w:p>
    <w:p w14:paraId="356ED42F" w14:textId="77777777" w:rsidR="00DB3553" w:rsidRDefault="00DB3553" w:rsidP="005225D2">
      <w:pPr>
        <w:pStyle w:val="Glava"/>
        <w:tabs>
          <w:tab w:val="clear" w:pos="4536"/>
          <w:tab w:val="clear" w:pos="9072"/>
        </w:tabs>
        <w:ind w:left="1080"/>
        <w:jc w:val="right"/>
        <w:rPr>
          <w:b/>
          <w:i w:val="0"/>
          <w:sz w:val="22"/>
          <w:szCs w:val="22"/>
        </w:rPr>
      </w:pPr>
    </w:p>
    <w:p w14:paraId="77CECD90" w14:textId="77777777" w:rsidR="00DB3553" w:rsidRDefault="00DB3553" w:rsidP="005225D2">
      <w:pPr>
        <w:pStyle w:val="Glava"/>
        <w:tabs>
          <w:tab w:val="clear" w:pos="4536"/>
          <w:tab w:val="clear" w:pos="9072"/>
        </w:tabs>
        <w:ind w:left="1080"/>
        <w:jc w:val="right"/>
        <w:rPr>
          <w:b/>
          <w:i w:val="0"/>
          <w:sz w:val="22"/>
          <w:szCs w:val="22"/>
        </w:rPr>
      </w:pPr>
    </w:p>
    <w:p w14:paraId="53B0F9E2" w14:textId="77777777" w:rsidR="00DB3553" w:rsidRDefault="00DB3553" w:rsidP="005225D2">
      <w:pPr>
        <w:pStyle w:val="Glava"/>
        <w:tabs>
          <w:tab w:val="clear" w:pos="4536"/>
          <w:tab w:val="clear" w:pos="9072"/>
        </w:tabs>
        <w:ind w:left="1080"/>
        <w:jc w:val="right"/>
        <w:rPr>
          <w:b/>
          <w:i w:val="0"/>
          <w:sz w:val="22"/>
          <w:szCs w:val="22"/>
        </w:rPr>
      </w:pPr>
    </w:p>
    <w:p w14:paraId="476F3495" w14:textId="77777777" w:rsidR="00DB3553" w:rsidRDefault="00DB3553" w:rsidP="005225D2">
      <w:pPr>
        <w:pStyle w:val="Glava"/>
        <w:tabs>
          <w:tab w:val="clear" w:pos="4536"/>
          <w:tab w:val="clear" w:pos="9072"/>
        </w:tabs>
        <w:ind w:left="1080"/>
        <w:jc w:val="right"/>
        <w:rPr>
          <w:b/>
          <w:i w:val="0"/>
          <w:sz w:val="22"/>
          <w:szCs w:val="22"/>
        </w:rPr>
      </w:pPr>
    </w:p>
    <w:p w14:paraId="10411E09" w14:textId="77777777" w:rsidR="00DB3553" w:rsidRDefault="00DB3553" w:rsidP="005225D2">
      <w:pPr>
        <w:pStyle w:val="Glava"/>
        <w:tabs>
          <w:tab w:val="clear" w:pos="4536"/>
          <w:tab w:val="clear" w:pos="9072"/>
        </w:tabs>
        <w:ind w:left="1080"/>
        <w:jc w:val="right"/>
        <w:rPr>
          <w:b/>
          <w:i w:val="0"/>
          <w:sz w:val="22"/>
          <w:szCs w:val="22"/>
        </w:rPr>
      </w:pPr>
    </w:p>
    <w:p w14:paraId="2D29F3F2" w14:textId="77777777" w:rsidR="00DB3553" w:rsidRDefault="00DB3553" w:rsidP="005225D2">
      <w:pPr>
        <w:pStyle w:val="Glava"/>
        <w:tabs>
          <w:tab w:val="clear" w:pos="4536"/>
          <w:tab w:val="clear" w:pos="9072"/>
        </w:tabs>
        <w:ind w:left="1080"/>
        <w:jc w:val="right"/>
        <w:rPr>
          <w:b/>
          <w:i w:val="0"/>
          <w:sz w:val="22"/>
          <w:szCs w:val="22"/>
        </w:rPr>
      </w:pPr>
    </w:p>
    <w:p w14:paraId="3D8058FD" w14:textId="77777777" w:rsidR="00DB3553" w:rsidRDefault="00DB3553" w:rsidP="005225D2">
      <w:pPr>
        <w:pStyle w:val="Glava"/>
        <w:tabs>
          <w:tab w:val="clear" w:pos="4536"/>
          <w:tab w:val="clear" w:pos="9072"/>
        </w:tabs>
        <w:ind w:left="1080"/>
        <w:jc w:val="right"/>
        <w:rPr>
          <w:b/>
          <w:i w:val="0"/>
          <w:sz w:val="22"/>
          <w:szCs w:val="22"/>
        </w:rPr>
      </w:pPr>
    </w:p>
    <w:p w14:paraId="7FE2C616" w14:textId="77777777" w:rsidR="00DB3553" w:rsidRDefault="00DB3553" w:rsidP="005225D2">
      <w:pPr>
        <w:pStyle w:val="Glava"/>
        <w:tabs>
          <w:tab w:val="clear" w:pos="4536"/>
          <w:tab w:val="clear" w:pos="9072"/>
        </w:tabs>
        <w:ind w:left="1080"/>
        <w:jc w:val="right"/>
        <w:rPr>
          <w:b/>
          <w:i w:val="0"/>
          <w:sz w:val="22"/>
          <w:szCs w:val="22"/>
        </w:rPr>
      </w:pPr>
    </w:p>
    <w:p w14:paraId="39D63493" w14:textId="77777777" w:rsidR="00DB3553" w:rsidRDefault="00DB3553" w:rsidP="005225D2">
      <w:pPr>
        <w:pStyle w:val="Glava"/>
        <w:tabs>
          <w:tab w:val="clear" w:pos="4536"/>
          <w:tab w:val="clear" w:pos="9072"/>
        </w:tabs>
        <w:ind w:left="1080"/>
        <w:jc w:val="right"/>
        <w:rPr>
          <w:b/>
          <w:i w:val="0"/>
          <w:sz w:val="22"/>
          <w:szCs w:val="22"/>
        </w:rPr>
      </w:pPr>
    </w:p>
    <w:p w14:paraId="69ABCB88" w14:textId="77777777" w:rsidR="00DB3553" w:rsidRDefault="00DB3553" w:rsidP="005225D2">
      <w:pPr>
        <w:pStyle w:val="Glava"/>
        <w:tabs>
          <w:tab w:val="clear" w:pos="4536"/>
          <w:tab w:val="clear" w:pos="9072"/>
        </w:tabs>
        <w:ind w:left="1080"/>
        <w:jc w:val="right"/>
        <w:rPr>
          <w:b/>
          <w:i w:val="0"/>
          <w:sz w:val="22"/>
          <w:szCs w:val="22"/>
        </w:rPr>
      </w:pPr>
    </w:p>
    <w:p w14:paraId="7EAC2254" w14:textId="77777777" w:rsidR="00DB3553" w:rsidRDefault="00DB3553" w:rsidP="005225D2">
      <w:pPr>
        <w:pStyle w:val="Glava"/>
        <w:tabs>
          <w:tab w:val="clear" w:pos="4536"/>
          <w:tab w:val="clear" w:pos="9072"/>
        </w:tabs>
        <w:ind w:left="1080"/>
        <w:jc w:val="right"/>
        <w:rPr>
          <w:b/>
          <w:i w:val="0"/>
          <w:sz w:val="22"/>
          <w:szCs w:val="22"/>
        </w:rPr>
      </w:pPr>
    </w:p>
    <w:p w14:paraId="2CADEF5F" w14:textId="77777777" w:rsidR="00DB3553" w:rsidRDefault="00DB3553" w:rsidP="005225D2">
      <w:pPr>
        <w:pStyle w:val="Glava"/>
        <w:tabs>
          <w:tab w:val="clear" w:pos="4536"/>
          <w:tab w:val="clear" w:pos="9072"/>
        </w:tabs>
        <w:ind w:left="1080"/>
        <w:jc w:val="right"/>
        <w:rPr>
          <w:b/>
          <w:i w:val="0"/>
          <w:sz w:val="22"/>
          <w:szCs w:val="22"/>
        </w:rPr>
      </w:pPr>
    </w:p>
    <w:p w14:paraId="27C4D6EC" w14:textId="77777777" w:rsidR="00DB3553" w:rsidRDefault="00DB3553" w:rsidP="005225D2">
      <w:pPr>
        <w:pStyle w:val="Glava"/>
        <w:tabs>
          <w:tab w:val="clear" w:pos="4536"/>
          <w:tab w:val="clear" w:pos="9072"/>
        </w:tabs>
        <w:ind w:left="1080"/>
        <w:jc w:val="right"/>
        <w:rPr>
          <w:b/>
          <w:i w:val="0"/>
          <w:sz w:val="22"/>
          <w:szCs w:val="22"/>
        </w:rPr>
      </w:pPr>
    </w:p>
    <w:p w14:paraId="4575D32E" w14:textId="77777777" w:rsidR="00DB3553" w:rsidRDefault="00DB3553" w:rsidP="005225D2">
      <w:pPr>
        <w:pStyle w:val="Glava"/>
        <w:tabs>
          <w:tab w:val="clear" w:pos="4536"/>
          <w:tab w:val="clear" w:pos="9072"/>
        </w:tabs>
        <w:ind w:left="1080"/>
        <w:jc w:val="right"/>
        <w:rPr>
          <w:b/>
          <w:i w:val="0"/>
          <w:sz w:val="22"/>
          <w:szCs w:val="22"/>
        </w:rPr>
      </w:pPr>
    </w:p>
    <w:p w14:paraId="5433756F" w14:textId="77777777" w:rsidR="00DB3553" w:rsidRDefault="00DB3553" w:rsidP="005225D2">
      <w:pPr>
        <w:pStyle w:val="Glava"/>
        <w:tabs>
          <w:tab w:val="clear" w:pos="4536"/>
          <w:tab w:val="clear" w:pos="9072"/>
        </w:tabs>
        <w:ind w:left="1080"/>
        <w:jc w:val="right"/>
        <w:rPr>
          <w:b/>
          <w:i w:val="0"/>
          <w:sz w:val="22"/>
          <w:szCs w:val="22"/>
        </w:rPr>
      </w:pPr>
    </w:p>
    <w:p w14:paraId="552D087A" w14:textId="77777777" w:rsidR="00DB3553" w:rsidRDefault="00DB3553" w:rsidP="005225D2">
      <w:pPr>
        <w:pStyle w:val="Glava"/>
        <w:tabs>
          <w:tab w:val="clear" w:pos="4536"/>
          <w:tab w:val="clear" w:pos="9072"/>
        </w:tabs>
        <w:ind w:left="1080"/>
        <w:jc w:val="right"/>
        <w:rPr>
          <w:b/>
          <w:i w:val="0"/>
          <w:sz w:val="22"/>
          <w:szCs w:val="22"/>
        </w:rPr>
      </w:pPr>
    </w:p>
    <w:p w14:paraId="3BAB1267" w14:textId="77777777" w:rsidR="00DB3553" w:rsidRDefault="00DB3553" w:rsidP="005225D2">
      <w:pPr>
        <w:pStyle w:val="Glava"/>
        <w:tabs>
          <w:tab w:val="clear" w:pos="4536"/>
          <w:tab w:val="clear" w:pos="9072"/>
        </w:tabs>
        <w:ind w:left="1080"/>
        <w:jc w:val="right"/>
        <w:rPr>
          <w:b/>
          <w:i w:val="0"/>
          <w:sz w:val="22"/>
          <w:szCs w:val="22"/>
        </w:rPr>
      </w:pPr>
    </w:p>
    <w:p w14:paraId="2CEDCA58" w14:textId="77777777" w:rsidR="00DB3553" w:rsidRDefault="00DB3553" w:rsidP="005225D2">
      <w:pPr>
        <w:pStyle w:val="Glava"/>
        <w:tabs>
          <w:tab w:val="clear" w:pos="4536"/>
          <w:tab w:val="clear" w:pos="9072"/>
        </w:tabs>
        <w:ind w:left="1080"/>
        <w:jc w:val="right"/>
        <w:rPr>
          <w:b/>
          <w:i w:val="0"/>
          <w:sz w:val="22"/>
          <w:szCs w:val="22"/>
        </w:rPr>
      </w:pPr>
    </w:p>
    <w:p w14:paraId="39784C0A" w14:textId="77777777" w:rsidR="00DB3553" w:rsidRDefault="00DB3553" w:rsidP="005225D2">
      <w:pPr>
        <w:pStyle w:val="Glava"/>
        <w:tabs>
          <w:tab w:val="clear" w:pos="4536"/>
          <w:tab w:val="clear" w:pos="9072"/>
        </w:tabs>
        <w:ind w:left="1080"/>
        <w:jc w:val="right"/>
        <w:rPr>
          <w:b/>
          <w:i w:val="0"/>
          <w:sz w:val="22"/>
          <w:szCs w:val="22"/>
        </w:rPr>
      </w:pPr>
    </w:p>
    <w:p w14:paraId="5709ECB4" w14:textId="77777777" w:rsidR="00DB3553" w:rsidRDefault="00DB3553" w:rsidP="005225D2">
      <w:pPr>
        <w:pStyle w:val="Glava"/>
        <w:tabs>
          <w:tab w:val="clear" w:pos="4536"/>
          <w:tab w:val="clear" w:pos="9072"/>
        </w:tabs>
        <w:ind w:left="1080"/>
        <w:jc w:val="right"/>
        <w:rPr>
          <w:b/>
          <w:i w:val="0"/>
          <w:sz w:val="22"/>
          <w:szCs w:val="22"/>
        </w:rPr>
      </w:pPr>
    </w:p>
    <w:p w14:paraId="32CAA3C3" w14:textId="77777777" w:rsidR="00DB3553" w:rsidRDefault="00DB3553" w:rsidP="005225D2">
      <w:pPr>
        <w:pStyle w:val="Glava"/>
        <w:tabs>
          <w:tab w:val="clear" w:pos="4536"/>
          <w:tab w:val="clear" w:pos="9072"/>
        </w:tabs>
        <w:ind w:left="1080"/>
        <w:jc w:val="right"/>
        <w:rPr>
          <w:b/>
          <w:i w:val="0"/>
          <w:sz w:val="22"/>
          <w:szCs w:val="22"/>
        </w:rPr>
      </w:pPr>
    </w:p>
    <w:p w14:paraId="22F938AC" w14:textId="77777777" w:rsidR="00DB3553" w:rsidRDefault="00DB3553" w:rsidP="005225D2">
      <w:pPr>
        <w:pStyle w:val="Glava"/>
        <w:tabs>
          <w:tab w:val="clear" w:pos="4536"/>
          <w:tab w:val="clear" w:pos="9072"/>
        </w:tabs>
        <w:ind w:left="1080"/>
        <w:jc w:val="right"/>
        <w:rPr>
          <w:b/>
          <w:i w:val="0"/>
          <w:sz w:val="22"/>
          <w:szCs w:val="22"/>
        </w:rPr>
      </w:pPr>
    </w:p>
    <w:p w14:paraId="4DFFE73D" w14:textId="77777777" w:rsidR="005225D2" w:rsidRPr="00EE738D" w:rsidRDefault="005225D2" w:rsidP="005225D2">
      <w:pPr>
        <w:pStyle w:val="Glava"/>
        <w:tabs>
          <w:tab w:val="clear" w:pos="4536"/>
          <w:tab w:val="clear" w:pos="9072"/>
        </w:tabs>
        <w:ind w:left="1080"/>
        <w:jc w:val="both"/>
        <w:rPr>
          <w:i w:val="0"/>
          <w:sz w:val="18"/>
          <w:szCs w:val="18"/>
        </w:rPr>
      </w:pPr>
    </w:p>
    <w:p w14:paraId="6D56F74F"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3C5A7DF9" w14:textId="77777777" w:rsidR="00755493" w:rsidRDefault="00755493" w:rsidP="005B38C7">
      <w:pPr>
        <w:pStyle w:val="Glava"/>
        <w:tabs>
          <w:tab w:val="clear" w:pos="4536"/>
          <w:tab w:val="clear" w:pos="9072"/>
        </w:tabs>
        <w:ind w:left="1080"/>
        <w:jc w:val="center"/>
        <w:rPr>
          <w:b/>
          <w:i w:val="0"/>
          <w:sz w:val="28"/>
          <w:szCs w:val="28"/>
        </w:rPr>
      </w:pPr>
    </w:p>
    <w:p w14:paraId="769F7F10"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5FDA7F33"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5EBBFE1D" w14:textId="77777777" w:rsidTr="005B38C7">
        <w:tc>
          <w:tcPr>
            <w:tcW w:w="2181" w:type="dxa"/>
          </w:tcPr>
          <w:p w14:paraId="5C4EA111"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F85E556" w14:textId="77777777" w:rsidR="005B38C7" w:rsidRPr="0079325B" w:rsidRDefault="005B38C7" w:rsidP="005B38C7">
            <w:pPr>
              <w:pStyle w:val="Glava"/>
              <w:tabs>
                <w:tab w:val="clear" w:pos="4536"/>
                <w:tab w:val="clear" w:pos="9072"/>
              </w:tabs>
              <w:jc w:val="both"/>
              <w:rPr>
                <w:i w:val="0"/>
                <w:szCs w:val="24"/>
              </w:rPr>
            </w:pPr>
          </w:p>
        </w:tc>
      </w:tr>
    </w:tbl>
    <w:p w14:paraId="6D10919F" w14:textId="77777777" w:rsidR="00D71485" w:rsidRDefault="00D71485" w:rsidP="005B38C7">
      <w:pPr>
        <w:pStyle w:val="Glava"/>
        <w:tabs>
          <w:tab w:val="clear" w:pos="4536"/>
          <w:tab w:val="clear" w:pos="9072"/>
        </w:tabs>
        <w:ind w:left="1080"/>
        <w:jc w:val="both"/>
        <w:rPr>
          <w:i w:val="0"/>
          <w:sz w:val="22"/>
          <w:szCs w:val="22"/>
        </w:rPr>
      </w:pPr>
    </w:p>
    <w:p w14:paraId="2FAF80F7" w14:textId="77777777" w:rsidR="00496763" w:rsidRDefault="00496763" w:rsidP="005B38C7">
      <w:pPr>
        <w:pStyle w:val="Glava"/>
        <w:tabs>
          <w:tab w:val="clear" w:pos="4536"/>
          <w:tab w:val="clear" w:pos="9072"/>
        </w:tabs>
        <w:ind w:left="1080"/>
        <w:jc w:val="both"/>
        <w:rPr>
          <w:i w:val="0"/>
          <w:sz w:val="22"/>
          <w:szCs w:val="22"/>
        </w:rPr>
      </w:pPr>
    </w:p>
    <w:p w14:paraId="7AF35579" w14:textId="77777777" w:rsidR="00755493" w:rsidRPr="003D4048" w:rsidRDefault="00D71485" w:rsidP="005B38C7">
      <w:pPr>
        <w:pStyle w:val="Glava"/>
        <w:tabs>
          <w:tab w:val="clear" w:pos="4536"/>
          <w:tab w:val="clear" w:pos="9072"/>
        </w:tabs>
        <w:ind w:left="1080"/>
        <w:jc w:val="both"/>
        <w:rPr>
          <w:b/>
          <w:i w:val="0"/>
          <w:sz w:val="22"/>
          <w:szCs w:val="22"/>
        </w:rPr>
      </w:pPr>
      <w:r w:rsidRPr="003D4048">
        <w:rPr>
          <w:b/>
          <w:i w:val="0"/>
          <w:sz w:val="22"/>
          <w:szCs w:val="22"/>
        </w:rPr>
        <w:t>REFERENČNI POGOJ:</w:t>
      </w:r>
    </w:p>
    <w:p w14:paraId="642309AD" w14:textId="77777777" w:rsidR="00F51D23" w:rsidRPr="003D4048" w:rsidRDefault="00F51D23" w:rsidP="005B38C7">
      <w:pPr>
        <w:pStyle w:val="Glava"/>
        <w:tabs>
          <w:tab w:val="clear" w:pos="4536"/>
          <w:tab w:val="clear" w:pos="9072"/>
        </w:tabs>
        <w:ind w:left="1080"/>
        <w:jc w:val="both"/>
        <w:rPr>
          <w:b/>
          <w:i w:val="0"/>
          <w:sz w:val="22"/>
          <w:szCs w:val="22"/>
        </w:rPr>
      </w:pPr>
    </w:p>
    <w:p w14:paraId="2F372277" w14:textId="77777777" w:rsidR="00F51D23" w:rsidRPr="003D4048" w:rsidRDefault="00F51D23" w:rsidP="005B38C7">
      <w:pPr>
        <w:pStyle w:val="Glava"/>
        <w:tabs>
          <w:tab w:val="clear" w:pos="4536"/>
          <w:tab w:val="clear" w:pos="9072"/>
        </w:tabs>
        <w:ind w:left="1080"/>
        <w:jc w:val="both"/>
        <w:rPr>
          <w:b/>
          <w:i w:val="0"/>
          <w:sz w:val="22"/>
          <w:szCs w:val="22"/>
        </w:rPr>
      </w:pPr>
      <w:r w:rsidRPr="003D4048">
        <w:rPr>
          <w:b/>
          <w:i w:val="0"/>
          <w:sz w:val="22"/>
          <w:szCs w:val="22"/>
        </w:rPr>
        <w:t>SKLOP 1:</w:t>
      </w:r>
    </w:p>
    <w:p w14:paraId="7132094B" w14:textId="5D3848C4" w:rsidR="00F70C81" w:rsidRPr="003D4048" w:rsidRDefault="00F70C81" w:rsidP="00F70C81">
      <w:pPr>
        <w:pStyle w:val="Glava"/>
        <w:ind w:left="1080"/>
        <w:jc w:val="both"/>
        <w:rPr>
          <w:i w:val="0"/>
          <w:sz w:val="22"/>
          <w:szCs w:val="22"/>
        </w:rPr>
      </w:pPr>
      <w:r w:rsidRPr="003D4048">
        <w:rPr>
          <w:i w:val="0"/>
          <w:sz w:val="22"/>
          <w:szCs w:val="22"/>
        </w:rPr>
        <w:t xml:space="preserve">Gospodarski subjekt mora imeti vsaj dve referenci, da je od 1. 1. 2013 dalje kvalitetno, strokovno in v skladu s pogodbenimi določili uspešno izvedel in zaključil del vsaj 2 (dva) objekta s klasifikacijsko oznako CC-SI- 126 (Stavbe splošnega družbenega pomena) v vrednosti posameznega objekta najmanj 1.500.000 EUR brez DDV. </w:t>
      </w:r>
    </w:p>
    <w:p w14:paraId="101133C2" w14:textId="5396898E" w:rsidR="003C2FDC" w:rsidRPr="00B16E68" w:rsidRDefault="003C2FDC" w:rsidP="00F26AD6">
      <w:pPr>
        <w:pStyle w:val="Glava"/>
        <w:jc w:val="both"/>
        <w:rPr>
          <w:i w:val="0"/>
          <w:sz w:val="22"/>
          <w:szCs w:val="22"/>
          <w:highlight w:val="yellow"/>
        </w:rPr>
      </w:pPr>
    </w:p>
    <w:tbl>
      <w:tblPr>
        <w:tblW w:w="9238"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4"/>
        <w:gridCol w:w="1791"/>
        <w:gridCol w:w="1781"/>
        <w:gridCol w:w="1484"/>
        <w:gridCol w:w="1185"/>
        <w:gridCol w:w="1583"/>
      </w:tblGrid>
      <w:tr w:rsidR="00F51D23" w14:paraId="45E1951E" w14:textId="77777777" w:rsidTr="00F26AD6">
        <w:trPr>
          <w:trHeight w:val="564"/>
        </w:trPr>
        <w:tc>
          <w:tcPr>
            <w:tcW w:w="14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FB496D" w14:textId="77777777" w:rsidR="00F51D23" w:rsidRPr="00F26AD6" w:rsidRDefault="00F51D23">
            <w:pPr>
              <w:jc w:val="center"/>
              <w:rPr>
                <w:b/>
                <w:i w:val="0"/>
                <w:color w:val="000000" w:themeColor="text1"/>
                <w:sz w:val="16"/>
                <w:szCs w:val="16"/>
              </w:rPr>
            </w:pPr>
            <w:r w:rsidRPr="00F26AD6">
              <w:rPr>
                <w:b/>
                <w:i w:val="0"/>
                <w:color w:val="000000" w:themeColor="text1"/>
                <w:sz w:val="16"/>
                <w:szCs w:val="16"/>
              </w:rPr>
              <w:t>REFERENČNO DELO ZA SKLOP</w:t>
            </w:r>
            <w:r w:rsidR="003C2FDC" w:rsidRPr="00F26AD6">
              <w:rPr>
                <w:b/>
                <w:i w:val="0"/>
                <w:color w:val="000000" w:themeColor="text1"/>
                <w:sz w:val="16"/>
                <w:szCs w:val="16"/>
              </w:rPr>
              <w:t xml:space="preserve"> 1</w:t>
            </w:r>
          </w:p>
        </w:tc>
        <w:tc>
          <w:tcPr>
            <w:tcW w:w="17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3CE465" w14:textId="77777777" w:rsidR="00F51D23" w:rsidRPr="00F26AD6" w:rsidRDefault="00F51D23">
            <w:pPr>
              <w:jc w:val="center"/>
              <w:rPr>
                <w:b/>
                <w:i w:val="0"/>
                <w:color w:val="000000" w:themeColor="text1"/>
                <w:sz w:val="16"/>
                <w:szCs w:val="16"/>
              </w:rPr>
            </w:pPr>
            <w:r w:rsidRPr="00F26AD6">
              <w:rPr>
                <w:b/>
                <w:i w:val="0"/>
                <w:color w:val="000000" w:themeColor="text1"/>
                <w:sz w:val="16"/>
                <w:szCs w:val="16"/>
              </w:rPr>
              <w:t>Naziv investitorja oz. naročnika referenčnega posla ter kontaktna oseba naročnika (e-pošta in telefonska številka)</w:t>
            </w:r>
          </w:p>
        </w:tc>
        <w:tc>
          <w:tcPr>
            <w:tcW w:w="17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12ABAC" w14:textId="77777777" w:rsidR="00F51D23" w:rsidRPr="00F26AD6" w:rsidRDefault="00F51D23">
            <w:pPr>
              <w:jc w:val="center"/>
              <w:rPr>
                <w:b/>
                <w:i w:val="0"/>
                <w:color w:val="000000" w:themeColor="text1"/>
                <w:sz w:val="18"/>
                <w:szCs w:val="18"/>
              </w:rPr>
            </w:pPr>
            <w:r w:rsidRPr="00F26AD6">
              <w:rPr>
                <w:b/>
                <w:i w:val="0"/>
                <w:color w:val="000000" w:themeColor="text1"/>
                <w:sz w:val="16"/>
                <w:szCs w:val="16"/>
              </w:rPr>
              <w:t>Predmet referenčnega posla – kratek opis del</w:t>
            </w:r>
          </w:p>
        </w:tc>
        <w:tc>
          <w:tcPr>
            <w:tcW w:w="1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5082B4" w14:textId="77777777" w:rsidR="00F51D23" w:rsidRPr="00F26AD6" w:rsidRDefault="00F51D23">
            <w:pPr>
              <w:jc w:val="center"/>
              <w:rPr>
                <w:b/>
                <w:i w:val="0"/>
                <w:color w:val="000000" w:themeColor="text1"/>
                <w:sz w:val="16"/>
                <w:szCs w:val="16"/>
              </w:rPr>
            </w:pPr>
            <w:r w:rsidRPr="00F26AD6">
              <w:rPr>
                <w:b/>
                <w:i w:val="0"/>
                <w:color w:val="000000" w:themeColor="text1"/>
                <w:sz w:val="16"/>
                <w:szCs w:val="16"/>
              </w:rPr>
              <w:t>Datum začetka in končanja posla</w:t>
            </w:r>
          </w:p>
        </w:tc>
        <w:tc>
          <w:tcPr>
            <w:tcW w:w="1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B32D74" w14:textId="77777777" w:rsidR="00F51D23" w:rsidRPr="00F26AD6" w:rsidRDefault="00F51D23">
            <w:pPr>
              <w:jc w:val="center"/>
              <w:rPr>
                <w:b/>
                <w:i w:val="0"/>
                <w:color w:val="000000" w:themeColor="text1"/>
                <w:sz w:val="16"/>
                <w:szCs w:val="16"/>
              </w:rPr>
            </w:pPr>
            <w:r w:rsidRPr="00F26AD6">
              <w:rPr>
                <w:b/>
                <w:i w:val="0"/>
                <w:color w:val="000000" w:themeColor="text1"/>
                <w:sz w:val="16"/>
                <w:szCs w:val="16"/>
              </w:rPr>
              <w:t>Klasifikacijska oznaka</w:t>
            </w:r>
          </w:p>
        </w:tc>
        <w:tc>
          <w:tcPr>
            <w:tcW w:w="15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E37821" w14:textId="77777777" w:rsidR="00F51D23" w:rsidRPr="00F26AD6" w:rsidRDefault="00F51D23">
            <w:pPr>
              <w:jc w:val="center"/>
              <w:rPr>
                <w:b/>
                <w:i w:val="0"/>
                <w:color w:val="000000" w:themeColor="text1"/>
                <w:sz w:val="16"/>
                <w:szCs w:val="16"/>
              </w:rPr>
            </w:pPr>
            <w:r w:rsidRPr="00F26AD6">
              <w:rPr>
                <w:b/>
                <w:i w:val="0"/>
                <w:color w:val="000000" w:themeColor="text1"/>
                <w:sz w:val="16"/>
                <w:szCs w:val="16"/>
              </w:rPr>
              <w:t>Vrednost posla</w:t>
            </w:r>
          </w:p>
          <w:p w14:paraId="1B8484A6" w14:textId="77777777" w:rsidR="00F51D23" w:rsidRDefault="00F51D23">
            <w:pPr>
              <w:jc w:val="center"/>
              <w:rPr>
                <w:b/>
                <w:i w:val="0"/>
                <w:color w:val="000000" w:themeColor="text1"/>
                <w:sz w:val="18"/>
                <w:szCs w:val="18"/>
              </w:rPr>
            </w:pPr>
            <w:r w:rsidRPr="00F26AD6">
              <w:rPr>
                <w:b/>
                <w:i w:val="0"/>
                <w:color w:val="000000" w:themeColor="text1"/>
                <w:sz w:val="16"/>
                <w:szCs w:val="16"/>
              </w:rPr>
              <w:t>v EUR brez DDV</w:t>
            </w:r>
          </w:p>
        </w:tc>
      </w:tr>
      <w:tr w:rsidR="00F51D23" w14:paraId="609EFCD9" w14:textId="77777777" w:rsidTr="00F26AD6">
        <w:trPr>
          <w:trHeight w:val="592"/>
        </w:trPr>
        <w:tc>
          <w:tcPr>
            <w:tcW w:w="1414" w:type="dxa"/>
            <w:tcBorders>
              <w:top w:val="single" w:sz="4" w:space="0" w:color="auto"/>
              <w:left w:val="single" w:sz="4" w:space="0" w:color="auto"/>
              <w:bottom w:val="single" w:sz="4" w:space="0" w:color="auto"/>
              <w:right w:val="single" w:sz="4" w:space="0" w:color="auto"/>
            </w:tcBorders>
          </w:tcPr>
          <w:p w14:paraId="7A227E4E" w14:textId="77777777" w:rsidR="00F51D23" w:rsidRDefault="00F51D23">
            <w:pPr>
              <w:pStyle w:val="Glava"/>
              <w:tabs>
                <w:tab w:val="left" w:pos="708"/>
              </w:tabs>
              <w:jc w:val="both"/>
              <w:rPr>
                <w:i w:val="0"/>
                <w:sz w:val="22"/>
                <w:szCs w:val="22"/>
              </w:rPr>
            </w:pPr>
          </w:p>
        </w:tc>
        <w:tc>
          <w:tcPr>
            <w:tcW w:w="1791" w:type="dxa"/>
            <w:tcBorders>
              <w:top w:val="single" w:sz="4" w:space="0" w:color="auto"/>
              <w:left w:val="single" w:sz="4" w:space="0" w:color="auto"/>
              <w:bottom w:val="single" w:sz="4" w:space="0" w:color="auto"/>
              <w:right w:val="single" w:sz="4" w:space="0" w:color="auto"/>
            </w:tcBorders>
          </w:tcPr>
          <w:p w14:paraId="18547172" w14:textId="77777777" w:rsidR="00F51D23" w:rsidRDefault="00F51D23">
            <w:pPr>
              <w:pStyle w:val="Glava"/>
              <w:tabs>
                <w:tab w:val="left" w:pos="708"/>
              </w:tabs>
              <w:jc w:val="both"/>
              <w:rPr>
                <w:i w:val="0"/>
                <w:sz w:val="22"/>
                <w:szCs w:val="22"/>
              </w:rPr>
            </w:pPr>
          </w:p>
        </w:tc>
        <w:tc>
          <w:tcPr>
            <w:tcW w:w="1781" w:type="dxa"/>
            <w:tcBorders>
              <w:top w:val="single" w:sz="4" w:space="0" w:color="auto"/>
              <w:left w:val="single" w:sz="4" w:space="0" w:color="auto"/>
              <w:bottom w:val="single" w:sz="4" w:space="0" w:color="auto"/>
              <w:right w:val="single" w:sz="4" w:space="0" w:color="auto"/>
            </w:tcBorders>
          </w:tcPr>
          <w:p w14:paraId="7A90E6AC" w14:textId="77777777" w:rsidR="00F51D23" w:rsidRDefault="00F51D23">
            <w:pPr>
              <w:pStyle w:val="Glava"/>
              <w:tabs>
                <w:tab w:val="left" w:pos="708"/>
              </w:tabs>
              <w:jc w:val="both"/>
              <w:rPr>
                <w:i w:val="0"/>
                <w:sz w:val="22"/>
                <w:szCs w:val="22"/>
              </w:rPr>
            </w:pPr>
          </w:p>
        </w:tc>
        <w:tc>
          <w:tcPr>
            <w:tcW w:w="1484" w:type="dxa"/>
            <w:tcBorders>
              <w:top w:val="single" w:sz="4" w:space="0" w:color="auto"/>
              <w:left w:val="single" w:sz="4" w:space="0" w:color="auto"/>
              <w:bottom w:val="single" w:sz="4" w:space="0" w:color="auto"/>
              <w:right w:val="single" w:sz="4" w:space="0" w:color="auto"/>
            </w:tcBorders>
          </w:tcPr>
          <w:p w14:paraId="23EE4088" w14:textId="77777777" w:rsidR="00F51D23" w:rsidRDefault="00F51D23">
            <w:pPr>
              <w:pStyle w:val="Glava"/>
              <w:tabs>
                <w:tab w:val="left" w:pos="708"/>
              </w:tabs>
              <w:jc w:val="both"/>
              <w:rPr>
                <w:i w:val="0"/>
                <w:sz w:val="22"/>
                <w:szCs w:val="22"/>
              </w:rPr>
            </w:pPr>
          </w:p>
        </w:tc>
        <w:tc>
          <w:tcPr>
            <w:tcW w:w="1185" w:type="dxa"/>
            <w:tcBorders>
              <w:top w:val="single" w:sz="4" w:space="0" w:color="auto"/>
              <w:left w:val="single" w:sz="4" w:space="0" w:color="auto"/>
              <w:bottom w:val="single" w:sz="4" w:space="0" w:color="auto"/>
              <w:right w:val="single" w:sz="4" w:space="0" w:color="auto"/>
            </w:tcBorders>
          </w:tcPr>
          <w:p w14:paraId="062E788D" w14:textId="77777777" w:rsidR="00F51D23" w:rsidRDefault="00F51D23">
            <w:pPr>
              <w:pStyle w:val="Glava"/>
              <w:tabs>
                <w:tab w:val="left" w:pos="708"/>
              </w:tabs>
              <w:jc w:val="both"/>
              <w:rPr>
                <w:i w:val="0"/>
                <w:sz w:val="28"/>
                <w:szCs w:val="28"/>
              </w:rPr>
            </w:pPr>
          </w:p>
        </w:tc>
        <w:tc>
          <w:tcPr>
            <w:tcW w:w="1583" w:type="dxa"/>
            <w:tcBorders>
              <w:top w:val="single" w:sz="4" w:space="0" w:color="auto"/>
              <w:left w:val="single" w:sz="4" w:space="0" w:color="auto"/>
              <w:bottom w:val="single" w:sz="4" w:space="0" w:color="auto"/>
              <w:right w:val="single" w:sz="4" w:space="0" w:color="auto"/>
            </w:tcBorders>
          </w:tcPr>
          <w:p w14:paraId="3FD37637" w14:textId="77777777" w:rsidR="00F51D23" w:rsidRDefault="00F51D23">
            <w:pPr>
              <w:pStyle w:val="Glava"/>
              <w:tabs>
                <w:tab w:val="left" w:pos="708"/>
              </w:tabs>
              <w:jc w:val="both"/>
              <w:rPr>
                <w:i w:val="0"/>
                <w:sz w:val="28"/>
                <w:szCs w:val="28"/>
              </w:rPr>
            </w:pPr>
          </w:p>
          <w:p w14:paraId="2E6AF047" w14:textId="77777777" w:rsidR="00F51D23" w:rsidRDefault="00F51D23">
            <w:pPr>
              <w:pStyle w:val="Glava"/>
              <w:tabs>
                <w:tab w:val="left" w:pos="708"/>
              </w:tabs>
              <w:jc w:val="both"/>
              <w:rPr>
                <w:i w:val="0"/>
                <w:sz w:val="28"/>
                <w:szCs w:val="28"/>
              </w:rPr>
            </w:pPr>
          </w:p>
          <w:p w14:paraId="57909488" w14:textId="77777777" w:rsidR="00F51D23" w:rsidRDefault="00F51D23">
            <w:pPr>
              <w:pStyle w:val="Glava"/>
              <w:tabs>
                <w:tab w:val="left" w:pos="708"/>
              </w:tabs>
              <w:jc w:val="both"/>
              <w:rPr>
                <w:i w:val="0"/>
                <w:sz w:val="28"/>
                <w:szCs w:val="28"/>
              </w:rPr>
            </w:pPr>
          </w:p>
        </w:tc>
      </w:tr>
      <w:tr w:rsidR="00F51D23" w14:paraId="393C4786" w14:textId="77777777" w:rsidTr="00F26AD6">
        <w:trPr>
          <w:trHeight w:val="592"/>
        </w:trPr>
        <w:tc>
          <w:tcPr>
            <w:tcW w:w="1414" w:type="dxa"/>
            <w:tcBorders>
              <w:top w:val="single" w:sz="4" w:space="0" w:color="auto"/>
              <w:left w:val="single" w:sz="4" w:space="0" w:color="auto"/>
              <w:bottom w:val="single" w:sz="4" w:space="0" w:color="auto"/>
              <w:right w:val="single" w:sz="4" w:space="0" w:color="auto"/>
            </w:tcBorders>
          </w:tcPr>
          <w:p w14:paraId="4E56E9B2" w14:textId="77777777" w:rsidR="00F51D23" w:rsidRDefault="00F51D23">
            <w:pPr>
              <w:pStyle w:val="Glava"/>
              <w:tabs>
                <w:tab w:val="left" w:pos="708"/>
              </w:tabs>
              <w:jc w:val="both"/>
              <w:rPr>
                <w:i w:val="0"/>
                <w:sz w:val="22"/>
                <w:szCs w:val="22"/>
              </w:rPr>
            </w:pPr>
          </w:p>
        </w:tc>
        <w:tc>
          <w:tcPr>
            <w:tcW w:w="1791" w:type="dxa"/>
            <w:tcBorders>
              <w:top w:val="single" w:sz="4" w:space="0" w:color="auto"/>
              <w:left w:val="single" w:sz="4" w:space="0" w:color="auto"/>
              <w:bottom w:val="single" w:sz="4" w:space="0" w:color="auto"/>
              <w:right w:val="single" w:sz="4" w:space="0" w:color="auto"/>
            </w:tcBorders>
          </w:tcPr>
          <w:p w14:paraId="77503BD6" w14:textId="77777777" w:rsidR="00F51D23" w:rsidRDefault="00F51D23">
            <w:pPr>
              <w:pStyle w:val="Glava"/>
              <w:tabs>
                <w:tab w:val="left" w:pos="708"/>
              </w:tabs>
              <w:jc w:val="both"/>
              <w:rPr>
                <w:i w:val="0"/>
                <w:sz w:val="22"/>
                <w:szCs w:val="22"/>
              </w:rPr>
            </w:pPr>
          </w:p>
        </w:tc>
        <w:tc>
          <w:tcPr>
            <w:tcW w:w="1781" w:type="dxa"/>
            <w:tcBorders>
              <w:top w:val="single" w:sz="4" w:space="0" w:color="auto"/>
              <w:left w:val="single" w:sz="4" w:space="0" w:color="auto"/>
              <w:bottom w:val="single" w:sz="4" w:space="0" w:color="auto"/>
              <w:right w:val="single" w:sz="4" w:space="0" w:color="auto"/>
            </w:tcBorders>
          </w:tcPr>
          <w:p w14:paraId="5C146957" w14:textId="77777777" w:rsidR="00F51D23" w:rsidRDefault="00F51D23">
            <w:pPr>
              <w:pStyle w:val="Glava"/>
              <w:tabs>
                <w:tab w:val="left" w:pos="708"/>
              </w:tabs>
              <w:jc w:val="both"/>
              <w:rPr>
                <w:i w:val="0"/>
                <w:sz w:val="22"/>
                <w:szCs w:val="22"/>
              </w:rPr>
            </w:pPr>
          </w:p>
        </w:tc>
        <w:tc>
          <w:tcPr>
            <w:tcW w:w="1484" w:type="dxa"/>
            <w:tcBorders>
              <w:top w:val="single" w:sz="4" w:space="0" w:color="auto"/>
              <w:left w:val="single" w:sz="4" w:space="0" w:color="auto"/>
              <w:bottom w:val="single" w:sz="4" w:space="0" w:color="auto"/>
              <w:right w:val="single" w:sz="4" w:space="0" w:color="auto"/>
            </w:tcBorders>
          </w:tcPr>
          <w:p w14:paraId="161A1E54" w14:textId="77777777" w:rsidR="00F51D23" w:rsidRDefault="00F51D23">
            <w:pPr>
              <w:pStyle w:val="Glava"/>
              <w:tabs>
                <w:tab w:val="left" w:pos="708"/>
              </w:tabs>
              <w:jc w:val="both"/>
              <w:rPr>
                <w:i w:val="0"/>
                <w:sz w:val="22"/>
                <w:szCs w:val="22"/>
              </w:rPr>
            </w:pPr>
          </w:p>
        </w:tc>
        <w:tc>
          <w:tcPr>
            <w:tcW w:w="1185" w:type="dxa"/>
            <w:tcBorders>
              <w:top w:val="single" w:sz="4" w:space="0" w:color="auto"/>
              <w:left w:val="single" w:sz="4" w:space="0" w:color="auto"/>
              <w:bottom w:val="single" w:sz="4" w:space="0" w:color="auto"/>
              <w:right w:val="single" w:sz="4" w:space="0" w:color="auto"/>
            </w:tcBorders>
          </w:tcPr>
          <w:p w14:paraId="030A2954" w14:textId="77777777" w:rsidR="00F51D23" w:rsidRDefault="00F51D23">
            <w:pPr>
              <w:pStyle w:val="Glava"/>
              <w:tabs>
                <w:tab w:val="left" w:pos="708"/>
              </w:tabs>
              <w:jc w:val="both"/>
              <w:rPr>
                <w:i w:val="0"/>
                <w:sz w:val="28"/>
                <w:szCs w:val="28"/>
              </w:rPr>
            </w:pPr>
          </w:p>
        </w:tc>
        <w:tc>
          <w:tcPr>
            <w:tcW w:w="1583" w:type="dxa"/>
            <w:tcBorders>
              <w:top w:val="single" w:sz="4" w:space="0" w:color="auto"/>
              <w:left w:val="single" w:sz="4" w:space="0" w:color="auto"/>
              <w:bottom w:val="single" w:sz="4" w:space="0" w:color="auto"/>
              <w:right w:val="single" w:sz="4" w:space="0" w:color="auto"/>
            </w:tcBorders>
          </w:tcPr>
          <w:p w14:paraId="37E02075" w14:textId="77777777" w:rsidR="00F51D23" w:rsidRDefault="00F51D23">
            <w:pPr>
              <w:pStyle w:val="Glava"/>
              <w:tabs>
                <w:tab w:val="left" w:pos="708"/>
              </w:tabs>
              <w:jc w:val="both"/>
              <w:rPr>
                <w:i w:val="0"/>
                <w:sz w:val="28"/>
                <w:szCs w:val="28"/>
              </w:rPr>
            </w:pPr>
          </w:p>
          <w:p w14:paraId="2C49F10A" w14:textId="77777777" w:rsidR="00F51D23" w:rsidRDefault="00F51D23">
            <w:pPr>
              <w:pStyle w:val="Glava"/>
              <w:tabs>
                <w:tab w:val="left" w:pos="708"/>
              </w:tabs>
              <w:jc w:val="both"/>
              <w:rPr>
                <w:i w:val="0"/>
                <w:sz w:val="28"/>
                <w:szCs w:val="28"/>
              </w:rPr>
            </w:pPr>
          </w:p>
          <w:p w14:paraId="2BB0D085" w14:textId="77777777" w:rsidR="00F51D23" w:rsidRDefault="00F51D23">
            <w:pPr>
              <w:pStyle w:val="Glava"/>
              <w:tabs>
                <w:tab w:val="left" w:pos="708"/>
              </w:tabs>
              <w:jc w:val="both"/>
              <w:rPr>
                <w:i w:val="0"/>
                <w:sz w:val="28"/>
                <w:szCs w:val="28"/>
              </w:rPr>
            </w:pPr>
          </w:p>
        </w:tc>
      </w:tr>
    </w:tbl>
    <w:p w14:paraId="5890A4EA" w14:textId="77777777" w:rsidR="003C2FDC" w:rsidRDefault="003C2FDC" w:rsidP="00F26AD6">
      <w:pPr>
        <w:pStyle w:val="Glava"/>
        <w:tabs>
          <w:tab w:val="clear" w:pos="4536"/>
          <w:tab w:val="clear" w:pos="9072"/>
        </w:tabs>
        <w:jc w:val="both"/>
        <w:rPr>
          <w:i w:val="0"/>
          <w:sz w:val="22"/>
          <w:szCs w:val="22"/>
        </w:rPr>
      </w:pPr>
    </w:p>
    <w:p w14:paraId="4013788E" w14:textId="77777777" w:rsidR="003C2FDC" w:rsidRDefault="003C2FDC" w:rsidP="003C2FDC">
      <w:pPr>
        <w:rPr>
          <w:i w:val="0"/>
          <w:sz w:val="22"/>
          <w:szCs w:val="22"/>
        </w:rPr>
      </w:pPr>
    </w:p>
    <w:p w14:paraId="4604A75E" w14:textId="4CED44DE" w:rsidR="00F26AD6" w:rsidRDefault="00F26AD6" w:rsidP="00F26AD6">
      <w:pPr>
        <w:pStyle w:val="Glava"/>
        <w:tabs>
          <w:tab w:val="clear" w:pos="4536"/>
          <w:tab w:val="clear" w:pos="9072"/>
        </w:tabs>
        <w:ind w:left="1080"/>
        <w:jc w:val="both"/>
        <w:rPr>
          <w:b/>
          <w:i w:val="0"/>
          <w:sz w:val="22"/>
          <w:szCs w:val="22"/>
        </w:rPr>
      </w:pPr>
      <w:r w:rsidRPr="003D4048">
        <w:rPr>
          <w:b/>
          <w:i w:val="0"/>
          <w:sz w:val="22"/>
          <w:szCs w:val="22"/>
        </w:rPr>
        <w:t xml:space="preserve">SKLOP 2: </w:t>
      </w:r>
    </w:p>
    <w:p w14:paraId="3B959B70" w14:textId="2312F630" w:rsidR="003C2FDC" w:rsidRDefault="0005567F" w:rsidP="00A920F3">
      <w:pPr>
        <w:pStyle w:val="Glava"/>
        <w:tabs>
          <w:tab w:val="clear" w:pos="4536"/>
          <w:tab w:val="clear" w:pos="9072"/>
        </w:tabs>
        <w:ind w:left="1080"/>
        <w:jc w:val="both"/>
        <w:rPr>
          <w:i w:val="0"/>
          <w:sz w:val="22"/>
          <w:szCs w:val="22"/>
        </w:rPr>
      </w:pPr>
      <w:r w:rsidRPr="0005567F">
        <w:rPr>
          <w:i w:val="0"/>
          <w:sz w:val="22"/>
          <w:szCs w:val="22"/>
        </w:rPr>
        <w:t>Gospodarski subjekt mora izkazati, da je v obdobju od 1.1.2013 do oddaje ponudbe kvalitetno, strokovno in v skladu s pogodbenimi določili uspešno izvedel in zaključil vsaj 2 (dve) referenčni deli, ki zajemata dobavo in montažo notranje opreme za objekt  s klasifikacijsko oznako CC-SI 126 (Stavbe splošnega družbenega pomena) v vrednosti najmanj 150.000,00 EUR brez DDV (vrednost se nanaša na posamezno referenčno delo).</w:t>
      </w:r>
    </w:p>
    <w:p w14:paraId="7578ECCE" w14:textId="77777777" w:rsidR="003C2FDC" w:rsidRPr="003C2FDC" w:rsidRDefault="003C2FDC" w:rsidP="003C2FDC">
      <w:pPr>
        <w:rPr>
          <w:i w:val="0"/>
          <w:sz w:val="22"/>
          <w:szCs w:val="22"/>
        </w:rPr>
      </w:pPr>
    </w:p>
    <w:tbl>
      <w:tblPr>
        <w:tblW w:w="919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7"/>
        <w:gridCol w:w="1407"/>
        <w:gridCol w:w="1958"/>
        <w:gridCol w:w="1272"/>
        <w:gridCol w:w="1576"/>
        <w:gridCol w:w="1576"/>
      </w:tblGrid>
      <w:tr w:rsidR="003C2FDC" w:rsidRPr="003C2FDC" w14:paraId="280BC538" w14:textId="77777777" w:rsidTr="00F26AD6">
        <w:trPr>
          <w:trHeight w:val="900"/>
        </w:trPr>
        <w:tc>
          <w:tcPr>
            <w:tcW w:w="14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2181DD" w14:textId="77777777" w:rsidR="003C2FDC" w:rsidRPr="00F26AD6" w:rsidRDefault="003C2FDC" w:rsidP="00F26AD6">
            <w:pPr>
              <w:jc w:val="center"/>
              <w:rPr>
                <w:b/>
                <w:i w:val="0"/>
                <w:sz w:val="16"/>
                <w:szCs w:val="16"/>
              </w:rPr>
            </w:pPr>
            <w:r w:rsidRPr="00F26AD6">
              <w:rPr>
                <w:b/>
                <w:i w:val="0"/>
                <w:sz w:val="16"/>
                <w:szCs w:val="16"/>
              </w:rPr>
              <w:t>REFERENČNO DELO ZA SKLOP 2</w:t>
            </w:r>
          </w:p>
        </w:tc>
        <w:tc>
          <w:tcPr>
            <w:tcW w:w="14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7FCBD6" w14:textId="77777777" w:rsidR="003C2FDC" w:rsidRPr="00F26AD6" w:rsidRDefault="003C2FDC" w:rsidP="003C2FDC">
            <w:pPr>
              <w:rPr>
                <w:b/>
                <w:i w:val="0"/>
                <w:sz w:val="16"/>
                <w:szCs w:val="16"/>
              </w:rPr>
            </w:pPr>
            <w:r w:rsidRPr="00F26AD6">
              <w:rPr>
                <w:b/>
                <w:i w:val="0"/>
                <w:sz w:val="16"/>
                <w:szCs w:val="16"/>
              </w:rPr>
              <w:t>Naziv investitorja oz. naročnika referenčnega posla ter kontaktna oseba naročnika (e-pošta in telefonska številka)</w:t>
            </w:r>
          </w:p>
        </w:tc>
        <w:tc>
          <w:tcPr>
            <w:tcW w:w="19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BB8E56" w14:textId="77777777" w:rsidR="003C2FDC" w:rsidRPr="00F26AD6" w:rsidRDefault="003C2FDC" w:rsidP="003C2FDC">
            <w:pPr>
              <w:rPr>
                <w:b/>
                <w:i w:val="0"/>
                <w:sz w:val="16"/>
                <w:szCs w:val="16"/>
              </w:rPr>
            </w:pPr>
            <w:r w:rsidRPr="00F26AD6">
              <w:rPr>
                <w:b/>
                <w:i w:val="0"/>
                <w:sz w:val="16"/>
                <w:szCs w:val="16"/>
              </w:rPr>
              <w:t>Predmet referenčnega posla – kratek opis del</w:t>
            </w:r>
          </w:p>
        </w:tc>
        <w:tc>
          <w:tcPr>
            <w:tcW w:w="12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50388F" w14:textId="77777777" w:rsidR="003C2FDC" w:rsidRPr="00F26AD6" w:rsidRDefault="003C2FDC" w:rsidP="003C2FDC">
            <w:pPr>
              <w:rPr>
                <w:b/>
                <w:i w:val="0"/>
                <w:sz w:val="16"/>
                <w:szCs w:val="16"/>
              </w:rPr>
            </w:pPr>
            <w:r w:rsidRPr="00F26AD6">
              <w:rPr>
                <w:b/>
                <w:i w:val="0"/>
                <w:sz w:val="16"/>
                <w:szCs w:val="16"/>
              </w:rPr>
              <w:t>Datum začetka in končanja posla</w:t>
            </w:r>
          </w:p>
        </w:tc>
        <w:tc>
          <w:tcPr>
            <w:tcW w:w="1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968C16" w14:textId="77777777" w:rsidR="003C2FDC" w:rsidRPr="00F26AD6" w:rsidRDefault="003C2FDC" w:rsidP="003C2FDC">
            <w:pPr>
              <w:rPr>
                <w:b/>
                <w:i w:val="0"/>
                <w:sz w:val="16"/>
                <w:szCs w:val="16"/>
              </w:rPr>
            </w:pPr>
            <w:r w:rsidRPr="00F26AD6">
              <w:rPr>
                <w:b/>
                <w:i w:val="0"/>
                <w:sz w:val="16"/>
                <w:szCs w:val="16"/>
              </w:rPr>
              <w:t>Klasifikacijska oznaka</w:t>
            </w:r>
          </w:p>
        </w:tc>
        <w:tc>
          <w:tcPr>
            <w:tcW w:w="1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88DC12" w14:textId="77777777" w:rsidR="003C2FDC" w:rsidRPr="00F26AD6" w:rsidRDefault="003C2FDC" w:rsidP="003C2FDC">
            <w:pPr>
              <w:rPr>
                <w:b/>
                <w:i w:val="0"/>
                <w:sz w:val="16"/>
                <w:szCs w:val="16"/>
              </w:rPr>
            </w:pPr>
            <w:r w:rsidRPr="00F26AD6">
              <w:rPr>
                <w:b/>
                <w:i w:val="0"/>
                <w:sz w:val="16"/>
                <w:szCs w:val="16"/>
              </w:rPr>
              <w:t>Vrednost posla</w:t>
            </w:r>
          </w:p>
          <w:p w14:paraId="016F5B3C" w14:textId="77777777" w:rsidR="003C2FDC" w:rsidRPr="00F26AD6" w:rsidRDefault="003C2FDC" w:rsidP="003C2FDC">
            <w:pPr>
              <w:rPr>
                <w:b/>
                <w:i w:val="0"/>
                <w:sz w:val="16"/>
                <w:szCs w:val="16"/>
              </w:rPr>
            </w:pPr>
            <w:r w:rsidRPr="00F26AD6">
              <w:rPr>
                <w:b/>
                <w:i w:val="0"/>
                <w:sz w:val="16"/>
                <w:szCs w:val="16"/>
              </w:rPr>
              <w:t>v EUR brez DDV</w:t>
            </w:r>
          </w:p>
        </w:tc>
      </w:tr>
      <w:tr w:rsidR="003C2FDC" w:rsidRPr="003C2FDC" w14:paraId="01A20E03" w14:textId="77777777" w:rsidTr="00F26AD6">
        <w:trPr>
          <w:trHeight w:val="945"/>
        </w:trPr>
        <w:tc>
          <w:tcPr>
            <w:tcW w:w="1407" w:type="dxa"/>
            <w:tcBorders>
              <w:top w:val="single" w:sz="4" w:space="0" w:color="auto"/>
              <w:left w:val="single" w:sz="4" w:space="0" w:color="auto"/>
              <w:bottom w:val="single" w:sz="4" w:space="0" w:color="auto"/>
              <w:right w:val="single" w:sz="4" w:space="0" w:color="auto"/>
            </w:tcBorders>
          </w:tcPr>
          <w:p w14:paraId="6699C691" w14:textId="77777777" w:rsidR="003C2FDC" w:rsidRPr="003C2FDC" w:rsidRDefault="003C2FDC" w:rsidP="003C2FDC">
            <w:pPr>
              <w:rPr>
                <w:i w:val="0"/>
                <w:sz w:val="22"/>
                <w:szCs w:val="22"/>
              </w:rPr>
            </w:pPr>
          </w:p>
        </w:tc>
        <w:tc>
          <w:tcPr>
            <w:tcW w:w="1407" w:type="dxa"/>
            <w:tcBorders>
              <w:top w:val="single" w:sz="4" w:space="0" w:color="auto"/>
              <w:left w:val="single" w:sz="4" w:space="0" w:color="auto"/>
              <w:bottom w:val="single" w:sz="4" w:space="0" w:color="auto"/>
              <w:right w:val="single" w:sz="4" w:space="0" w:color="auto"/>
            </w:tcBorders>
          </w:tcPr>
          <w:p w14:paraId="34638A1F" w14:textId="77777777" w:rsidR="003C2FDC" w:rsidRPr="003C2FDC" w:rsidRDefault="003C2FDC" w:rsidP="003C2FDC">
            <w:pPr>
              <w:rPr>
                <w:i w:val="0"/>
                <w:sz w:val="22"/>
                <w:szCs w:val="22"/>
              </w:rPr>
            </w:pPr>
          </w:p>
        </w:tc>
        <w:tc>
          <w:tcPr>
            <w:tcW w:w="1958" w:type="dxa"/>
            <w:tcBorders>
              <w:top w:val="single" w:sz="4" w:space="0" w:color="auto"/>
              <w:left w:val="single" w:sz="4" w:space="0" w:color="auto"/>
              <w:bottom w:val="single" w:sz="4" w:space="0" w:color="auto"/>
              <w:right w:val="single" w:sz="4" w:space="0" w:color="auto"/>
            </w:tcBorders>
          </w:tcPr>
          <w:p w14:paraId="69B69689" w14:textId="77777777" w:rsidR="003C2FDC" w:rsidRPr="003C2FDC" w:rsidRDefault="003C2FDC" w:rsidP="003C2FDC">
            <w:pPr>
              <w:rPr>
                <w:i w:val="0"/>
                <w:sz w:val="22"/>
                <w:szCs w:val="22"/>
              </w:rPr>
            </w:pPr>
          </w:p>
        </w:tc>
        <w:tc>
          <w:tcPr>
            <w:tcW w:w="1272" w:type="dxa"/>
            <w:tcBorders>
              <w:top w:val="single" w:sz="4" w:space="0" w:color="auto"/>
              <w:left w:val="single" w:sz="4" w:space="0" w:color="auto"/>
              <w:bottom w:val="single" w:sz="4" w:space="0" w:color="auto"/>
              <w:right w:val="single" w:sz="4" w:space="0" w:color="auto"/>
            </w:tcBorders>
          </w:tcPr>
          <w:p w14:paraId="1CB9E65B" w14:textId="77777777" w:rsidR="003C2FDC" w:rsidRPr="003C2FDC" w:rsidRDefault="003C2FDC" w:rsidP="003C2FDC">
            <w:pPr>
              <w:rPr>
                <w:i w:val="0"/>
                <w:sz w:val="22"/>
                <w:szCs w:val="22"/>
              </w:rPr>
            </w:pPr>
          </w:p>
        </w:tc>
        <w:tc>
          <w:tcPr>
            <w:tcW w:w="1576" w:type="dxa"/>
            <w:tcBorders>
              <w:top w:val="single" w:sz="4" w:space="0" w:color="auto"/>
              <w:left w:val="single" w:sz="4" w:space="0" w:color="auto"/>
              <w:bottom w:val="single" w:sz="4" w:space="0" w:color="auto"/>
              <w:right w:val="single" w:sz="4" w:space="0" w:color="auto"/>
            </w:tcBorders>
          </w:tcPr>
          <w:p w14:paraId="22C6E9B5" w14:textId="77777777" w:rsidR="003C2FDC" w:rsidRPr="003C2FDC" w:rsidRDefault="003C2FDC" w:rsidP="003C2FDC">
            <w:pPr>
              <w:rPr>
                <w:i w:val="0"/>
                <w:sz w:val="22"/>
                <w:szCs w:val="22"/>
              </w:rPr>
            </w:pPr>
          </w:p>
        </w:tc>
        <w:tc>
          <w:tcPr>
            <w:tcW w:w="1576" w:type="dxa"/>
            <w:tcBorders>
              <w:top w:val="single" w:sz="4" w:space="0" w:color="auto"/>
              <w:left w:val="single" w:sz="4" w:space="0" w:color="auto"/>
              <w:bottom w:val="single" w:sz="4" w:space="0" w:color="auto"/>
              <w:right w:val="single" w:sz="4" w:space="0" w:color="auto"/>
            </w:tcBorders>
          </w:tcPr>
          <w:p w14:paraId="44008485" w14:textId="77777777" w:rsidR="003C2FDC" w:rsidRPr="003C2FDC" w:rsidRDefault="003C2FDC" w:rsidP="003C2FDC">
            <w:pPr>
              <w:rPr>
                <w:i w:val="0"/>
                <w:sz w:val="22"/>
                <w:szCs w:val="22"/>
              </w:rPr>
            </w:pPr>
          </w:p>
          <w:p w14:paraId="62E8ABE5" w14:textId="77777777" w:rsidR="003C2FDC" w:rsidRPr="003C2FDC" w:rsidRDefault="003C2FDC" w:rsidP="003C2FDC">
            <w:pPr>
              <w:rPr>
                <w:i w:val="0"/>
                <w:sz w:val="22"/>
                <w:szCs w:val="22"/>
              </w:rPr>
            </w:pPr>
          </w:p>
          <w:p w14:paraId="13175845" w14:textId="77777777" w:rsidR="003C2FDC" w:rsidRPr="003C2FDC" w:rsidRDefault="003C2FDC" w:rsidP="003C2FDC">
            <w:pPr>
              <w:rPr>
                <w:i w:val="0"/>
                <w:sz w:val="22"/>
                <w:szCs w:val="22"/>
              </w:rPr>
            </w:pPr>
          </w:p>
        </w:tc>
      </w:tr>
      <w:tr w:rsidR="003C2FDC" w:rsidRPr="003C2FDC" w14:paraId="20B926EB" w14:textId="77777777" w:rsidTr="00F26AD6">
        <w:trPr>
          <w:trHeight w:val="945"/>
        </w:trPr>
        <w:tc>
          <w:tcPr>
            <w:tcW w:w="1407" w:type="dxa"/>
            <w:tcBorders>
              <w:top w:val="single" w:sz="4" w:space="0" w:color="auto"/>
              <w:left w:val="single" w:sz="4" w:space="0" w:color="auto"/>
              <w:bottom w:val="single" w:sz="4" w:space="0" w:color="auto"/>
              <w:right w:val="single" w:sz="4" w:space="0" w:color="auto"/>
            </w:tcBorders>
          </w:tcPr>
          <w:p w14:paraId="41002C62" w14:textId="77777777" w:rsidR="003C2FDC" w:rsidRPr="003C2FDC" w:rsidRDefault="003C2FDC" w:rsidP="003C2FDC">
            <w:pPr>
              <w:rPr>
                <w:i w:val="0"/>
                <w:sz w:val="22"/>
                <w:szCs w:val="22"/>
              </w:rPr>
            </w:pPr>
          </w:p>
        </w:tc>
        <w:tc>
          <w:tcPr>
            <w:tcW w:w="1407" w:type="dxa"/>
            <w:tcBorders>
              <w:top w:val="single" w:sz="4" w:space="0" w:color="auto"/>
              <w:left w:val="single" w:sz="4" w:space="0" w:color="auto"/>
              <w:bottom w:val="single" w:sz="4" w:space="0" w:color="auto"/>
              <w:right w:val="single" w:sz="4" w:space="0" w:color="auto"/>
            </w:tcBorders>
          </w:tcPr>
          <w:p w14:paraId="3EB37449" w14:textId="77777777" w:rsidR="003C2FDC" w:rsidRPr="003C2FDC" w:rsidRDefault="003C2FDC" w:rsidP="003C2FDC">
            <w:pPr>
              <w:rPr>
                <w:i w:val="0"/>
                <w:sz w:val="22"/>
                <w:szCs w:val="22"/>
              </w:rPr>
            </w:pPr>
          </w:p>
        </w:tc>
        <w:tc>
          <w:tcPr>
            <w:tcW w:w="1958" w:type="dxa"/>
            <w:tcBorders>
              <w:top w:val="single" w:sz="4" w:space="0" w:color="auto"/>
              <w:left w:val="single" w:sz="4" w:space="0" w:color="auto"/>
              <w:bottom w:val="single" w:sz="4" w:space="0" w:color="auto"/>
              <w:right w:val="single" w:sz="4" w:space="0" w:color="auto"/>
            </w:tcBorders>
          </w:tcPr>
          <w:p w14:paraId="0580DACE" w14:textId="77777777" w:rsidR="003C2FDC" w:rsidRPr="003C2FDC" w:rsidRDefault="003C2FDC" w:rsidP="003C2FDC">
            <w:pPr>
              <w:rPr>
                <w:i w:val="0"/>
                <w:sz w:val="22"/>
                <w:szCs w:val="22"/>
              </w:rPr>
            </w:pPr>
          </w:p>
        </w:tc>
        <w:tc>
          <w:tcPr>
            <w:tcW w:w="1272" w:type="dxa"/>
            <w:tcBorders>
              <w:top w:val="single" w:sz="4" w:space="0" w:color="auto"/>
              <w:left w:val="single" w:sz="4" w:space="0" w:color="auto"/>
              <w:bottom w:val="single" w:sz="4" w:space="0" w:color="auto"/>
              <w:right w:val="single" w:sz="4" w:space="0" w:color="auto"/>
            </w:tcBorders>
          </w:tcPr>
          <w:p w14:paraId="3B56D2D9" w14:textId="77777777" w:rsidR="003C2FDC" w:rsidRPr="003C2FDC" w:rsidRDefault="003C2FDC" w:rsidP="003C2FDC">
            <w:pPr>
              <w:rPr>
                <w:i w:val="0"/>
                <w:sz w:val="22"/>
                <w:szCs w:val="22"/>
              </w:rPr>
            </w:pPr>
          </w:p>
        </w:tc>
        <w:tc>
          <w:tcPr>
            <w:tcW w:w="1576" w:type="dxa"/>
            <w:tcBorders>
              <w:top w:val="single" w:sz="4" w:space="0" w:color="auto"/>
              <w:left w:val="single" w:sz="4" w:space="0" w:color="auto"/>
              <w:bottom w:val="single" w:sz="4" w:space="0" w:color="auto"/>
              <w:right w:val="single" w:sz="4" w:space="0" w:color="auto"/>
            </w:tcBorders>
          </w:tcPr>
          <w:p w14:paraId="0CE3A9A6" w14:textId="77777777" w:rsidR="003C2FDC" w:rsidRPr="003C2FDC" w:rsidRDefault="003C2FDC" w:rsidP="003C2FDC">
            <w:pPr>
              <w:rPr>
                <w:i w:val="0"/>
                <w:sz w:val="22"/>
                <w:szCs w:val="22"/>
              </w:rPr>
            </w:pPr>
          </w:p>
        </w:tc>
        <w:tc>
          <w:tcPr>
            <w:tcW w:w="1576" w:type="dxa"/>
            <w:tcBorders>
              <w:top w:val="single" w:sz="4" w:space="0" w:color="auto"/>
              <w:left w:val="single" w:sz="4" w:space="0" w:color="auto"/>
              <w:bottom w:val="single" w:sz="4" w:space="0" w:color="auto"/>
              <w:right w:val="single" w:sz="4" w:space="0" w:color="auto"/>
            </w:tcBorders>
          </w:tcPr>
          <w:p w14:paraId="14EFFE7A" w14:textId="77777777" w:rsidR="003C2FDC" w:rsidRPr="003C2FDC" w:rsidRDefault="003C2FDC" w:rsidP="003C2FDC">
            <w:pPr>
              <w:rPr>
                <w:i w:val="0"/>
                <w:sz w:val="22"/>
                <w:szCs w:val="22"/>
              </w:rPr>
            </w:pPr>
          </w:p>
          <w:p w14:paraId="56025880" w14:textId="77777777" w:rsidR="003C2FDC" w:rsidRPr="003C2FDC" w:rsidRDefault="003C2FDC" w:rsidP="003C2FDC">
            <w:pPr>
              <w:rPr>
                <w:i w:val="0"/>
                <w:sz w:val="22"/>
                <w:szCs w:val="22"/>
              </w:rPr>
            </w:pPr>
          </w:p>
          <w:p w14:paraId="3309F999" w14:textId="77777777" w:rsidR="003C2FDC" w:rsidRPr="003C2FDC" w:rsidRDefault="003C2FDC" w:rsidP="003C2FDC">
            <w:pPr>
              <w:rPr>
                <w:i w:val="0"/>
                <w:sz w:val="22"/>
                <w:szCs w:val="22"/>
              </w:rPr>
            </w:pPr>
          </w:p>
        </w:tc>
      </w:tr>
    </w:tbl>
    <w:p w14:paraId="7A16D205" w14:textId="77777777" w:rsidR="003C2FDC" w:rsidRPr="003C2FDC" w:rsidRDefault="003C2FDC" w:rsidP="003C2FDC">
      <w:pPr>
        <w:rPr>
          <w:i w:val="0"/>
          <w:sz w:val="22"/>
          <w:szCs w:val="22"/>
        </w:rPr>
      </w:pPr>
    </w:p>
    <w:p w14:paraId="5884030D" w14:textId="77777777" w:rsidR="003C2FDC" w:rsidRPr="003C2FDC" w:rsidRDefault="003C2FDC" w:rsidP="003C2FDC">
      <w:pPr>
        <w:rPr>
          <w:i w:val="0"/>
          <w:sz w:val="22"/>
          <w:szCs w:val="22"/>
        </w:rPr>
      </w:pPr>
    </w:p>
    <w:p w14:paraId="5B75DFAA" w14:textId="77777777" w:rsidR="003C2FDC" w:rsidRPr="003C2FDC" w:rsidRDefault="003C2FDC" w:rsidP="003C2FDC">
      <w:pPr>
        <w:rPr>
          <w:i w:val="0"/>
          <w:sz w:val="22"/>
          <w:szCs w:val="22"/>
        </w:rPr>
      </w:pPr>
      <w:r w:rsidRPr="003C2FDC">
        <w:rPr>
          <w:i w:val="0"/>
          <w:sz w:val="22"/>
          <w:szCs w:val="22"/>
        </w:rPr>
        <w:tab/>
      </w:r>
      <w:r w:rsidRPr="003C2FDC">
        <w:rPr>
          <w:i w:val="0"/>
          <w:sz w:val="22"/>
          <w:szCs w:val="22"/>
        </w:rPr>
        <w:tab/>
      </w:r>
      <w:r w:rsidRPr="003C2FDC">
        <w:rPr>
          <w:i w:val="0"/>
          <w:sz w:val="22"/>
          <w:szCs w:val="22"/>
        </w:rPr>
        <w:tab/>
      </w:r>
      <w:r w:rsidRPr="003C2FDC">
        <w:rPr>
          <w:i w:val="0"/>
          <w:sz w:val="22"/>
          <w:szCs w:val="22"/>
        </w:rPr>
        <w:tab/>
      </w:r>
    </w:p>
    <w:p w14:paraId="541263B5" w14:textId="77777777" w:rsidR="003C2FDC" w:rsidRPr="003C2FDC" w:rsidRDefault="003C2FDC" w:rsidP="003C2FDC">
      <w:pPr>
        <w:rPr>
          <w:i w:val="0"/>
          <w:sz w:val="22"/>
          <w:szCs w:val="22"/>
        </w:rPr>
      </w:pPr>
    </w:p>
    <w:p w14:paraId="6088069F" w14:textId="77777777" w:rsidR="00F26AD6" w:rsidRDefault="00F26AD6" w:rsidP="00F26AD6">
      <w:pPr>
        <w:pStyle w:val="Glava"/>
        <w:tabs>
          <w:tab w:val="clear" w:pos="4536"/>
          <w:tab w:val="clear" w:pos="9072"/>
        </w:tabs>
        <w:ind w:left="1080"/>
        <w:jc w:val="both"/>
        <w:rPr>
          <w:b/>
          <w:i w:val="0"/>
          <w:sz w:val="22"/>
          <w:szCs w:val="22"/>
        </w:rPr>
      </w:pPr>
    </w:p>
    <w:p w14:paraId="5D72E2DE" w14:textId="018118EB" w:rsidR="00F26AD6" w:rsidRDefault="00F26AD6" w:rsidP="00F26AD6">
      <w:pPr>
        <w:pStyle w:val="Glava"/>
        <w:tabs>
          <w:tab w:val="clear" w:pos="4536"/>
          <w:tab w:val="clear" w:pos="9072"/>
        </w:tabs>
        <w:ind w:left="1080"/>
        <w:jc w:val="both"/>
        <w:rPr>
          <w:rFonts w:eastAsia="Calibri"/>
          <w:i w:val="0"/>
          <w:color w:val="000000" w:themeColor="text1"/>
          <w:sz w:val="22"/>
          <w:szCs w:val="22"/>
          <w:lang w:eastAsia="en-US"/>
        </w:rPr>
      </w:pPr>
      <w:r w:rsidRPr="003D4048">
        <w:rPr>
          <w:b/>
          <w:i w:val="0"/>
          <w:sz w:val="22"/>
          <w:szCs w:val="22"/>
        </w:rPr>
        <w:t>SKLOP 3:</w:t>
      </w:r>
      <w:r w:rsidRPr="003D4048">
        <w:rPr>
          <w:rFonts w:eastAsia="Calibri"/>
          <w:i w:val="0"/>
          <w:color w:val="000000" w:themeColor="text1"/>
          <w:sz w:val="22"/>
          <w:szCs w:val="22"/>
          <w:lang w:eastAsia="en-US"/>
        </w:rPr>
        <w:t xml:space="preserve"> </w:t>
      </w:r>
    </w:p>
    <w:p w14:paraId="50A5961C" w14:textId="544F1218" w:rsidR="009077E8" w:rsidRDefault="009077E8" w:rsidP="00F26AD6">
      <w:pPr>
        <w:pStyle w:val="Glava"/>
        <w:tabs>
          <w:tab w:val="clear" w:pos="4536"/>
          <w:tab w:val="clear" w:pos="9072"/>
        </w:tabs>
        <w:ind w:left="1080"/>
        <w:jc w:val="both"/>
        <w:rPr>
          <w:rFonts w:eastAsia="Calibri"/>
          <w:i w:val="0"/>
          <w:color w:val="000000" w:themeColor="text1"/>
          <w:sz w:val="22"/>
          <w:szCs w:val="22"/>
          <w:lang w:eastAsia="en-US"/>
        </w:rPr>
      </w:pPr>
      <w:r w:rsidRPr="009077E8">
        <w:rPr>
          <w:rFonts w:eastAsia="Calibri"/>
          <w:i w:val="0"/>
          <w:color w:val="000000" w:themeColor="text1"/>
          <w:sz w:val="22"/>
          <w:szCs w:val="22"/>
          <w:lang w:eastAsia="en-US"/>
        </w:rPr>
        <w:t>Gospodarski subjekt mora izkazati, da je v obdobju od 1.1.2013 do oddaje ponudbe kvalitetno, strokovno in v skladu s pogodbenimi določili uspešno izvedel in zaključil vsaj 2 (dve) referenčni deli, ki zajemata dobavo in montažo tehnološke  opreme kuhinje za objekt s klasifikacijsko oznako CC-SI 126 (Stavbe splošnega družbenega pomena) v vrednosti najmanj 170.000,00 EUR brez DDV. (vrednost se nanaša na posamezno referenčno delo).</w:t>
      </w:r>
    </w:p>
    <w:p w14:paraId="5CD43946" w14:textId="39C6A3D7" w:rsidR="003C2FDC" w:rsidRPr="003C2FDC" w:rsidRDefault="003C2FDC" w:rsidP="003C2FDC">
      <w:pPr>
        <w:rPr>
          <w:i w:val="0"/>
          <w:sz w:val="22"/>
          <w:szCs w:val="22"/>
        </w:rPr>
      </w:pPr>
    </w:p>
    <w:tbl>
      <w:tblPr>
        <w:tblW w:w="936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3"/>
        <w:gridCol w:w="1433"/>
        <w:gridCol w:w="1993"/>
        <w:gridCol w:w="1295"/>
        <w:gridCol w:w="1604"/>
        <w:gridCol w:w="1604"/>
      </w:tblGrid>
      <w:tr w:rsidR="003C2FDC" w:rsidRPr="003C2FDC" w14:paraId="16AF6E63" w14:textId="77777777" w:rsidTr="00F26AD6">
        <w:trPr>
          <w:trHeight w:val="717"/>
        </w:trPr>
        <w:tc>
          <w:tcPr>
            <w:tcW w:w="14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62837" w14:textId="77777777" w:rsidR="003C2FDC" w:rsidRPr="00F26AD6" w:rsidRDefault="003C2FDC" w:rsidP="00F26AD6">
            <w:pPr>
              <w:jc w:val="center"/>
              <w:rPr>
                <w:b/>
                <w:i w:val="0"/>
                <w:sz w:val="16"/>
                <w:szCs w:val="16"/>
              </w:rPr>
            </w:pPr>
            <w:r w:rsidRPr="00F26AD6">
              <w:rPr>
                <w:b/>
                <w:i w:val="0"/>
                <w:sz w:val="16"/>
                <w:szCs w:val="16"/>
              </w:rPr>
              <w:t>REFERENČNO DELO ZA SKLOP 3</w:t>
            </w:r>
          </w:p>
        </w:tc>
        <w:tc>
          <w:tcPr>
            <w:tcW w:w="14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61B481" w14:textId="77777777" w:rsidR="003C2FDC" w:rsidRPr="00F26AD6" w:rsidRDefault="003C2FDC" w:rsidP="003C2FDC">
            <w:pPr>
              <w:rPr>
                <w:b/>
                <w:i w:val="0"/>
                <w:sz w:val="16"/>
                <w:szCs w:val="16"/>
              </w:rPr>
            </w:pPr>
            <w:r w:rsidRPr="00F26AD6">
              <w:rPr>
                <w:b/>
                <w:i w:val="0"/>
                <w:sz w:val="16"/>
                <w:szCs w:val="16"/>
              </w:rPr>
              <w:t>Naziv investitorja oz. naročnika referenčnega posla ter kontaktna oseba naročnika (e-pošta in telefonska številka)</w:t>
            </w:r>
          </w:p>
        </w:tc>
        <w:tc>
          <w:tcPr>
            <w:tcW w:w="1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566945" w14:textId="77777777" w:rsidR="003C2FDC" w:rsidRPr="00F26AD6" w:rsidRDefault="003C2FDC" w:rsidP="003C2FDC">
            <w:pPr>
              <w:rPr>
                <w:b/>
                <w:i w:val="0"/>
                <w:sz w:val="16"/>
                <w:szCs w:val="16"/>
              </w:rPr>
            </w:pPr>
            <w:r w:rsidRPr="00F26AD6">
              <w:rPr>
                <w:b/>
                <w:i w:val="0"/>
                <w:sz w:val="16"/>
                <w:szCs w:val="16"/>
              </w:rPr>
              <w:t>Predmet referenčnega posla – kratek opis del</w:t>
            </w:r>
          </w:p>
        </w:tc>
        <w:tc>
          <w:tcPr>
            <w:tcW w:w="12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113C94" w14:textId="77777777" w:rsidR="003C2FDC" w:rsidRPr="00F26AD6" w:rsidRDefault="003C2FDC" w:rsidP="003C2FDC">
            <w:pPr>
              <w:rPr>
                <w:b/>
                <w:i w:val="0"/>
                <w:sz w:val="16"/>
                <w:szCs w:val="16"/>
              </w:rPr>
            </w:pPr>
            <w:r w:rsidRPr="00F26AD6">
              <w:rPr>
                <w:b/>
                <w:i w:val="0"/>
                <w:sz w:val="16"/>
                <w:szCs w:val="16"/>
              </w:rPr>
              <w:t>Datum začetka in končanja posla</w:t>
            </w:r>
          </w:p>
        </w:tc>
        <w:tc>
          <w:tcPr>
            <w:tcW w:w="1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4DE2AA" w14:textId="77777777" w:rsidR="003C2FDC" w:rsidRPr="00F26AD6" w:rsidRDefault="003C2FDC" w:rsidP="003C2FDC">
            <w:pPr>
              <w:rPr>
                <w:b/>
                <w:i w:val="0"/>
                <w:sz w:val="16"/>
                <w:szCs w:val="16"/>
              </w:rPr>
            </w:pPr>
            <w:r w:rsidRPr="00F26AD6">
              <w:rPr>
                <w:b/>
                <w:i w:val="0"/>
                <w:sz w:val="16"/>
                <w:szCs w:val="16"/>
              </w:rPr>
              <w:t>Klasifikacijska oznaka</w:t>
            </w:r>
          </w:p>
        </w:tc>
        <w:tc>
          <w:tcPr>
            <w:tcW w:w="1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FD78FD" w14:textId="77777777" w:rsidR="003C2FDC" w:rsidRPr="00F26AD6" w:rsidRDefault="003C2FDC" w:rsidP="003C2FDC">
            <w:pPr>
              <w:rPr>
                <w:b/>
                <w:i w:val="0"/>
                <w:sz w:val="16"/>
                <w:szCs w:val="16"/>
              </w:rPr>
            </w:pPr>
            <w:r w:rsidRPr="00F26AD6">
              <w:rPr>
                <w:b/>
                <w:i w:val="0"/>
                <w:sz w:val="16"/>
                <w:szCs w:val="16"/>
              </w:rPr>
              <w:t>Vrednost posla</w:t>
            </w:r>
          </w:p>
          <w:p w14:paraId="0B17449A" w14:textId="77777777" w:rsidR="003C2FDC" w:rsidRPr="00F26AD6" w:rsidRDefault="003C2FDC" w:rsidP="003C2FDC">
            <w:pPr>
              <w:rPr>
                <w:b/>
                <w:i w:val="0"/>
                <w:sz w:val="16"/>
                <w:szCs w:val="16"/>
              </w:rPr>
            </w:pPr>
            <w:r w:rsidRPr="00F26AD6">
              <w:rPr>
                <w:b/>
                <w:i w:val="0"/>
                <w:sz w:val="16"/>
                <w:szCs w:val="16"/>
              </w:rPr>
              <w:t>v EUR brez DDV</w:t>
            </w:r>
          </w:p>
        </w:tc>
      </w:tr>
      <w:tr w:rsidR="003C2FDC" w:rsidRPr="003C2FDC" w14:paraId="5433174E" w14:textId="77777777" w:rsidTr="00F26AD6">
        <w:trPr>
          <w:trHeight w:val="753"/>
        </w:trPr>
        <w:tc>
          <w:tcPr>
            <w:tcW w:w="1433" w:type="dxa"/>
            <w:tcBorders>
              <w:top w:val="single" w:sz="4" w:space="0" w:color="auto"/>
              <w:left w:val="single" w:sz="4" w:space="0" w:color="auto"/>
              <w:bottom w:val="single" w:sz="4" w:space="0" w:color="auto"/>
              <w:right w:val="single" w:sz="4" w:space="0" w:color="auto"/>
            </w:tcBorders>
          </w:tcPr>
          <w:p w14:paraId="632A8668" w14:textId="77777777" w:rsidR="003C2FDC" w:rsidRPr="003C2FDC" w:rsidRDefault="003C2FDC" w:rsidP="003C2FDC">
            <w:pPr>
              <w:rPr>
                <w:i w:val="0"/>
                <w:sz w:val="22"/>
                <w:szCs w:val="22"/>
              </w:rPr>
            </w:pPr>
          </w:p>
        </w:tc>
        <w:tc>
          <w:tcPr>
            <w:tcW w:w="1433" w:type="dxa"/>
            <w:tcBorders>
              <w:top w:val="single" w:sz="4" w:space="0" w:color="auto"/>
              <w:left w:val="single" w:sz="4" w:space="0" w:color="auto"/>
              <w:bottom w:val="single" w:sz="4" w:space="0" w:color="auto"/>
              <w:right w:val="single" w:sz="4" w:space="0" w:color="auto"/>
            </w:tcBorders>
          </w:tcPr>
          <w:p w14:paraId="717337B1" w14:textId="77777777" w:rsidR="003C2FDC" w:rsidRPr="003C2FDC" w:rsidRDefault="003C2FDC" w:rsidP="003C2FDC">
            <w:pPr>
              <w:rPr>
                <w:i w:val="0"/>
                <w:sz w:val="22"/>
                <w:szCs w:val="22"/>
              </w:rPr>
            </w:pPr>
          </w:p>
        </w:tc>
        <w:tc>
          <w:tcPr>
            <w:tcW w:w="1993" w:type="dxa"/>
            <w:tcBorders>
              <w:top w:val="single" w:sz="4" w:space="0" w:color="auto"/>
              <w:left w:val="single" w:sz="4" w:space="0" w:color="auto"/>
              <w:bottom w:val="single" w:sz="4" w:space="0" w:color="auto"/>
              <w:right w:val="single" w:sz="4" w:space="0" w:color="auto"/>
            </w:tcBorders>
          </w:tcPr>
          <w:p w14:paraId="6C2C816D" w14:textId="77777777" w:rsidR="003C2FDC" w:rsidRPr="003C2FDC" w:rsidRDefault="003C2FDC" w:rsidP="003C2FDC">
            <w:pPr>
              <w:rPr>
                <w:i w:val="0"/>
                <w:sz w:val="22"/>
                <w:szCs w:val="22"/>
              </w:rPr>
            </w:pPr>
          </w:p>
        </w:tc>
        <w:tc>
          <w:tcPr>
            <w:tcW w:w="1295" w:type="dxa"/>
            <w:tcBorders>
              <w:top w:val="single" w:sz="4" w:space="0" w:color="auto"/>
              <w:left w:val="single" w:sz="4" w:space="0" w:color="auto"/>
              <w:bottom w:val="single" w:sz="4" w:space="0" w:color="auto"/>
              <w:right w:val="single" w:sz="4" w:space="0" w:color="auto"/>
            </w:tcBorders>
          </w:tcPr>
          <w:p w14:paraId="026E23D2" w14:textId="77777777" w:rsidR="003C2FDC" w:rsidRPr="003C2FDC" w:rsidRDefault="003C2FDC" w:rsidP="003C2FDC">
            <w:pPr>
              <w:rPr>
                <w:i w:val="0"/>
                <w:sz w:val="22"/>
                <w:szCs w:val="22"/>
              </w:rPr>
            </w:pPr>
          </w:p>
        </w:tc>
        <w:tc>
          <w:tcPr>
            <w:tcW w:w="1604" w:type="dxa"/>
            <w:tcBorders>
              <w:top w:val="single" w:sz="4" w:space="0" w:color="auto"/>
              <w:left w:val="single" w:sz="4" w:space="0" w:color="auto"/>
              <w:bottom w:val="single" w:sz="4" w:space="0" w:color="auto"/>
              <w:right w:val="single" w:sz="4" w:space="0" w:color="auto"/>
            </w:tcBorders>
          </w:tcPr>
          <w:p w14:paraId="5660CE15" w14:textId="77777777" w:rsidR="003C2FDC" w:rsidRPr="003C2FDC" w:rsidRDefault="003C2FDC" w:rsidP="003C2FDC">
            <w:pPr>
              <w:rPr>
                <w:i w:val="0"/>
                <w:sz w:val="22"/>
                <w:szCs w:val="22"/>
              </w:rPr>
            </w:pPr>
          </w:p>
        </w:tc>
        <w:tc>
          <w:tcPr>
            <w:tcW w:w="1604" w:type="dxa"/>
            <w:tcBorders>
              <w:top w:val="single" w:sz="4" w:space="0" w:color="auto"/>
              <w:left w:val="single" w:sz="4" w:space="0" w:color="auto"/>
              <w:bottom w:val="single" w:sz="4" w:space="0" w:color="auto"/>
              <w:right w:val="single" w:sz="4" w:space="0" w:color="auto"/>
            </w:tcBorders>
          </w:tcPr>
          <w:p w14:paraId="5ACEEE92" w14:textId="77777777" w:rsidR="003C2FDC" w:rsidRPr="003C2FDC" w:rsidRDefault="003C2FDC" w:rsidP="003C2FDC">
            <w:pPr>
              <w:rPr>
                <w:i w:val="0"/>
                <w:sz w:val="22"/>
                <w:szCs w:val="22"/>
              </w:rPr>
            </w:pPr>
          </w:p>
          <w:p w14:paraId="4FA339F2" w14:textId="77777777" w:rsidR="003C2FDC" w:rsidRPr="003C2FDC" w:rsidRDefault="003C2FDC" w:rsidP="003C2FDC">
            <w:pPr>
              <w:rPr>
                <w:i w:val="0"/>
                <w:sz w:val="22"/>
                <w:szCs w:val="22"/>
              </w:rPr>
            </w:pPr>
          </w:p>
          <w:p w14:paraId="43F2C9C3" w14:textId="77777777" w:rsidR="003C2FDC" w:rsidRPr="003C2FDC" w:rsidRDefault="003C2FDC" w:rsidP="003C2FDC">
            <w:pPr>
              <w:rPr>
                <w:i w:val="0"/>
                <w:sz w:val="22"/>
                <w:szCs w:val="22"/>
              </w:rPr>
            </w:pPr>
          </w:p>
        </w:tc>
      </w:tr>
      <w:tr w:rsidR="003C2FDC" w:rsidRPr="003C2FDC" w14:paraId="6B6B2548" w14:textId="77777777" w:rsidTr="00F26AD6">
        <w:trPr>
          <w:trHeight w:val="753"/>
        </w:trPr>
        <w:tc>
          <w:tcPr>
            <w:tcW w:w="1433" w:type="dxa"/>
            <w:tcBorders>
              <w:top w:val="single" w:sz="4" w:space="0" w:color="auto"/>
              <w:left w:val="single" w:sz="4" w:space="0" w:color="auto"/>
              <w:bottom w:val="single" w:sz="4" w:space="0" w:color="auto"/>
              <w:right w:val="single" w:sz="4" w:space="0" w:color="auto"/>
            </w:tcBorders>
          </w:tcPr>
          <w:p w14:paraId="4711E088" w14:textId="77777777" w:rsidR="003C2FDC" w:rsidRPr="003C2FDC" w:rsidRDefault="003C2FDC" w:rsidP="003C2FDC">
            <w:pPr>
              <w:rPr>
                <w:i w:val="0"/>
                <w:sz w:val="22"/>
                <w:szCs w:val="22"/>
              </w:rPr>
            </w:pPr>
          </w:p>
        </w:tc>
        <w:tc>
          <w:tcPr>
            <w:tcW w:w="1433" w:type="dxa"/>
            <w:tcBorders>
              <w:top w:val="single" w:sz="4" w:space="0" w:color="auto"/>
              <w:left w:val="single" w:sz="4" w:space="0" w:color="auto"/>
              <w:bottom w:val="single" w:sz="4" w:space="0" w:color="auto"/>
              <w:right w:val="single" w:sz="4" w:space="0" w:color="auto"/>
            </w:tcBorders>
          </w:tcPr>
          <w:p w14:paraId="13DF890A" w14:textId="77777777" w:rsidR="003C2FDC" w:rsidRPr="003C2FDC" w:rsidRDefault="003C2FDC" w:rsidP="003C2FDC">
            <w:pPr>
              <w:rPr>
                <w:i w:val="0"/>
                <w:sz w:val="22"/>
                <w:szCs w:val="22"/>
              </w:rPr>
            </w:pPr>
          </w:p>
        </w:tc>
        <w:tc>
          <w:tcPr>
            <w:tcW w:w="1993" w:type="dxa"/>
            <w:tcBorders>
              <w:top w:val="single" w:sz="4" w:space="0" w:color="auto"/>
              <w:left w:val="single" w:sz="4" w:space="0" w:color="auto"/>
              <w:bottom w:val="single" w:sz="4" w:space="0" w:color="auto"/>
              <w:right w:val="single" w:sz="4" w:space="0" w:color="auto"/>
            </w:tcBorders>
          </w:tcPr>
          <w:p w14:paraId="019910FD" w14:textId="77777777" w:rsidR="003C2FDC" w:rsidRPr="003C2FDC" w:rsidRDefault="003C2FDC" w:rsidP="003C2FDC">
            <w:pPr>
              <w:rPr>
                <w:i w:val="0"/>
                <w:sz w:val="22"/>
                <w:szCs w:val="22"/>
              </w:rPr>
            </w:pPr>
          </w:p>
        </w:tc>
        <w:tc>
          <w:tcPr>
            <w:tcW w:w="1295" w:type="dxa"/>
            <w:tcBorders>
              <w:top w:val="single" w:sz="4" w:space="0" w:color="auto"/>
              <w:left w:val="single" w:sz="4" w:space="0" w:color="auto"/>
              <w:bottom w:val="single" w:sz="4" w:space="0" w:color="auto"/>
              <w:right w:val="single" w:sz="4" w:space="0" w:color="auto"/>
            </w:tcBorders>
          </w:tcPr>
          <w:p w14:paraId="682D70E8" w14:textId="77777777" w:rsidR="003C2FDC" w:rsidRPr="003C2FDC" w:rsidRDefault="003C2FDC" w:rsidP="003C2FDC">
            <w:pPr>
              <w:rPr>
                <w:i w:val="0"/>
                <w:sz w:val="22"/>
                <w:szCs w:val="22"/>
              </w:rPr>
            </w:pPr>
          </w:p>
        </w:tc>
        <w:tc>
          <w:tcPr>
            <w:tcW w:w="1604" w:type="dxa"/>
            <w:tcBorders>
              <w:top w:val="single" w:sz="4" w:space="0" w:color="auto"/>
              <w:left w:val="single" w:sz="4" w:space="0" w:color="auto"/>
              <w:bottom w:val="single" w:sz="4" w:space="0" w:color="auto"/>
              <w:right w:val="single" w:sz="4" w:space="0" w:color="auto"/>
            </w:tcBorders>
          </w:tcPr>
          <w:p w14:paraId="32515A90" w14:textId="77777777" w:rsidR="003C2FDC" w:rsidRPr="003C2FDC" w:rsidRDefault="003C2FDC" w:rsidP="003C2FDC">
            <w:pPr>
              <w:rPr>
                <w:i w:val="0"/>
                <w:sz w:val="22"/>
                <w:szCs w:val="22"/>
              </w:rPr>
            </w:pPr>
          </w:p>
        </w:tc>
        <w:tc>
          <w:tcPr>
            <w:tcW w:w="1604" w:type="dxa"/>
            <w:tcBorders>
              <w:top w:val="single" w:sz="4" w:space="0" w:color="auto"/>
              <w:left w:val="single" w:sz="4" w:space="0" w:color="auto"/>
              <w:bottom w:val="single" w:sz="4" w:space="0" w:color="auto"/>
              <w:right w:val="single" w:sz="4" w:space="0" w:color="auto"/>
            </w:tcBorders>
          </w:tcPr>
          <w:p w14:paraId="760C02ED" w14:textId="77777777" w:rsidR="003C2FDC" w:rsidRPr="003C2FDC" w:rsidRDefault="003C2FDC" w:rsidP="003C2FDC">
            <w:pPr>
              <w:rPr>
                <w:i w:val="0"/>
                <w:sz w:val="22"/>
                <w:szCs w:val="22"/>
              </w:rPr>
            </w:pPr>
          </w:p>
          <w:p w14:paraId="45D93C47" w14:textId="77777777" w:rsidR="003C2FDC" w:rsidRPr="003C2FDC" w:rsidRDefault="003C2FDC" w:rsidP="003C2FDC">
            <w:pPr>
              <w:rPr>
                <w:i w:val="0"/>
                <w:sz w:val="22"/>
                <w:szCs w:val="22"/>
              </w:rPr>
            </w:pPr>
          </w:p>
          <w:p w14:paraId="39EA4523" w14:textId="77777777" w:rsidR="003C2FDC" w:rsidRPr="003C2FDC" w:rsidRDefault="003C2FDC" w:rsidP="003C2FDC">
            <w:pPr>
              <w:rPr>
                <w:i w:val="0"/>
                <w:sz w:val="22"/>
                <w:szCs w:val="22"/>
              </w:rPr>
            </w:pPr>
          </w:p>
        </w:tc>
      </w:tr>
    </w:tbl>
    <w:p w14:paraId="088225A2" w14:textId="77777777" w:rsidR="003C2FDC" w:rsidRPr="003C2FDC" w:rsidRDefault="003C2FDC" w:rsidP="003C2FDC">
      <w:pPr>
        <w:rPr>
          <w:i w:val="0"/>
          <w:sz w:val="22"/>
          <w:szCs w:val="22"/>
        </w:rPr>
      </w:pPr>
    </w:p>
    <w:p w14:paraId="03EA6FAD" w14:textId="77777777" w:rsidR="003C2FDC" w:rsidRPr="003C2FDC" w:rsidRDefault="003C2FDC" w:rsidP="003C2FDC">
      <w:pPr>
        <w:rPr>
          <w:i w:val="0"/>
          <w:sz w:val="22"/>
          <w:szCs w:val="22"/>
        </w:rPr>
      </w:pPr>
    </w:p>
    <w:p w14:paraId="53CAFFB0" w14:textId="77777777" w:rsidR="003C2FDC" w:rsidRPr="003C2FDC" w:rsidRDefault="003C2FDC" w:rsidP="003C2FDC">
      <w:pPr>
        <w:rPr>
          <w:i w:val="0"/>
          <w:sz w:val="22"/>
          <w:szCs w:val="22"/>
        </w:rPr>
      </w:pPr>
    </w:p>
    <w:p w14:paraId="2DBFD37D" w14:textId="77777777" w:rsidR="003C2FDC" w:rsidRPr="003C2FDC" w:rsidRDefault="003C2FDC" w:rsidP="003C2FDC">
      <w:pPr>
        <w:rPr>
          <w:i w:val="0"/>
          <w:sz w:val="22"/>
          <w:szCs w:val="22"/>
        </w:rPr>
      </w:pPr>
    </w:p>
    <w:p w14:paraId="33212001" w14:textId="77777777" w:rsidR="003C2FDC" w:rsidRPr="003C2FDC" w:rsidRDefault="003C2FDC" w:rsidP="00F26AD6">
      <w:pPr>
        <w:ind w:left="993"/>
        <w:rPr>
          <w:sz w:val="22"/>
          <w:szCs w:val="22"/>
        </w:rPr>
      </w:pPr>
      <w:r w:rsidRPr="003C2FDC">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8D585AE" w14:textId="77777777" w:rsidR="003C2FDC" w:rsidRPr="003C2FDC" w:rsidRDefault="003C2FDC" w:rsidP="003C2FDC">
      <w:pPr>
        <w:rPr>
          <w:i w:val="0"/>
          <w:sz w:val="22"/>
          <w:szCs w:val="22"/>
        </w:rPr>
      </w:pPr>
    </w:p>
    <w:p w14:paraId="52762A58" w14:textId="77777777" w:rsidR="003C2FDC" w:rsidRPr="003C2FDC" w:rsidRDefault="003C2FDC" w:rsidP="003C2FDC">
      <w:pPr>
        <w:rPr>
          <w:i w:val="0"/>
          <w:sz w:val="22"/>
          <w:szCs w:val="22"/>
        </w:rPr>
      </w:pPr>
    </w:p>
    <w:p w14:paraId="1A434C69" w14:textId="77777777" w:rsidR="003C2FDC" w:rsidRPr="003C2FDC" w:rsidRDefault="003C2FDC" w:rsidP="00F26AD6">
      <w:pPr>
        <w:ind w:left="993"/>
        <w:rPr>
          <w:i w:val="0"/>
          <w:sz w:val="22"/>
          <w:szCs w:val="22"/>
        </w:rPr>
      </w:pPr>
      <w:r w:rsidRPr="003C2FDC">
        <w:rPr>
          <w:i w:val="0"/>
          <w:sz w:val="22"/>
          <w:szCs w:val="22"/>
        </w:rPr>
        <w:t>Datum:</w:t>
      </w:r>
      <w:r w:rsidRPr="003C2FDC">
        <w:rPr>
          <w:i w:val="0"/>
          <w:sz w:val="22"/>
          <w:szCs w:val="22"/>
        </w:rPr>
        <w:tab/>
      </w:r>
      <w:r w:rsidRPr="003C2FDC">
        <w:rPr>
          <w:i w:val="0"/>
          <w:sz w:val="22"/>
          <w:szCs w:val="22"/>
        </w:rPr>
        <w:tab/>
      </w:r>
      <w:r w:rsidRPr="003C2FDC">
        <w:rPr>
          <w:i w:val="0"/>
          <w:sz w:val="22"/>
          <w:szCs w:val="22"/>
        </w:rPr>
        <w:tab/>
      </w:r>
      <w:r w:rsidRPr="003C2FDC">
        <w:rPr>
          <w:i w:val="0"/>
          <w:sz w:val="22"/>
          <w:szCs w:val="22"/>
        </w:rPr>
        <w:tab/>
      </w:r>
      <w:r w:rsidRPr="003C2FDC">
        <w:rPr>
          <w:i w:val="0"/>
          <w:sz w:val="22"/>
          <w:szCs w:val="22"/>
        </w:rPr>
        <w:tab/>
      </w:r>
    </w:p>
    <w:p w14:paraId="22D714D7" w14:textId="77777777" w:rsidR="003C2FDC" w:rsidRPr="003C2FDC" w:rsidRDefault="003C2FDC" w:rsidP="003C2FDC">
      <w:pPr>
        <w:rPr>
          <w:i w:val="0"/>
          <w:sz w:val="22"/>
          <w:szCs w:val="22"/>
        </w:rPr>
      </w:pPr>
    </w:p>
    <w:p w14:paraId="30473487" w14:textId="77777777" w:rsidR="009D5EC1" w:rsidRDefault="009D5EC1">
      <w:pPr>
        <w:rPr>
          <w:i w:val="0"/>
          <w:sz w:val="22"/>
          <w:szCs w:val="22"/>
        </w:rPr>
      </w:pPr>
      <w:r>
        <w:rPr>
          <w:i w:val="0"/>
          <w:sz w:val="22"/>
          <w:szCs w:val="22"/>
        </w:rPr>
        <w:br w:type="page"/>
      </w:r>
    </w:p>
    <w:p w14:paraId="36B6F044"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232C36A6"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72393EE4" w14:textId="77777777" w:rsidR="00B4313B" w:rsidRPr="0079325B" w:rsidRDefault="00B4313B" w:rsidP="00B4313B">
      <w:pPr>
        <w:pStyle w:val="Napis"/>
        <w:ind w:left="1080"/>
        <w:jc w:val="left"/>
        <w:rPr>
          <w:szCs w:val="22"/>
        </w:rPr>
      </w:pPr>
    </w:p>
    <w:p w14:paraId="192EA0B3"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CD7ADD9"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93527DC" w14:textId="77777777" w:rsidR="00B4313B" w:rsidRPr="0079325B" w:rsidRDefault="00B4313B" w:rsidP="00B4313B">
      <w:pPr>
        <w:ind w:left="1080"/>
        <w:rPr>
          <w:i w:val="0"/>
          <w:sz w:val="22"/>
          <w:szCs w:val="22"/>
        </w:rPr>
      </w:pPr>
      <w:r w:rsidRPr="0079325B">
        <w:rPr>
          <w:i w:val="0"/>
          <w:sz w:val="22"/>
          <w:szCs w:val="22"/>
        </w:rPr>
        <w:t>……………………………………………………………………….......………....…..............</w:t>
      </w:r>
    </w:p>
    <w:p w14:paraId="37470E72" w14:textId="77777777" w:rsidR="00B4313B" w:rsidRPr="00D8147F" w:rsidRDefault="00B4313B" w:rsidP="00B4313B">
      <w:pPr>
        <w:ind w:left="1080"/>
        <w:rPr>
          <w:i w:val="0"/>
          <w:sz w:val="16"/>
          <w:szCs w:val="16"/>
        </w:rPr>
      </w:pPr>
    </w:p>
    <w:p w14:paraId="3C01F7FE" w14:textId="77777777" w:rsidR="00B4313B" w:rsidRDefault="00B4313B" w:rsidP="00B4313B">
      <w:pPr>
        <w:ind w:left="1080"/>
        <w:rPr>
          <w:i w:val="0"/>
          <w:sz w:val="22"/>
          <w:szCs w:val="22"/>
        </w:rPr>
      </w:pPr>
      <w:r w:rsidRPr="00253F35">
        <w:rPr>
          <w:i w:val="0"/>
          <w:sz w:val="22"/>
          <w:szCs w:val="22"/>
        </w:rPr>
        <w:t>za prijavo na javni razpis za »</w:t>
      </w:r>
      <w:r w:rsidR="00F70C81" w:rsidRPr="00F70C81">
        <w:rPr>
          <w:b/>
          <w:i w:val="0"/>
          <w:sz w:val="22"/>
          <w:szCs w:val="22"/>
        </w:rPr>
        <w:t>Vrtec Mladi rod enota Kostanjčkov vrtec - celovita prenova objekta z dozidavo pralnice in večnamenskega prostora, pri kateri se upoštevajo okoljski vidiki</w:t>
      </w:r>
      <w:r w:rsidRPr="00253F35">
        <w:rPr>
          <w:i w:val="0"/>
          <w:sz w:val="22"/>
          <w:szCs w:val="22"/>
        </w:rPr>
        <w:t>«</w:t>
      </w:r>
    </w:p>
    <w:p w14:paraId="3293972D" w14:textId="77777777" w:rsidR="00B4313B" w:rsidRPr="00144778" w:rsidRDefault="00B4313B" w:rsidP="00B4313B">
      <w:pPr>
        <w:ind w:left="1080"/>
        <w:rPr>
          <w:i w:val="0"/>
          <w:sz w:val="16"/>
          <w:szCs w:val="16"/>
        </w:rPr>
      </w:pPr>
    </w:p>
    <w:p w14:paraId="631B7343" w14:textId="77777777" w:rsidR="00B4313B" w:rsidRPr="00021AC4" w:rsidRDefault="00B4313B" w:rsidP="00B4313B">
      <w:pPr>
        <w:ind w:left="1080"/>
        <w:jc w:val="center"/>
        <w:rPr>
          <w:b/>
          <w:i w:val="0"/>
          <w:szCs w:val="24"/>
          <w:u w:val="single"/>
        </w:rPr>
      </w:pPr>
      <w:r w:rsidRPr="00021AC4">
        <w:rPr>
          <w:b/>
          <w:i w:val="0"/>
          <w:szCs w:val="24"/>
          <w:u w:val="single"/>
        </w:rPr>
        <w:t>POTRJUJEMO</w:t>
      </w:r>
    </w:p>
    <w:p w14:paraId="2F21A9FB" w14:textId="77777777" w:rsidR="00B4313B" w:rsidRPr="00144778" w:rsidRDefault="00B4313B" w:rsidP="00B4313B">
      <w:pPr>
        <w:ind w:left="1080"/>
        <w:rPr>
          <w:i w:val="0"/>
          <w:sz w:val="16"/>
          <w:szCs w:val="16"/>
          <w:u w:val="single"/>
        </w:rPr>
      </w:pPr>
    </w:p>
    <w:p w14:paraId="3982D77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6B904BBD"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09631B5A" w14:textId="77777777" w:rsidTr="00A460E4">
        <w:tc>
          <w:tcPr>
            <w:tcW w:w="8843" w:type="dxa"/>
            <w:tcBorders>
              <w:bottom w:val="single" w:sz="4" w:space="0" w:color="auto"/>
            </w:tcBorders>
          </w:tcPr>
          <w:p w14:paraId="19B68042" w14:textId="77777777" w:rsidR="00B4313B" w:rsidRPr="0022154A" w:rsidRDefault="00B4313B" w:rsidP="00A460E4">
            <w:pPr>
              <w:rPr>
                <w:i w:val="0"/>
                <w:sz w:val="22"/>
                <w:szCs w:val="22"/>
              </w:rPr>
            </w:pPr>
          </w:p>
        </w:tc>
      </w:tr>
      <w:tr w:rsidR="00B4313B" w:rsidRPr="00712833" w14:paraId="06CC1D45" w14:textId="77777777" w:rsidTr="00A460E4">
        <w:tc>
          <w:tcPr>
            <w:tcW w:w="8843" w:type="dxa"/>
            <w:vAlign w:val="center"/>
          </w:tcPr>
          <w:p w14:paraId="3A1D0817" w14:textId="77777777" w:rsidR="00B4313B" w:rsidRPr="00712833" w:rsidRDefault="00B4313B" w:rsidP="00A460E4">
            <w:pPr>
              <w:jc w:val="center"/>
              <w:rPr>
                <w:i w:val="0"/>
                <w:sz w:val="16"/>
                <w:szCs w:val="16"/>
              </w:rPr>
            </w:pPr>
            <w:r>
              <w:rPr>
                <w:i w:val="0"/>
                <w:sz w:val="16"/>
                <w:szCs w:val="16"/>
              </w:rPr>
              <w:t>(navede se predmet referenčnega posla)</w:t>
            </w:r>
          </w:p>
        </w:tc>
      </w:tr>
    </w:tbl>
    <w:p w14:paraId="5F8B9B68" w14:textId="77777777" w:rsidR="00B4313B" w:rsidRPr="00D8147F" w:rsidRDefault="00B4313B" w:rsidP="00B4313B">
      <w:pPr>
        <w:pStyle w:val="Odstavekseznama"/>
        <w:ind w:left="1056"/>
        <w:jc w:val="both"/>
        <w:rPr>
          <w:bCs/>
          <w:i w:val="0"/>
          <w:sz w:val="16"/>
          <w:szCs w:val="16"/>
        </w:rPr>
      </w:pPr>
    </w:p>
    <w:p w14:paraId="09D5DF98"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6CEF7287"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75BF1BD" w14:textId="77777777" w:rsidTr="00A460E4">
        <w:tc>
          <w:tcPr>
            <w:tcW w:w="2606" w:type="dxa"/>
            <w:vMerge w:val="restart"/>
          </w:tcPr>
          <w:p w14:paraId="39099A9B"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407D0600" w14:textId="77777777" w:rsidR="00B4313B" w:rsidRPr="0022154A" w:rsidRDefault="00B4313B" w:rsidP="00A460E4">
            <w:pPr>
              <w:rPr>
                <w:i w:val="0"/>
                <w:sz w:val="22"/>
                <w:szCs w:val="22"/>
              </w:rPr>
            </w:pPr>
          </w:p>
        </w:tc>
      </w:tr>
      <w:tr w:rsidR="00B4313B" w:rsidRPr="0022154A" w14:paraId="6E5DEEFB" w14:textId="77777777" w:rsidTr="00A460E4">
        <w:trPr>
          <w:trHeight w:val="240"/>
        </w:trPr>
        <w:tc>
          <w:tcPr>
            <w:tcW w:w="2606" w:type="dxa"/>
            <w:vMerge/>
          </w:tcPr>
          <w:p w14:paraId="3D559AEE" w14:textId="77777777" w:rsidR="00B4313B" w:rsidRPr="0022154A" w:rsidRDefault="00B4313B" w:rsidP="00A460E4">
            <w:pPr>
              <w:rPr>
                <w:i w:val="0"/>
                <w:sz w:val="22"/>
                <w:szCs w:val="22"/>
              </w:rPr>
            </w:pPr>
          </w:p>
        </w:tc>
        <w:tc>
          <w:tcPr>
            <w:tcW w:w="6237" w:type="dxa"/>
            <w:tcBorders>
              <w:top w:val="single" w:sz="4" w:space="0" w:color="auto"/>
            </w:tcBorders>
          </w:tcPr>
          <w:p w14:paraId="182569F1" w14:textId="77777777" w:rsidR="00B4313B" w:rsidRPr="0022154A" w:rsidRDefault="00B4313B" w:rsidP="00A460E4">
            <w:pPr>
              <w:rPr>
                <w:i w:val="0"/>
                <w:sz w:val="10"/>
                <w:szCs w:val="10"/>
              </w:rPr>
            </w:pPr>
          </w:p>
        </w:tc>
      </w:tr>
      <w:tr w:rsidR="00B4313B" w:rsidRPr="0022154A" w14:paraId="4BF80EAD" w14:textId="77777777" w:rsidTr="00A460E4">
        <w:trPr>
          <w:trHeight w:val="240"/>
        </w:trPr>
        <w:tc>
          <w:tcPr>
            <w:tcW w:w="2606" w:type="dxa"/>
            <w:vMerge/>
          </w:tcPr>
          <w:p w14:paraId="24A6086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109C01A7" w14:textId="77777777" w:rsidR="00B4313B" w:rsidRPr="0022154A" w:rsidRDefault="00B4313B" w:rsidP="00A460E4">
            <w:pPr>
              <w:rPr>
                <w:i w:val="0"/>
                <w:sz w:val="10"/>
                <w:szCs w:val="10"/>
              </w:rPr>
            </w:pPr>
          </w:p>
        </w:tc>
      </w:tr>
      <w:tr w:rsidR="00B4313B" w:rsidRPr="0022154A" w14:paraId="7EEA3068" w14:textId="77777777" w:rsidTr="00A460E4">
        <w:trPr>
          <w:trHeight w:val="240"/>
        </w:trPr>
        <w:tc>
          <w:tcPr>
            <w:tcW w:w="2606" w:type="dxa"/>
            <w:vMerge/>
          </w:tcPr>
          <w:p w14:paraId="0657E6BB"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753B4C47" w14:textId="77777777" w:rsidR="00B4313B" w:rsidRPr="0022154A" w:rsidRDefault="00B4313B" w:rsidP="00A460E4">
            <w:pPr>
              <w:rPr>
                <w:i w:val="0"/>
                <w:sz w:val="10"/>
                <w:szCs w:val="10"/>
              </w:rPr>
            </w:pPr>
          </w:p>
        </w:tc>
      </w:tr>
      <w:tr w:rsidR="00B4313B" w:rsidRPr="0022154A" w14:paraId="4634D33E" w14:textId="77777777" w:rsidTr="00A460E4">
        <w:tc>
          <w:tcPr>
            <w:tcW w:w="2606" w:type="dxa"/>
          </w:tcPr>
          <w:p w14:paraId="79500648" w14:textId="77777777" w:rsidR="00B4313B" w:rsidRPr="0022154A" w:rsidRDefault="00B4313B" w:rsidP="00A460E4">
            <w:pPr>
              <w:rPr>
                <w:i w:val="0"/>
                <w:sz w:val="10"/>
                <w:szCs w:val="10"/>
              </w:rPr>
            </w:pPr>
          </w:p>
        </w:tc>
        <w:tc>
          <w:tcPr>
            <w:tcW w:w="6237" w:type="dxa"/>
            <w:tcBorders>
              <w:top w:val="single" w:sz="4" w:space="0" w:color="auto"/>
            </w:tcBorders>
          </w:tcPr>
          <w:p w14:paraId="0E0DE5C8" w14:textId="77777777" w:rsidR="00B4313B" w:rsidRPr="0022154A" w:rsidRDefault="00B4313B" w:rsidP="00A460E4">
            <w:pPr>
              <w:rPr>
                <w:i w:val="0"/>
                <w:sz w:val="10"/>
                <w:szCs w:val="10"/>
              </w:rPr>
            </w:pPr>
          </w:p>
        </w:tc>
      </w:tr>
      <w:tr w:rsidR="00B4313B" w:rsidRPr="00502857" w14:paraId="29A4C293" w14:textId="77777777" w:rsidTr="00A460E4">
        <w:tc>
          <w:tcPr>
            <w:tcW w:w="2606" w:type="dxa"/>
          </w:tcPr>
          <w:p w14:paraId="7398C417"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6A7AD00" w14:textId="77777777" w:rsidR="00B4313B" w:rsidRPr="00502857" w:rsidRDefault="00B4313B" w:rsidP="00A460E4">
            <w:pPr>
              <w:rPr>
                <w:i w:val="0"/>
                <w:sz w:val="22"/>
                <w:szCs w:val="22"/>
              </w:rPr>
            </w:pPr>
          </w:p>
        </w:tc>
      </w:tr>
      <w:tr w:rsidR="005B65D7" w:rsidRPr="00502857" w14:paraId="01EB7C62" w14:textId="77777777" w:rsidTr="0035565F">
        <w:tc>
          <w:tcPr>
            <w:tcW w:w="2606" w:type="dxa"/>
          </w:tcPr>
          <w:p w14:paraId="30C9589F" w14:textId="77777777" w:rsidR="005B65D7" w:rsidRPr="00502857" w:rsidRDefault="005B65D7" w:rsidP="0035565F">
            <w:pPr>
              <w:rPr>
                <w:i w:val="0"/>
                <w:sz w:val="22"/>
                <w:szCs w:val="22"/>
              </w:rPr>
            </w:pPr>
            <w:r w:rsidRPr="00502857">
              <w:rPr>
                <w:i w:val="0"/>
                <w:sz w:val="22"/>
                <w:szCs w:val="22"/>
              </w:rPr>
              <w:t xml:space="preserve">Vrednost </w:t>
            </w:r>
            <w:r>
              <w:rPr>
                <w:i w:val="0"/>
                <w:sz w:val="22"/>
                <w:szCs w:val="22"/>
              </w:rPr>
              <w:t>notranje opreme</w:t>
            </w:r>
            <w:r w:rsidRPr="00502857">
              <w:rPr>
                <w:i w:val="0"/>
                <w:sz w:val="22"/>
                <w:szCs w:val="22"/>
              </w:rPr>
              <w:t xml:space="preserve"> (v EUR brez DDV):</w:t>
            </w:r>
          </w:p>
        </w:tc>
        <w:tc>
          <w:tcPr>
            <w:tcW w:w="6237" w:type="dxa"/>
            <w:tcBorders>
              <w:bottom w:val="single" w:sz="4" w:space="0" w:color="auto"/>
            </w:tcBorders>
          </w:tcPr>
          <w:p w14:paraId="37598FB9" w14:textId="77777777" w:rsidR="005B65D7" w:rsidRPr="00502857" w:rsidRDefault="005B65D7" w:rsidP="0035565F">
            <w:pPr>
              <w:rPr>
                <w:i w:val="0"/>
                <w:sz w:val="22"/>
                <w:szCs w:val="22"/>
              </w:rPr>
            </w:pPr>
          </w:p>
        </w:tc>
      </w:tr>
      <w:tr w:rsidR="005B65D7" w:rsidRPr="00502857" w14:paraId="42EFE6AE" w14:textId="77777777" w:rsidTr="0035565F">
        <w:tc>
          <w:tcPr>
            <w:tcW w:w="2606" w:type="dxa"/>
          </w:tcPr>
          <w:p w14:paraId="420F7CB7" w14:textId="77777777" w:rsidR="005B65D7" w:rsidRPr="00502857" w:rsidRDefault="005B65D7" w:rsidP="0035565F">
            <w:pPr>
              <w:rPr>
                <w:i w:val="0"/>
                <w:sz w:val="22"/>
                <w:szCs w:val="22"/>
              </w:rPr>
            </w:pPr>
            <w:r w:rsidRPr="00502857">
              <w:rPr>
                <w:i w:val="0"/>
                <w:sz w:val="22"/>
                <w:szCs w:val="22"/>
              </w:rPr>
              <w:t xml:space="preserve">Vrednost </w:t>
            </w:r>
            <w:r>
              <w:rPr>
                <w:i w:val="0"/>
                <w:sz w:val="22"/>
                <w:szCs w:val="22"/>
              </w:rPr>
              <w:t xml:space="preserve">tehnološke opreme </w:t>
            </w:r>
            <w:r w:rsidRPr="00502857">
              <w:rPr>
                <w:i w:val="0"/>
                <w:sz w:val="22"/>
                <w:szCs w:val="22"/>
              </w:rPr>
              <w:t>(v EUR brez DDV):</w:t>
            </w:r>
          </w:p>
        </w:tc>
        <w:tc>
          <w:tcPr>
            <w:tcW w:w="6237" w:type="dxa"/>
            <w:tcBorders>
              <w:bottom w:val="single" w:sz="4" w:space="0" w:color="auto"/>
            </w:tcBorders>
          </w:tcPr>
          <w:p w14:paraId="67304C67" w14:textId="77777777" w:rsidR="005B65D7" w:rsidRPr="00502857" w:rsidRDefault="005B65D7" w:rsidP="0035565F">
            <w:pPr>
              <w:rPr>
                <w:i w:val="0"/>
                <w:sz w:val="22"/>
                <w:szCs w:val="22"/>
              </w:rPr>
            </w:pPr>
          </w:p>
        </w:tc>
      </w:tr>
      <w:tr w:rsidR="00B4313B" w:rsidRPr="00502857" w14:paraId="429C0397" w14:textId="77777777" w:rsidTr="00A460E4">
        <w:tc>
          <w:tcPr>
            <w:tcW w:w="2606" w:type="dxa"/>
          </w:tcPr>
          <w:p w14:paraId="08718432" w14:textId="77777777" w:rsidR="00B4313B" w:rsidRDefault="00B4313B" w:rsidP="00A460E4">
            <w:pPr>
              <w:rPr>
                <w:i w:val="0"/>
                <w:sz w:val="10"/>
                <w:szCs w:val="10"/>
              </w:rPr>
            </w:pPr>
          </w:p>
          <w:p w14:paraId="05E9239F" w14:textId="77777777" w:rsidR="005B65D7" w:rsidRPr="00502857" w:rsidRDefault="005B65D7" w:rsidP="00A460E4">
            <w:pPr>
              <w:rPr>
                <w:i w:val="0"/>
                <w:sz w:val="10"/>
                <w:szCs w:val="10"/>
              </w:rPr>
            </w:pPr>
          </w:p>
        </w:tc>
        <w:tc>
          <w:tcPr>
            <w:tcW w:w="6237" w:type="dxa"/>
          </w:tcPr>
          <w:p w14:paraId="5C0839BE" w14:textId="77777777" w:rsidR="00B4313B" w:rsidRPr="00502857" w:rsidRDefault="00B4313B" w:rsidP="00A460E4">
            <w:pPr>
              <w:rPr>
                <w:i w:val="0"/>
                <w:sz w:val="10"/>
                <w:szCs w:val="10"/>
              </w:rPr>
            </w:pPr>
          </w:p>
        </w:tc>
      </w:tr>
      <w:tr w:rsidR="00B4313B" w:rsidRPr="00502857" w14:paraId="24872F5C" w14:textId="77777777" w:rsidTr="00A460E4">
        <w:tc>
          <w:tcPr>
            <w:tcW w:w="2606" w:type="dxa"/>
          </w:tcPr>
          <w:p w14:paraId="7642A253"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755A4E9F" w14:textId="77777777" w:rsidR="00B4313B" w:rsidRPr="00502857" w:rsidRDefault="00B4313B" w:rsidP="00A460E4">
            <w:pPr>
              <w:rPr>
                <w:i w:val="0"/>
                <w:sz w:val="22"/>
                <w:szCs w:val="22"/>
              </w:rPr>
            </w:pPr>
          </w:p>
        </w:tc>
      </w:tr>
      <w:tr w:rsidR="00B4313B" w:rsidRPr="00502857" w14:paraId="2BEBFE11" w14:textId="77777777" w:rsidTr="00A460E4">
        <w:tc>
          <w:tcPr>
            <w:tcW w:w="2606" w:type="dxa"/>
          </w:tcPr>
          <w:p w14:paraId="7130B12A" w14:textId="77777777" w:rsidR="00B4313B" w:rsidRPr="00502857" w:rsidRDefault="00B4313B" w:rsidP="00A460E4">
            <w:pPr>
              <w:rPr>
                <w:i w:val="0"/>
                <w:sz w:val="12"/>
                <w:szCs w:val="12"/>
              </w:rPr>
            </w:pPr>
          </w:p>
        </w:tc>
        <w:tc>
          <w:tcPr>
            <w:tcW w:w="6237" w:type="dxa"/>
          </w:tcPr>
          <w:p w14:paraId="740982CE" w14:textId="77777777" w:rsidR="00B4313B" w:rsidRPr="00502857" w:rsidRDefault="00B4313B" w:rsidP="00A460E4">
            <w:pPr>
              <w:rPr>
                <w:i w:val="0"/>
                <w:sz w:val="12"/>
                <w:szCs w:val="12"/>
              </w:rPr>
            </w:pPr>
          </w:p>
        </w:tc>
      </w:tr>
      <w:tr w:rsidR="00B4313B" w:rsidRPr="00502857" w14:paraId="0B8D29B2" w14:textId="77777777" w:rsidTr="00A460E4">
        <w:tc>
          <w:tcPr>
            <w:tcW w:w="2606" w:type="dxa"/>
          </w:tcPr>
          <w:p w14:paraId="177E94F1"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6E248EF4" w14:textId="77777777" w:rsidR="00B4313B" w:rsidRPr="00502857" w:rsidRDefault="00B4313B" w:rsidP="00A460E4">
            <w:pPr>
              <w:rPr>
                <w:i w:val="0"/>
                <w:sz w:val="22"/>
                <w:szCs w:val="22"/>
              </w:rPr>
            </w:pPr>
          </w:p>
        </w:tc>
      </w:tr>
    </w:tbl>
    <w:p w14:paraId="4185394D"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5F5E3544" w14:textId="77777777" w:rsidTr="00A460E4">
        <w:tc>
          <w:tcPr>
            <w:tcW w:w="4874" w:type="dxa"/>
            <w:gridSpan w:val="2"/>
          </w:tcPr>
          <w:p w14:paraId="2EF41C2F"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5EA0F6A" w14:textId="77777777" w:rsidR="00B4313B" w:rsidRPr="00502857" w:rsidRDefault="00B4313B" w:rsidP="00A460E4">
            <w:pPr>
              <w:rPr>
                <w:i w:val="0"/>
                <w:sz w:val="22"/>
                <w:szCs w:val="22"/>
              </w:rPr>
            </w:pPr>
          </w:p>
        </w:tc>
      </w:tr>
      <w:tr w:rsidR="00B4313B" w:rsidRPr="00502857" w14:paraId="7EE9705A" w14:textId="77777777" w:rsidTr="00A460E4">
        <w:tc>
          <w:tcPr>
            <w:tcW w:w="4874" w:type="dxa"/>
            <w:gridSpan w:val="2"/>
          </w:tcPr>
          <w:p w14:paraId="3C2E50CA" w14:textId="77777777" w:rsidR="00B4313B" w:rsidRPr="00502857" w:rsidRDefault="00B4313B" w:rsidP="00A460E4">
            <w:pPr>
              <w:rPr>
                <w:i w:val="0"/>
                <w:sz w:val="22"/>
                <w:szCs w:val="22"/>
              </w:rPr>
            </w:pPr>
          </w:p>
        </w:tc>
        <w:tc>
          <w:tcPr>
            <w:tcW w:w="3969" w:type="dxa"/>
            <w:tcBorders>
              <w:bottom w:val="single" w:sz="4" w:space="0" w:color="auto"/>
            </w:tcBorders>
          </w:tcPr>
          <w:p w14:paraId="57DE1C1D" w14:textId="77777777" w:rsidR="00B4313B" w:rsidRPr="00502857" w:rsidRDefault="00B4313B" w:rsidP="00A460E4">
            <w:pPr>
              <w:rPr>
                <w:i w:val="0"/>
                <w:sz w:val="22"/>
                <w:szCs w:val="22"/>
              </w:rPr>
            </w:pPr>
          </w:p>
        </w:tc>
      </w:tr>
      <w:tr w:rsidR="00B4313B" w:rsidRPr="00502857" w14:paraId="032803E2" w14:textId="77777777" w:rsidTr="00A460E4">
        <w:tc>
          <w:tcPr>
            <w:tcW w:w="4874" w:type="dxa"/>
            <w:gridSpan w:val="2"/>
          </w:tcPr>
          <w:p w14:paraId="5C883B82" w14:textId="77777777" w:rsidR="00B4313B" w:rsidRPr="00502857" w:rsidRDefault="00B4313B" w:rsidP="00A460E4">
            <w:pPr>
              <w:rPr>
                <w:i w:val="0"/>
                <w:sz w:val="22"/>
                <w:szCs w:val="22"/>
              </w:rPr>
            </w:pPr>
          </w:p>
        </w:tc>
        <w:tc>
          <w:tcPr>
            <w:tcW w:w="3969" w:type="dxa"/>
            <w:tcBorders>
              <w:bottom w:val="single" w:sz="4" w:space="0" w:color="auto"/>
            </w:tcBorders>
          </w:tcPr>
          <w:p w14:paraId="715FCC28" w14:textId="77777777" w:rsidR="00B4313B" w:rsidRPr="00502857" w:rsidRDefault="00B4313B" w:rsidP="00A460E4">
            <w:pPr>
              <w:rPr>
                <w:i w:val="0"/>
                <w:sz w:val="22"/>
                <w:szCs w:val="22"/>
              </w:rPr>
            </w:pPr>
          </w:p>
        </w:tc>
      </w:tr>
      <w:tr w:rsidR="00B4313B" w:rsidRPr="0022154A" w14:paraId="50BE4757" w14:textId="77777777" w:rsidTr="00A460E4">
        <w:tc>
          <w:tcPr>
            <w:tcW w:w="2606" w:type="dxa"/>
          </w:tcPr>
          <w:p w14:paraId="3129B790" w14:textId="77777777" w:rsidR="00B4313B" w:rsidRPr="00502857" w:rsidRDefault="00B4313B" w:rsidP="00A460E4">
            <w:pPr>
              <w:rPr>
                <w:i w:val="0"/>
                <w:sz w:val="22"/>
                <w:szCs w:val="22"/>
              </w:rPr>
            </w:pPr>
            <w:r w:rsidRPr="00502857">
              <w:rPr>
                <w:i w:val="0"/>
                <w:sz w:val="22"/>
                <w:szCs w:val="22"/>
              </w:rPr>
              <w:t>Klasifikacija objekta:</w:t>
            </w:r>
          </w:p>
          <w:p w14:paraId="2873ED94"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026DFE37" w14:textId="77777777" w:rsidR="00B4313B" w:rsidRPr="0022154A" w:rsidRDefault="00B4313B" w:rsidP="00A460E4">
            <w:pPr>
              <w:rPr>
                <w:i w:val="0"/>
                <w:sz w:val="22"/>
                <w:szCs w:val="22"/>
              </w:rPr>
            </w:pPr>
          </w:p>
        </w:tc>
      </w:tr>
    </w:tbl>
    <w:p w14:paraId="2EC3B9C3" w14:textId="77777777" w:rsidR="00502857" w:rsidRPr="0022154A" w:rsidRDefault="00502857" w:rsidP="00B4313B">
      <w:pPr>
        <w:ind w:left="1080"/>
        <w:rPr>
          <w:i w:val="0"/>
          <w:sz w:val="22"/>
          <w:szCs w:val="22"/>
        </w:rPr>
      </w:pPr>
    </w:p>
    <w:p w14:paraId="25BA4090" w14:textId="77777777" w:rsidR="00B4313B" w:rsidRPr="0022154A" w:rsidRDefault="00B4313B" w:rsidP="00B4313B">
      <w:pPr>
        <w:ind w:left="1080"/>
        <w:rPr>
          <w:i w:val="0"/>
          <w:sz w:val="22"/>
          <w:szCs w:val="22"/>
        </w:rPr>
      </w:pPr>
      <w:r w:rsidRPr="0022154A">
        <w:rPr>
          <w:i w:val="0"/>
          <w:sz w:val="22"/>
          <w:szCs w:val="22"/>
        </w:rPr>
        <w:t>Naziv in naslov naročnika: .............................................................................................…………........</w:t>
      </w:r>
    </w:p>
    <w:p w14:paraId="754B9C2A" w14:textId="77777777" w:rsidR="00B4313B" w:rsidRPr="00862B58" w:rsidRDefault="00B4313B" w:rsidP="00B4313B">
      <w:pPr>
        <w:ind w:left="1080"/>
        <w:rPr>
          <w:i w:val="0"/>
          <w:sz w:val="14"/>
          <w:szCs w:val="14"/>
        </w:rPr>
      </w:pPr>
    </w:p>
    <w:p w14:paraId="70B2FEE0"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1DE8CEE3" w14:textId="77777777" w:rsidR="00B4313B" w:rsidRDefault="00B4313B" w:rsidP="00B4313B">
      <w:pPr>
        <w:ind w:left="1080"/>
        <w:rPr>
          <w:i w:val="0"/>
          <w:sz w:val="22"/>
          <w:szCs w:val="22"/>
        </w:rPr>
      </w:pPr>
    </w:p>
    <w:p w14:paraId="0755A985" w14:textId="77777777" w:rsidR="00B4313B" w:rsidRPr="0022154A" w:rsidRDefault="00B4313B" w:rsidP="00B4313B">
      <w:pPr>
        <w:ind w:left="1080"/>
        <w:rPr>
          <w:i w:val="0"/>
          <w:sz w:val="22"/>
          <w:szCs w:val="22"/>
        </w:rPr>
      </w:pPr>
      <w:r w:rsidRPr="0022154A">
        <w:rPr>
          <w:i w:val="0"/>
          <w:sz w:val="22"/>
          <w:szCs w:val="22"/>
        </w:rPr>
        <w:t>…………………………….…………………………………………………...………………</w:t>
      </w:r>
    </w:p>
    <w:p w14:paraId="7C54F8A1" w14:textId="77777777" w:rsidR="00B4313B" w:rsidRPr="00862B58" w:rsidRDefault="00B4313B" w:rsidP="00B4313B">
      <w:pPr>
        <w:ind w:left="1080"/>
        <w:rPr>
          <w:i w:val="0"/>
          <w:sz w:val="14"/>
          <w:szCs w:val="14"/>
        </w:rPr>
      </w:pPr>
    </w:p>
    <w:p w14:paraId="62D323DC"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59139400" w14:textId="77777777" w:rsidR="00B4313B" w:rsidRPr="0022154A" w:rsidRDefault="00B4313B" w:rsidP="00B4313B">
      <w:pPr>
        <w:ind w:left="1080"/>
        <w:rPr>
          <w:i w:val="0"/>
          <w:sz w:val="22"/>
          <w:szCs w:val="22"/>
        </w:rPr>
      </w:pPr>
    </w:p>
    <w:p w14:paraId="5F219F1C" w14:textId="77777777" w:rsidR="00B4313B" w:rsidRPr="0022154A" w:rsidRDefault="00B4313B" w:rsidP="00B4313B">
      <w:pPr>
        <w:ind w:left="1080"/>
        <w:rPr>
          <w:i w:val="0"/>
          <w:sz w:val="22"/>
          <w:szCs w:val="22"/>
        </w:rPr>
      </w:pPr>
      <w:r w:rsidRPr="0022154A">
        <w:rPr>
          <w:i w:val="0"/>
          <w:sz w:val="22"/>
          <w:szCs w:val="22"/>
        </w:rPr>
        <w:t>Kraj:.............................</w:t>
      </w:r>
    </w:p>
    <w:p w14:paraId="27E1F095"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21D73DD3" w14:textId="77777777" w:rsidR="00B4313B" w:rsidRPr="0022154A" w:rsidRDefault="00B4313B" w:rsidP="00B4313B">
      <w:pPr>
        <w:pStyle w:val="Glava"/>
        <w:tabs>
          <w:tab w:val="clear" w:pos="4536"/>
          <w:tab w:val="clear" w:pos="9072"/>
        </w:tabs>
        <w:ind w:left="1080"/>
        <w:jc w:val="both"/>
        <w:rPr>
          <w:i w:val="0"/>
          <w:sz w:val="22"/>
          <w:szCs w:val="22"/>
        </w:rPr>
      </w:pPr>
    </w:p>
    <w:p w14:paraId="596B9C3F"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4D510620" w14:textId="78964F50" w:rsidR="00496763" w:rsidRDefault="00496763" w:rsidP="00772765">
      <w:pPr>
        <w:pStyle w:val="Glava"/>
        <w:tabs>
          <w:tab w:val="clear" w:pos="4536"/>
          <w:tab w:val="clear" w:pos="9072"/>
        </w:tabs>
        <w:rPr>
          <w:b/>
          <w:i w:val="0"/>
          <w:sz w:val="22"/>
          <w:szCs w:val="22"/>
        </w:rPr>
      </w:pPr>
    </w:p>
    <w:p w14:paraId="3864CED2"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0E5F2163" w14:textId="77777777" w:rsidR="00FE3CF1" w:rsidRPr="0079325B" w:rsidRDefault="00FE3CF1" w:rsidP="00FE3CF1">
      <w:pPr>
        <w:rPr>
          <w:i w:val="0"/>
          <w:sz w:val="22"/>
          <w:szCs w:val="22"/>
        </w:rPr>
      </w:pPr>
    </w:p>
    <w:p w14:paraId="7290974C"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00931A0" w14:textId="77777777" w:rsidR="00BE161E" w:rsidRPr="0079325B" w:rsidRDefault="00BE161E" w:rsidP="00BE161E">
      <w:pPr>
        <w:ind w:left="1080"/>
        <w:jc w:val="center"/>
        <w:rPr>
          <w:b/>
          <w:i w:val="0"/>
          <w:sz w:val="28"/>
          <w:szCs w:val="28"/>
        </w:rPr>
      </w:pPr>
      <w:r w:rsidRPr="0079325B">
        <w:rPr>
          <w:b/>
          <w:i w:val="0"/>
          <w:sz w:val="28"/>
          <w:szCs w:val="28"/>
        </w:rPr>
        <w:t>SEZNAM KADROV</w:t>
      </w:r>
    </w:p>
    <w:p w14:paraId="6BC19A11" w14:textId="77777777" w:rsidR="00BE161E" w:rsidRPr="0079325B" w:rsidRDefault="00BE161E" w:rsidP="00BE161E">
      <w:pPr>
        <w:rPr>
          <w:i w:val="0"/>
          <w:sz w:val="22"/>
          <w:szCs w:val="22"/>
        </w:rPr>
      </w:pPr>
    </w:p>
    <w:p w14:paraId="7D40814C"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3E4E670E" w14:textId="77777777" w:rsidTr="000C49E8">
        <w:tc>
          <w:tcPr>
            <w:tcW w:w="2181" w:type="dxa"/>
          </w:tcPr>
          <w:p w14:paraId="2EAD3C0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6E44596" w14:textId="77777777" w:rsidR="00BE161E" w:rsidRPr="0079325B" w:rsidRDefault="00BE161E" w:rsidP="00B12A9B">
            <w:pPr>
              <w:pStyle w:val="Glava"/>
              <w:tabs>
                <w:tab w:val="clear" w:pos="4536"/>
                <w:tab w:val="clear" w:pos="9072"/>
              </w:tabs>
              <w:jc w:val="both"/>
              <w:rPr>
                <w:i w:val="0"/>
                <w:szCs w:val="24"/>
              </w:rPr>
            </w:pPr>
          </w:p>
        </w:tc>
      </w:tr>
    </w:tbl>
    <w:p w14:paraId="60D45C93" w14:textId="77777777" w:rsidR="00D71485" w:rsidRPr="0079325B" w:rsidRDefault="00D71485" w:rsidP="00BE161E">
      <w:pPr>
        <w:pStyle w:val="Glava"/>
        <w:tabs>
          <w:tab w:val="clear" w:pos="4536"/>
          <w:tab w:val="clear" w:pos="9072"/>
        </w:tabs>
        <w:jc w:val="both"/>
        <w:rPr>
          <w:i w:val="0"/>
          <w:sz w:val="22"/>
          <w:szCs w:val="22"/>
        </w:rPr>
      </w:pPr>
    </w:p>
    <w:p w14:paraId="4DF06119" w14:textId="77777777" w:rsidR="000C49E8" w:rsidRDefault="000C49E8" w:rsidP="00BE161E">
      <w:pPr>
        <w:pStyle w:val="Glava"/>
        <w:tabs>
          <w:tab w:val="clear" w:pos="4536"/>
          <w:tab w:val="clear" w:pos="9072"/>
        </w:tabs>
        <w:jc w:val="both"/>
        <w:rPr>
          <w:i w:val="0"/>
          <w:sz w:val="22"/>
          <w:szCs w:val="22"/>
        </w:rPr>
      </w:pPr>
    </w:p>
    <w:p w14:paraId="19C9D2ED" w14:textId="77777777"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4EB06036" w14:textId="77777777" w:rsidTr="00B4313B">
        <w:tc>
          <w:tcPr>
            <w:tcW w:w="621" w:type="dxa"/>
            <w:tcBorders>
              <w:bottom w:val="single" w:sz="4" w:space="0" w:color="auto"/>
            </w:tcBorders>
            <w:shd w:val="clear" w:color="auto" w:fill="D9D9D9" w:themeFill="background1" w:themeFillShade="D9"/>
            <w:vAlign w:val="center"/>
          </w:tcPr>
          <w:p w14:paraId="6EAD9594"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1450338C"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63D6412C"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2D8F217B"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6704461F" w14:textId="77777777"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2A02F652" w14:textId="77777777"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768CC8FE" w14:textId="77777777" w:rsidTr="00B4313B">
        <w:tc>
          <w:tcPr>
            <w:tcW w:w="621" w:type="dxa"/>
            <w:shd w:val="clear" w:color="auto" w:fill="D9D9D9" w:themeFill="background1" w:themeFillShade="D9"/>
            <w:vAlign w:val="center"/>
          </w:tcPr>
          <w:p w14:paraId="5F67C8D6"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2B90B60D" w14:textId="77777777" w:rsidR="00E77E9A" w:rsidRPr="00502857" w:rsidRDefault="00E77E9A" w:rsidP="00F70C81">
            <w:pPr>
              <w:pStyle w:val="Glava"/>
              <w:tabs>
                <w:tab w:val="clear" w:pos="4536"/>
                <w:tab w:val="clear" w:pos="9072"/>
              </w:tabs>
              <w:jc w:val="center"/>
              <w:rPr>
                <w:b/>
                <w:i w:val="0"/>
                <w:sz w:val="22"/>
                <w:szCs w:val="22"/>
              </w:rPr>
            </w:pPr>
            <w:r w:rsidRPr="00502857">
              <w:rPr>
                <w:b/>
                <w:i w:val="0"/>
                <w:sz w:val="22"/>
                <w:szCs w:val="22"/>
              </w:rPr>
              <w:t xml:space="preserve">VODJA </w:t>
            </w:r>
            <w:r w:rsidR="00F70C81">
              <w:rPr>
                <w:b/>
                <w:i w:val="0"/>
                <w:sz w:val="22"/>
                <w:szCs w:val="22"/>
              </w:rPr>
              <w:t>GRADNJE</w:t>
            </w:r>
          </w:p>
        </w:tc>
        <w:tc>
          <w:tcPr>
            <w:tcW w:w="3119" w:type="dxa"/>
          </w:tcPr>
          <w:p w14:paraId="69A4D14F"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72FEB390"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303BA2C9" w14:textId="77777777" w:rsidR="00E77E9A" w:rsidRPr="00502857" w:rsidRDefault="00E77E9A" w:rsidP="00B12A9B">
            <w:pPr>
              <w:pStyle w:val="Glava"/>
              <w:tabs>
                <w:tab w:val="clear" w:pos="4536"/>
                <w:tab w:val="clear" w:pos="9072"/>
              </w:tabs>
              <w:jc w:val="both"/>
              <w:rPr>
                <w:i w:val="0"/>
                <w:sz w:val="28"/>
                <w:szCs w:val="28"/>
              </w:rPr>
            </w:pPr>
          </w:p>
          <w:p w14:paraId="7AE0BC14" w14:textId="77777777" w:rsidR="00E77E9A" w:rsidRPr="00502857" w:rsidRDefault="00E77E9A" w:rsidP="00B12A9B">
            <w:pPr>
              <w:pStyle w:val="Glava"/>
              <w:tabs>
                <w:tab w:val="clear" w:pos="4536"/>
                <w:tab w:val="clear" w:pos="9072"/>
              </w:tabs>
              <w:jc w:val="both"/>
              <w:rPr>
                <w:i w:val="0"/>
                <w:sz w:val="28"/>
                <w:szCs w:val="28"/>
              </w:rPr>
            </w:pPr>
          </w:p>
          <w:p w14:paraId="1A9C3AE9" w14:textId="77777777" w:rsidR="00E77E9A" w:rsidRPr="00502857" w:rsidRDefault="00E77E9A" w:rsidP="00B12A9B">
            <w:pPr>
              <w:pStyle w:val="Glava"/>
              <w:tabs>
                <w:tab w:val="clear" w:pos="4536"/>
                <w:tab w:val="clear" w:pos="9072"/>
              </w:tabs>
              <w:jc w:val="both"/>
              <w:rPr>
                <w:i w:val="0"/>
                <w:sz w:val="28"/>
                <w:szCs w:val="28"/>
              </w:rPr>
            </w:pPr>
          </w:p>
        </w:tc>
      </w:tr>
    </w:tbl>
    <w:p w14:paraId="1207BC00" w14:textId="77777777" w:rsidR="00BE161E" w:rsidRPr="00502857" w:rsidRDefault="00BE161E" w:rsidP="00BE161E">
      <w:pPr>
        <w:pStyle w:val="Glava"/>
        <w:tabs>
          <w:tab w:val="clear" w:pos="4536"/>
          <w:tab w:val="clear" w:pos="9072"/>
        </w:tabs>
        <w:ind w:left="1080"/>
        <w:jc w:val="both"/>
        <w:rPr>
          <w:i w:val="0"/>
          <w:sz w:val="22"/>
          <w:szCs w:val="22"/>
        </w:rPr>
      </w:pPr>
    </w:p>
    <w:p w14:paraId="4DC40C10" w14:textId="77777777" w:rsidR="0043419A" w:rsidRPr="00502857" w:rsidRDefault="0043419A" w:rsidP="00BE161E">
      <w:pPr>
        <w:pStyle w:val="Glava"/>
        <w:tabs>
          <w:tab w:val="clear" w:pos="4536"/>
          <w:tab w:val="clear" w:pos="9072"/>
        </w:tabs>
        <w:ind w:left="1080"/>
        <w:jc w:val="both"/>
        <w:rPr>
          <w:b/>
          <w:i w:val="0"/>
          <w:sz w:val="20"/>
        </w:rPr>
      </w:pPr>
    </w:p>
    <w:p w14:paraId="750FA743" w14:textId="77777777" w:rsidR="00BE161E" w:rsidRPr="00502857" w:rsidRDefault="00BE161E" w:rsidP="00BE161E">
      <w:pPr>
        <w:pStyle w:val="Glava"/>
        <w:tabs>
          <w:tab w:val="clear" w:pos="4536"/>
          <w:tab w:val="clear" w:pos="9072"/>
        </w:tabs>
        <w:ind w:left="1080"/>
        <w:jc w:val="both"/>
        <w:rPr>
          <w:b/>
          <w:i w:val="0"/>
          <w:sz w:val="22"/>
          <w:szCs w:val="22"/>
        </w:rPr>
      </w:pPr>
      <w:r w:rsidRPr="00502857">
        <w:rPr>
          <w:b/>
          <w:i w:val="0"/>
          <w:sz w:val="22"/>
          <w:szCs w:val="22"/>
        </w:rPr>
        <w:t xml:space="preserve">Referenčni posli </w:t>
      </w:r>
      <w:r w:rsidR="00F70C81">
        <w:rPr>
          <w:b/>
          <w:i w:val="0"/>
          <w:sz w:val="22"/>
          <w:szCs w:val="22"/>
        </w:rPr>
        <w:t>za vodjo gradnje</w:t>
      </w:r>
      <w:r w:rsidRPr="00502857">
        <w:rPr>
          <w:b/>
          <w:i w:val="0"/>
          <w:sz w:val="22"/>
          <w:szCs w:val="22"/>
        </w:rPr>
        <w:t>:</w:t>
      </w:r>
    </w:p>
    <w:p w14:paraId="7490B34B" w14:textId="77777777" w:rsidR="00F70C81" w:rsidRDefault="00F70C81" w:rsidP="00F70C81">
      <w:pPr>
        <w:pStyle w:val="Glava"/>
        <w:tabs>
          <w:tab w:val="left" w:pos="708"/>
        </w:tabs>
        <w:ind w:left="1080"/>
        <w:jc w:val="both"/>
        <w:rPr>
          <w:i w:val="0"/>
          <w:sz w:val="22"/>
          <w:szCs w:val="22"/>
        </w:rPr>
      </w:pPr>
      <w:r>
        <w:rPr>
          <w:i w:val="0"/>
          <w:sz w:val="22"/>
          <w:szCs w:val="22"/>
        </w:rPr>
        <w:t>Vodja gradnje mora imeti vsaj dve referenci, da je od 1. 1. 2013 dalje kvalitetno, strokovno in v skladu s pogodbenimi določili uspešno vodil in zaključil del vsaj 2 (dva) objekta s klasifikacijsko oznako CC-SI- 126 (Stavbe splošnega družbenega pomena) v vrednosti posameznega objekta najmanj 1.500.000 EUR brez DDV.</w:t>
      </w:r>
    </w:p>
    <w:p w14:paraId="6E3B2B1F" w14:textId="77777777" w:rsidR="00F70C81" w:rsidRDefault="00F70C81" w:rsidP="00F70C81">
      <w:pPr>
        <w:pStyle w:val="Glava"/>
        <w:tabs>
          <w:tab w:val="left" w:pos="708"/>
        </w:tabs>
        <w:ind w:left="1080"/>
        <w:jc w:val="both"/>
        <w:rPr>
          <w:i w:val="0"/>
          <w:sz w:val="22"/>
          <w:szCs w:val="22"/>
        </w:rPr>
      </w:pPr>
    </w:p>
    <w:tbl>
      <w:tblPr>
        <w:tblW w:w="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3"/>
        <w:gridCol w:w="2768"/>
        <w:gridCol w:w="1550"/>
        <w:gridCol w:w="1218"/>
        <w:gridCol w:w="1218"/>
      </w:tblGrid>
      <w:tr w:rsidR="00F70C81" w14:paraId="02D5D244" w14:textId="77777777" w:rsidTr="00F70C81">
        <w:trPr>
          <w:trHeight w:val="786"/>
        </w:trPr>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F22D3C" w14:textId="77777777" w:rsidR="00F70C81" w:rsidRDefault="00F70C81">
            <w:pPr>
              <w:jc w:val="center"/>
              <w:rPr>
                <w:b/>
                <w:i w:val="0"/>
                <w:color w:val="000000" w:themeColor="text1"/>
                <w:sz w:val="16"/>
                <w:szCs w:val="16"/>
              </w:rPr>
            </w:pPr>
            <w:r>
              <w:rPr>
                <w:b/>
                <w:i w:val="0"/>
                <w:color w:val="000000" w:themeColor="text1"/>
                <w:sz w:val="16"/>
                <w:szCs w:val="16"/>
              </w:rPr>
              <w:t>Naziv investitorja oz. naročnika referenčnega posla ter kontaktna oseba naročnika (e-pošta in telefonska številka)</w:t>
            </w:r>
          </w:p>
        </w:tc>
        <w:tc>
          <w:tcPr>
            <w:tcW w:w="2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BE4311" w14:textId="77777777" w:rsidR="00F70C81" w:rsidRDefault="00F70C81">
            <w:pPr>
              <w:jc w:val="center"/>
              <w:rPr>
                <w:b/>
                <w:i w:val="0"/>
                <w:color w:val="000000" w:themeColor="text1"/>
                <w:sz w:val="18"/>
                <w:szCs w:val="18"/>
              </w:rPr>
            </w:pPr>
            <w:r>
              <w:rPr>
                <w:b/>
                <w:i w:val="0"/>
                <w:color w:val="000000" w:themeColor="text1"/>
                <w:sz w:val="16"/>
                <w:szCs w:val="16"/>
              </w:rPr>
              <w:t>Predmet referenčnega posla – kratek opis del</w:t>
            </w:r>
          </w:p>
        </w:tc>
        <w:tc>
          <w:tcPr>
            <w:tcW w:w="15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1FCF26" w14:textId="77777777" w:rsidR="00F70C81" w:rsidRDefault="00F70C81">
            <w:pPr>
              <w:jc w:val="center"/>
              <w:rPr>
                <w:b/>
                <w:i w:val="0"/>
                <w:color w:val="000000" w:themeColor="text1"/>
                <w:sz w:val="16"/>
                <w:szCs w:val="16"/>
              </w:rPr>
            </w:pPr>
            <w:r>
              <w:rPr>
                <w:b/>
                <w:i w:val="0"/>
                <w:color w:val="000000" w:themeColor="text1"/>
                <w:sz w:val="16"/>
                <w:szCs w:val="16"/>
              </w:rPr>
              <w:t>Datum začetka in končanja posla</w:t>
            </w:r>
          </w:p>
        </w:tc>
        <w:tc>
          <w:tcPr>
            <w:tcW w:w="12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5AB4D4" w14:textId="77777777" w:rsidR="00F70C81" w:rsidRDefault="00F70C81">
            <w:pPr>
              <w:jc w:val="center"/>
              <w:rPr>
                <w:b/>
                <w:i w:val="0"/>
                <w:color w:val="000000" w:themeColor="text1"/>
                <w:sz w:val="16"/>
                <w:szCs w:val="16"/>
              </w:rPr>
            </w:pPr>
            <w:r>
              <w:rPr>
                <w:b/>
                <w:i w:val="0"/>
                <w:color w:val="000000" w:themeColor="text1"/>
                <w:sz w:val="16"/>
                <w:szCs w:val="16"/>
              </w:rPr>
              <w:t>Klasifikacijska oznaka</w:t>
            </w:r>
          </w:p>
        </w:tc>
        <w:tc>
          <w:tcPr>
            <w:tcW w:w="12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D8028F" w14:textId="77777777" w:rsidR="00F70C81" w:rsidRDefault="00F70C81">
            <w:pPr>
              <w:jc w:val="center"/>
              <w:rPr>
                <w:b/>
                <w:i w:val="0"/>
                <w:color w:val="000000" w:themeColor="text1"/>
                <w:sz w:val="16"/>
                <w:szCs w:val="16"/>
              </w:rPr>
            </w:pPr>
            <w:r>
              <w:rPr>
                <w:b/>
                <w:i w:val="0"/>
                <w:color w:val="000000" w:themeColor="text1"/>
                <w:sz w:val="16"/>
                <w:szCs w:val="16"/>
              </w:rPr>
              <w:t>Vrednost posla</w:t>
            </w:r>
          </w:p>
          <w:p w14:paraId="1BE6DDC0" w14:textId="77777777" w:rsidR="00F70C81" w:rsidRDefault="00F70C81">
            <w:pPr>
              <w:jc w:val="center"/>
              <w:rPr>
                <w:b/>
                <w:i w:val="0"/>
                <w:color w:val="000000" w:themeColor="text1"/>
                <w:sz w:val="18"/>
                <w:szCs w:val="18"/>
              </w:rPr>
            </w:pPr>
            <w:r>
              <w:rPr>
                <w:b/>
                <w:i w:val="0"/>
                <w:color w:val="000000" w:themeColor="text1"/>
                <w:sz w:val="16"/>
                <w:szCs w:val="16"/>
              </w:rPr>
              <w:t>v EUR brez DDV</w:t>
            </w:r>
          </w:p>
        </w:tc>
      </w:tr>
      <w:tr w:rsidR="00F70C81" w14:paraId="4ED4EFA7" w14:textId="77777777" w:rsidTr="00F70C81">
        <w:trPr>
          <w:trHeight w:val="825"/>
        </w:trPr>
        <w:tc>
          <w:tcPr>
            <w:tcW w:w="1593" w:type="dxa"/>
            <w:tcBorders>
              <w:top w:val="single" w:sz="4" w:space="0" w:color="auto"/>
              <w:left w:val="single" w:sz="4" w:space="0" w:color="auto"/>
              <w:bottom w:val="single" w:sz="4" w:space="0" w:color="auto"/>
              <w:right w:val="single" w:sz="4" w:space="0" w:color="auto"/>
            </w:tcBorders>
          </w:tcPr>
          <w:p w14:paraId="5FF02111" w14:textId="77777777" w:rsidR="00F70C81" w:rsidRDefault="00F70C81">
            <w:pPr>
              <w:pStyle w:val="Glava"/>
              <w:tabs>
                <w:tab w:val="left" w:pos="708"/>
              </w:tabs>
              <w:jc w:val="both"/>
              <w:rPr>
                <w:i w:val="0"/>
                <w:sz w:val="22"/>
                <w:szCs w:val="22"/>
              </w:rPr>
            </w:pPr>
          </w:p>
        </w:tc>
        <w:tc>
          <w:tcPr>
            <w:tcW w:w="2768" w:type="dxa"/>
            <w:tcBorders>
              <w:top w:val="single" w:sz="4" w:space="0" w:color="auto"/>
              <w:left w:val="single" w:sz="4" w:space="0" w:color="auto"/>
              <w:bottom w:val="single" w:sz="4" w:space="0" w:color="auto"/>
              <w:right w:val="single" w:sz="4" w:space="0" w:color="auto"/>
            </w:tcBorders>
          </w:tcPr>
          <w:p w14:paraId="1A316305" w14:textId="77777777" w:rsidR="00F70C81" w:rsidRDefault="00F70C81">
            <w:pPr>
              <w:pStyle w:val="Glava"/>
              <w:tabs>
                <w:tab w:val="left" w:pos="708"/>
              </w:tabs>
              <w:jc w:val="both"/>
              <w:rPr>
                <w:i w:val="0"/>
                <w:sz w:val="22"/>
                <w:szCs w:val="22"/>
              </w:rPr>
            </w:pPr>
          </w:p>
        </w:tc>
        <w:tc>
          <w:tcPr>
            <w:tcW w:w="1550" w:type="dxa"/>
            <w:tcBorders>
              <w:top w:val="single" w:sz="4" w:space="0" w:color="auto"/>
              <w:left w:val="single" w:sz="4" w:space="0" w:color="auto"/>
              <w:bottom w:val="single" w:sz="4" w:space="0" w:color="auto"/>
              <w:right w:val="single" w:sz="4" w:space="0" w:color="auto"/>
            </w:tcBorders>
          </w:tcPr>
          <w:p w14:paraId="73B07920" w14:textId="77777777" w:rsidR="00F70C81" w:rsidRDefault="00F70C81">
            <w:pPr>
              <w:pStyle w:val="Glava"/>
              <w:tabs>
                <w:tab w:val="left" w:pos="708"/>
              </w:tabs>
              <w:jc w:val="both"/>
              <w:rPr>
                <w:i w:val="0"/>
                <w:sz w:val="22"/>
                <w:szCs w:val="22"/>
              </w:rPr>
            </w:pPr>
          </w:p>
        </w:tc>
        <w:tc>
          <w:tcPr>
            <w:tcW w:w="1218" w:type="dxa"/>
            <w:tcBorders>
              <w:top w:val="single" w:sz="4" w:space="0" w:color="auto"/>
              <w:left w:val="single" w:sz="4" w:space="0" w:color="auto"/>
              <w:bottom w:val="single" w:sz="4" w:space="0" w:color="auto"/>
              <w:right w:val="single" w:sz="4" w:space="0" w:color="auto"/>
            </w:tcBorders>
          </w:tcPr>
          <w:p w14:paraId="5423B74F" w14:textId="77777777" w:rsidR="00F70C81" w:rsidRDefault="00F70C81">
            <w:pPr>
              <w:pStyle w:val="Glava"/>
              <w:tabs>
                <w:tab w:val="left" w:pos="708"/>
              </w:tabs>
              <w:jc w:val="both"/>
              <w:rPr>
                <w:i w:val="0"/>
                <w:sz w:val="28"/>
                <w:szCs w:val="28"/>
              </w:rPr>
            </w:pPr>
          </w:p>
        </w:tc>
        <w:tc>
          <w:tcPr>
            <w:tcW w:w="1218" w:type="dxa"/>
            <w:tcBorders>
              <w:top w:val="single" w:sz="4" w:space="0" w:color="auto"/>
              <w:left w:val="single" w:sz="4" w:space="0" w:color="auto"/>
              <w:bottom w:val="single" w:sz="4" w:space="0" w:color="auto"/>
              <w:right w:val="single" w:sz="4" w:space="0" w:color="auto"/>
            </w:tcBorders>
          </w:tcPr>
          <w:p w14:paraId="793C471C" w14:textId="77777777" w:rsidR="00F70C81" w:rsidRDefault="00F70C81">
            <w:pPr>
              <w:pStyle w:val="Glava"/>
              <w:tabs>
                <w:tab w:val="left" w:pos="708"/>
              </w:tabs>
              <w:jc w:val="both"/>
              <w:rPr>
                <w:i w:val="0"/>
                <w:sz w:val="28"/>
                <w:szCs w:val="28"/>
              </w:rPr>
            </w:pPr>
          </w:p>
          <w:p w14:paraId="1880EF37" w14:textId="77777777" w:rsidR="00F70C81" w:rsidRDefault="00F70C81">
            <w:pPr>
              <w:pStyle w:val="Glava"/>
              <w:tabs>
                <w:tab w:val="left" w:pos="708"/>
              </w:tabs>
              <w:jc w:val="both"/>
              <w:rPr>
                <w:i w:val="0"/>
                <w:sz w:val="28"/>
                <w:szCs w:val="28"/>
              </w:rPr>
            </w:pPr>
          </w:p>
          <w:p w14:paraId="2565D624" w14:textId="77777777" w:rsidR="00F70C81" w:rsidRDefault="00F70C81">
            <w:pPr>
              <w:pStyle w:val="Glava"/>
              <w:tabs>
                <w:tab w:val="left" w:pos="708"/>
              </w:tabs>
              <w:jc w:val="both"/>
              <w:rPr>
                <w:i w:val="0"/>
                <w:sz w:val="28"/>
                <w:szCs w:val="28"/>
              </w:rPr>
            </w:pPr>
          </w:p>
        </w:tc>
      </w:tr>
      <w:tr w:rsidR="00F70C81" w14:paraId="4874DA7B" w14:textId="77777777" w:rsidTr="00F70C81">
        <w:trPr>
          <w:trHeight w:val="825"/>
        </w:trPr>
        <w:tc>
          <w:tcPr>
            <w:tcW w:w="1593" w:type="dxa"/>
            <w:tcBorders>
              <w:top w:val="single" w:sz="4" w:space="0" w:color="auto"/>
              <w:left w:val="single" w:sz="4" w:space="0" w:color="auto"/>
              <w:bottom w:val="single" w:sz="4" w:space="0" w:color="auto"/>
              <w:right w:val="single" w:sz="4" w:space="0" w:color="auto"/>
            </w:tcBorders>
          </w:tcPr>
          <w:p w14:paraId="59FACBEF" w14:textId="77777777" w:rsidR="00F70C81" w:rsidRDefault="00F70C81">
            <w:pPr>
              <w:pStyle w:val="Glava"/>
              <w:tabs>
                <w:tab w:val="left" w:pos="708"/>
              </w:tabs>
              <w:jc w:val="both"/>
              <w:rPr>
                <w:i w:val="0"/>
                <w:sz w:val="22"/>
                <w:szCs w:val="22"/>
              </w:rPr>
            </w:pPr>
          </w:p>
        </w:tc>
        <w:tc>
          <w:tcPr>
            <w:tcW w:w="2768" w:type="dxa"/>
            <w:tcBorders>
              <w:top w:val="single" w:sz="4" w:space="0" w:color="auto"/>
              <w:left w:val="single" w:sz="4" w:space="0" w:color="auto"/>
              <w:bottom w:val="single" w:sz="4" w:space="0" w:color="auto"/>
              <w:right w:val="single" w:sz="4" w:space="0" w:color="auto"/>
            </w:tcBorders>
          </w:tcPr>
          <w:p w14:paraId="056E69BE" w14:textId="77777777" w:rsidR="00F70C81" w:rsidRDefault="00F70C81">
            <w:pPr>
              <w:pStyle w:val="Glava"/>
              <w:tabs>
                <w:tab w:val="left" w:pos="708"/>
              </w:tabs>
              <w:jc w:val="both"/>
              <w:rPr>
                <w:i w:val="0"/>
                <w:sz w:val="22"/>
                <w:szCs w:val="22"/>
              </w:rPr>
            </w:pPr>
          </w:p>
        </w:tc>
        <w:tc>
          <w:tcPr>
            <w:tcW w:w="1550" w:type="dxa"/>
            <w:tcBorders>
              <w:top w:val="single" w:sz="4" w:space="0" w:color="auto"/>
              <w:left w:val="single" w:sz="4" w:space="0" w:color="auto"/>
              <w:bottom w:val="single" w:sz="4" w:space="0" w:color="auto"/>
              <w:right w:val="single" w:sz="4" w:space="0" w:color="auto"/>
            </w:tcBorders>
          </w:tcPr>
          <w:p w14:paraId="77DB504C" w14:textId="77777777" w:rsidR="00F70C81" w:rsidRDefault="00F70C81">
            <w:pPr>
              <w:pStyle w:val="Glava"/>
              <w:tabs>
                <w:tab w:val="left" w:pos="708"/>
              </w:tabs>
              <w:jc w:val="both"/>
              <w:rPr>
                <w:i w:val="0"/>
                <w:sz w:val="22"/>
                <w:szCs w:val="22"/>
              </w:rPr>
            </w:pPr>
          </w:p>
        </w:tc>
        <w:tc>
          <w:tcPr>
            <w:tcW w:w="1218" w:type="dxa"/>
            <w:tcBorders>
              <w:top w:val="single" w:sz="4" w:space="0" w:color="auto"/>
              <w:left w:val="single" w:sz="4" w:space="0" w:color="auto"/>
              <w:bottom w:val="single" w:sz="4" w:space="0" w:color="auto"/>
              <w:right w:val="single" w:sz="4" w:space="0" w:color="auto"/>
            </w:tcBorders>
          </w:tcPr>
          <w:p w14:paraId="33A46F3E" w14:textId="77777777" w:rsidR="00F70C81" w:rsidRDefault="00F70C81">
            <w:pPr>
              <w:pStyle w:val="Glava"/>
              <w:tabs>
                <w:tab w:val="left" w:pos="708"/>
              </w:tabs>
              <w:jc w:val="both"/>
              <w:rPr>
                <w:i w:val="0"/>
                <w:sz w:val="28"/>
                <w:szCs w:val="28"/>
              </w:rPr>
            </w:pPr>
          </w:p>
        </w:tc>
        <w:tc>
          <w:tcPr>
            <w:tcW w:w="1218" w:type="dxa"/>
            <w:tcBorders>
              <w:top w:val="single" w:sz="4" w:space="0" w:color="auto"/>
              <w:left w:val="single" w:sz="4" w:space="0" w:color="auto"/>
              <w:bottom w:val="single" w:sz="4" w:space="0" w:color="auto"/>
              <w:right w:val="single" w:sz="4" w:space="0" w:color="auto"/>
            </w:tcBorders>
          </w:tcPr>
          <w:p w14:paraId="464C6C46" w14:textId="77777777" w:rsidR="00F70C81" w:rsidRDefault="00F70C81">
            <w:pPr>
              <w:pStyle w:val="Glava"/>
              <w:tabs>
                <w:tab w:val="left" w:pos="708"/>
              </w:tabs>
              <w:jc w:val="both"/>
              <w:rPr>
                <w:i w:val="0"/>
                <w:sz w:val="28"/>
                <w:szCs w:val="28"/>
              </w:rPr>
            </w:pPr>
          </w:p>
          <w:p w14:paraId="7CE28F98" w14:textId="77777777" w:rsidR="00F70C81" w:rsidRDefault="00F70C81">
            <w:pPr>
              <w:pStyle w:val="Glava"/>
              <w:tabs>
                <w:tab w:val="left" w:pos="708"/>
              </w:tabs>
              <w:jc w:val="both"/>
              <w:rPr>
                <w:i w:val="0"/>
                <w:sz w:val="28"/>
                <w:szCs w:val="28"/>
              </w:rPr>
            </w:pPr>
          </w:p>
          <w:p w14:paraId="1AABB614" w14:textId="77777777" w:rsidR="00F70C81" w:rsidRDefault="00F70C81">
            <w:pPr>
              <w:pStyle w:val="Glava"/>
              <w:tabs>
                <w:tab w:val="left" w:pos="708"/>
              </w:tabs>
              <w:jc w:val="both"/>
              <w:rPr>
                <w:i w:val="0"/>
                <w:sz w:val="28"/>
                <w:szCs w:val="28"/>
              </w:rPr>
            </w:pPr>
          </w:p>
        </w:tc>
      </w:tr>
    </w:tbl>
    <w:p w14:paraId="45EE89E2" w14:textId="77777777" w:rsidR="00F70C81" w:rsidRDefault="00F70C81" w:rsidP="00F70C81">
      <w:pPr>
        <w:pStyle w:val="Glava"/>
        <w:tabs>
          <w:tab w:val="left" w:pos="708"/>
        </w:tabs>
        <w:ind w:left="1080"/>
        <w:jc w:val="both"/>
        <w:rPr>
          <w:i w:val="0"/>
          <w:sz w:val="22"/>
          <w:szCs w:val="22"/>
        </w:rPr>
      </w:pPr>
    </w:p>
    <w:p w14:paraId="6B2C7DD6" w14:textId="77777777" w:rsidR="00E77E9A" w:rsidRPr="00502857" w:rsidRDefault="00E77E9A" w:rsidP="00BE161E">
      <w:pPr>
        <w:pStyle w:val="Glava"/>
        <w:tabs>
          <w:tab w:val="clear" w:pos="4536"/>
          <w:tab w:val="clear" w:pos="9072"/>
        </w:tabs>
        <w:ind w:left="1080"/>
        <w:jc w:val="both"/>
        <w:rPr>
          <w:i w:val="0"/>
          <w:sz w:val="22"/>
          <w:szCs w:val="22"/>
        </w:rPr>
      </w:pPr>
    </w:p>
    <w:p w14:paraId="24E479AC" w14:textId="77777777" w:rsidR="002C6A1E" w:rsidRPr="0079325B" w:rsidRDefault="002C6A1E" w:rsidP="00FE3CF1">
      <w:pPr>
        <w:pStyle w:val="Glava"/>
        <w:tabs>
          <w:tab w:val="clear" w:pos="4536"/>
          <w:tab w:val="clear" w:pos="9072"/>
        </w:tabs>
        <w:ind w:left="1080"/>
        <w:jc w:val="both"/>
        <w:rPr>
          <w:i w:val="0"/>
          <w:sz w:val="22"/>
          <w:szCs w:val="22"/>
        </w:rPr>
      </w:pPr>
    </w:p>
    <w:p w14:paraId="6C1C89EF"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DE4767C" w14:textId="77777777" w:rsidR="00FE3CF1" w:rsidRDefault="00FE3CF1" w:rsidP="00FE3CF1">
      <w:pPr>
        <w:pStyle w:val="Glava"/>
        <w:tabs>
          <w:tab w:val="clear" w:pos="4536"/>
          <w:tab w:val="clear" w:pos="9072"/>
        </w:tabs>
        <w:ind w:left="1080"/>
        <w:jc w:val="both"/>
        <w:rPr>
          <w:i w:val="0"/>
          <w:sz w:val="22"/>
          <w:szCs w:val="22"/>
        </w:rPr>
      </w:pPr>
    </w:p>
    <w:p w14:paraId="60A232CF" w14:textId="77777777" w:rsidR="00EF219A" w:rsidRPr="0079325B" w:rsidRDefault="00EF219A" w:rsidP="00FE3CF1">
      <w:pPr>
        <w:pStyle w:val="Glava"/>
        <w:tabs>
          <w:tab w:val="clear" w:pos="4536"/>
          <w:tab w:val="clear" w:pos="9072"/>
        </w:tabs>
        <w:ind w:left="1080"/>
        <w:jc w:val="both"/>
        <w:rPr>
          <w:i w:val="0"/>
          <w:sz w:val="22"/>
          <w:szCs w:val="22"/>
        </w:rPr>
      </w:pPr>
    </w:p>
    <w:p w14:paraId="49841F24" w14:textId="77777777" w:rsidR="00EF219A" w:rsidRDefault="00EF219A" w:rsidP="00FE3CF1">
      <w:pPr>
        <w:pStyle w:val="Glava"/>
        <w:tabs>
          <w:tab w:val="clear" w:pos="4536"/>
          <w:tab w:val="clear" w:pos="9072"/>
        </w:tabs>
        <w:ind w:left="1080"/>
        <w:jc w:val="both"/>
        <w:rPr>
          <w:i w:val="0"/>
          <w:sz w:val="22"/>
          <w:szCs w:val="22"/>
        </w:rPr>
      </w:pPr>
    </w:p>
    <w:p w14:paraId="6CAB9027" w14:textId="77777777" w:rsidR="00FE3CF1" w:rsidRDefault="00FE3CF1" w:rsidP="00FE3CF1">
      <w:pPr>
        <w:pStyle w:val="Glava"/>
        <w:tabs>
          <w:tab w:val="clear" w:pos="4536"/>
          <w:tab w:val="clear" w:pos="9072"/>
        </w:tabs>
        <w:ind w:left="1080"/>
        <w:jc w:val="both"/>
        <w:rPr>
          <w:i w:val="0"/>
          <w:sz w:val="22"/>
          <w:szCs w:val="22"/>
        </w:rPr>
      </w:pPr>
    </w:p>
    <w:p w14:paraId="0CC60D79"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24FFA49D" w14:textId="77777777"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7E5AE3B6" w14:textId="77777777" w:rsidR="00B4313B" w:rsidRPr="0079325B" w:rsidRDefault="00B4313B" w:rsidP="00B4313B">
      <w:pPr>
        <w:jc w:val="right"/>
        <w:rPr>
          <w:i w:val="0"/>
          <w:sz w:val="22"/>
          <w:szCs w:val="22"/>
        </w:rPr>
      </w:pPr>
    </w:p>
    <w:p w14:paraId="7FDEC4A9"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02B77DD"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EA2257D" w14:textId="77777777" w:rsidR="00B4313B" w:rsidRPr="0079325B" w:rsidRDefault="00B4313B" w:rsidP="00B4313B">
      <w:pPr>
        <w:ind w:left="1080"/>
        <w:rPr>
          <w:i w:val="0"/>
          <w:sz w:val="22"/>
          <w:szCs w:val="22"/>
        </w:rPr>
      </w:pPr>
    </w:p>
    <w:p w14:paraId="6D84FBD5" w14:textId="77777777" w:rsidR="00B4313B" w:rsidRPr="0079325B" w:rsidRDefault="00B4313B" w:rsidP="00B4313B">
      <w:pPr>
        <w:ind w:left="1080"/>
        <w:rPr>
          <w:i w:val="0"/>
          <w:sz w:val="22"/>
          <w:szCs w:val="22"/>
        </w:rPr>
      </w:pPr>
      <w:r w:rsidRPr="0079325B">
        <w:rPr>
          <w:i w:val="0"/>
          <w:sz w:val="22"/>
          <w:szCs w:val="22"/>
        </w:rPr>
        <w:t>…………………………………………………………………................………....…..............</w:t>
      </w:r>
    </w:p>
    <w:p w14:paraId="21BE08E6" w14:textId="77777777" w:rsidR="00B4313B" w:rsidRPr="0079325B" w:rsidRDefault="00B4313B" w:rsidP="00B4313B">
      <w:pPr>
        <w:ind w:left="1080"/>
        <w:rPr>
          <w:i w:val="0"/>
          <w:sz w:val="22"/>
          <w:szCs w:val="22"/>
        </w:rPr>
      </w:pPr>
    </w:p>
    <w:p w14:paraId="12683666" w14:textId="77777777" w:rsidR="00B4313B" w:rsidRPr="0079325B" w:rsidRDefault="00B4313B" w:rsidP="00B4313B">
      <w:pPr>
        <w:ind w:left="1080"/>
        <w:jc w:val="both"/>
        <w:rPr>
          <w:i w:val="0"/>
          <w:sz w:val="22"/>
          <w:szCs w:val="22"/>
        </w:rPr>
      </w:pPr>
      <w:r w:rsidRPr="00253F35">
        <w:rPr>
          <w:i w:val="0"/>
          <w:sz w:val="22"/>
          <w:szCs w:val="22"/>
        </w:rPr>
        <w:t>za prijavo na javni razpis za »</w:t>
      </w:r>
      <w:r w:rsidR="00F70C81" w:rsidRPr="00F70C81">
        <w:rPr>
          <w:b/>
          <w:i w:val="0"/>
          <w:sz w:val="22"/>
          <w:szCs w:val="22"/>
        </w:rPr>
        <w:t>Vrtec Mladi rod enota Kostanjčkov vrtec - celovita prenova objekta z dozidavo pralnice in večnamenskega prostora, pri kateri se upoštevajo okoljski vidiki</w:t>
      </w:r>
      <w:r w:rsidRPr="00253F35">
        <w:rPr>
          <w:i w:val="0"/>
          <w:sz w:val="22"/>
          <w:szCs w:val="22"/>
        </w:rPr>
        <w:t>«</w:t>
      </w:r>
    </w:p>
    <w:p w14:paraId="42FBAE89" w14:textId="77777777" w:rsidR="00B4313B" w:rsidRPr="0079325B" w:rsidRDefault="00B4313B" w:rsidP="00B4313B">
      <w:pPr>
        <w:ind w:left="1080"/>
        <w:rPr>
          <w:i w:val="0"/>
          <w:sz w:val="22"/>
          <w:szCs w:val="22"/>
        </w:rPr>
      </w:pPr>
    </w:p>
    <w:p w14:paraId="4C63A28C" w14:textId="77777777" w:rsidR="00B4313B" w:rsidRPr="00772765" w:rsidRDefault="00B4313B" w:rsidP="00B4313B">
      <w:pPr>
        <w:ind w:left="1080"/>
        <w:jc w:val="center"/>
        <w:rPr>
          <w:b/>
          <w:i w:val="0"/>
          <w:szCs w:val="24"/>
          <w:u w:val="single"/>
        </w:rPr>
      </w:pPr>
      <w:r w:rsidRPr="00772765">
        <w:rPr>
          <w:b/>
          <w:i w:val="0"/>
          <w:szCs w:val="24"/>
          <w:u w:val="single"/>
        </w:rPr>
        <w:t>POTRJUJEMO</w:t>
      </w:r>
    </w:p>
    <w:p w14:paraId="255FBA77" w14:textId="77777777" w:rsidR="00B4313B" w:rsidRPr="00772765" w:rsidRDefault="00B4313B" w:rsidP="00B4313B">
      <w:pPr>
        <w:ind w:left="1080"/>
        <w:rPr>
          <w:i w:val="0"/>
          <w:sz w:val="22"/>
          <w:szCs w:val="22"/>
          <w:u w:val="single"/>
        </w:rPr>
      </w:pPr>
    </w:p>
    <w:p w14:paraId="64812665" w14:textId="77777777" w:rsidR="00B4313B" w:rsidRPr="00772765"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72765" w14:paraId="529D2D08" w14:textId="77777777" w:rsidTr="00A460E4">
        <w:tc>
          <w:tcPr>
            <w:tcW w:w="1316" w:type="dxa"/>
          </w:tcPr>
          <w:p w14:paraId="49AACF40" w14:textId="77777777" w:rsidR="00B4313B" w:rsidRPr="00772765" w:rsidRDefault="00B4313B" w:rsidP="00A460E4">
            <w:pPr>
              <w:rPr>
                <w:i w:val="0"/>
                <w:sz w:val="22"/>
                <w:szCs w:val="22"/>
              </w:rPr>
            </w:pPr>
            <w:r w:rsidRPr="00772765">
              <w:rPr>
                <w:i w:val="0"/>
                <w:sz w:val="22"/>
                <w:szCs w:val="22"/>
              </w:rPr>
              <w:t>da je bil</w:t>
            </w:r>
          </w:p>
        </w:tc>
        <w:tc>
          <w:tcPr>
            <w:tcW w:w="6250" w:type="dxa"/>
            <w:gridSpan w:val="3"/>
            <w:tcBorders>
              <w:bottom w:val="single" w:sz="4" w:space="0" w:color="auto"/>
            </w:tcBorders>
          </w:tcPr>
          <w:p w14:paraId="38DDACEE" w14:textId="77777777" w:rsidR="00B4313B" w:rsidRPr="00772765" w:rsidRDefault="00B4313B" w:rsidP="00A460E4">
            <w:pPr>
              <w:rPr>
                <w:i w:val="0"/>
                <w:sz w:val="22"/>
                <w:szCs w:val="22"/>
              </w:rPr>
            </w:pPr>
          </w:p>
        </w:tc>
        <w:tc>
          <w:tcPr>
            <w:tcW w:w="1339" w:type="dxa"/>
            <w:vAlign w:val="center"/>
          </w:tcPr>
          <w:p w14:paraId="2B4008C5" w14:textId="77777777" w:rsidR="00B4313B" w:rsidRPr="00772765" w:rsidRDefault="00B4313B" w:rsidP="00A460E4">
            <w:pPr>
              <w:rPr>
                <w:i w:val="0"/>
                <w:sz w:val="16"/>
                <w:szCs w:val="16"/>
              </w:rPr>
            </w:pPr>
            <w:r w:rsidRPr="00772765">
              <w:rPr>
                <w:i w:val="0"/>
                <w:sz w:val="16"/>
                <w:szCs w:val="16"/>
              </w:rPr>
              <w:t>(ime in priimek)</w:t>
            </w:r>
          </w:p>
        </w:tc>
      </w:tr>
      <w:tr w:rsidR="00B4313B" w:rsidRPr="00772765" w14:paraId="04D29956" w14:textId="77777777" w:rsidTr="00A460E4">
        <w:tc>
          <w:tcPr>
            <w:tcW w:w="4466" w:type="dxa"/>
            <w:gridSpan w:val="3"/>
          </w:tcPr>
          <w:p w14:paraId="72D55FF9" w14:textId="77777777" w:rsidR="00B4313B" w:rsidRPr="00772765" w:rsidRDefault="00B4313B" w:rsidP="00A460E4">
            <w:pPr>
              <w:rPr>
                <w:i w:val="0"/>
                <w:sz w:val="16"/>
                <w:szCs w:val="16"/>
              </w:rPr>
            </w:pPr>
          </w:p>
        </w:tc>
        <w:tc>
          <w:tcPr>
            <w:tcW w:w="4439" w:type="dxa"/>
            <w:gridSpan w:val="2"/>
          </w:tcPr>
          <w:p w14:paraId="7ECFCC03" w14:textId="77777777" w:rsidR="00B4313B" w:rsidRPr="00772765" w:rsidRDefault="00B4313B" w:rsidP="00A460E4">
            <w:pPr>
              <w:rPr>
                <w:i w:val="0"/>
                <w:sz w:val="16"/>
                <w:szCs w:val="16"/>
              </w:rPr>
            </w:pPr>
          </w:p>
        </w:tc>
      </w:tr>
      <w:tr w:rsidR="00B4313B" w:rsidRPr="00772765" w14:paraId="2BC4BAFB" w14:textId="77777777" w:rsidTr="00A460E4">
        <w:tc>
          <w:tcPr>
            <w:tcW w:w="8905" w:type="dxa"/>
            <w:gridSpan w:val="5"/>
          </w:tcPr>
          <w:p w14:paraId="1E5130AA" w14:textId="77777777" w:rsidR="00B4313B" w:rsidRPr="00772765" w:rsidRDefault="00DC1AE9" w:rsidP="00EB56CD">
            <w:pPr>
              <w:numPr>
                <w:ilvl w:val="0"/>
                <w:numId w:val="18"/>
              </w:numPr>
              <w:rPr>
                <w:i w:val="0"/>
                <w:sz w:val="22"/>
                <w:szCs w:val="22"/>
              </w:rPr>
            </w:pPr>
            <w:r w:rsidRPr="00772765">
              <w:rPr>
                <w:i w:val="0"/>
                <w:sz w:val="22"/>
                <w:szCs w:val="22"/>
              </w:rPr>
              <w:t xml:space="preserve">vodja </w:t>
            </w:r>
            <w:r w:rsidR="00F70C81" w:rsidRPr="00772765">
              <w:rPr>
                <w:i w:val="0"/>
                <w:sz w:val="22"/>
                <w:szCs w:val="22"/>
              </w:rPr>
              <w:t>gradnje</w:t>
            </w:r>
            <w:r w:rsidR="00D06BFE" w:rsidRPr="00772765">
              <w:rPr>
                <w:i w:val="0"/>
                <w:sz w:val="22"/>
                <w:szCs w:val="22"/>
              </w:rPr>
              <w:t xml:space="preserve"> </w:t>
            </w:r>
          </w:p>
        </w:tc>
      </w:tr>
      <w:tr w:rsidR="00B4313B" w:rsidRPr="00772765" w14:paraId="5A3F8393" w14:textId="77777777" w:rsidTr="00A460E4">
        <w:tc>
          <w:tcPr>
            <w:tcW w:w="8905" w:type="dxa"/>
            <w:gridSpan w:val="5"/>
          </w:tcPr>
          <w:p w14:paraId="35460521" w14:textId="77777777" w:rsidR="00B4313B" w:rsidRPr="00772765" w:rsidRDefault="00B4313B" w:rsidP="00A460E4">
            <w:pPr>
              <w:rPr>
                <w:i w:val="0"/>
                <w:sz w:val="22"/>
                <w:szCs w:val="22"/>
              </w:rPr>
            </w:pPr>
          </w:p>
        </w:tc>
      </w:tr>
      <w:tr w:rsidR="00B4313B" w:rsidRPr="00772765" w14:paraId="27375769" w14:textId="77777777" w:rsidTr="00A460E4">
        <w:tc>
          <w:tcPr>
            <w:tcW w:w="2322" w:type="dxa"/>
            <w:gridSpan w:val="2"/>
          </w:tcPr>
          <w:p w14:paraId="51A78E45" w14:textId="77777777" w:rsidR="00B4313B" w:rsidRPr="00772765" w:rsidRDefault="00B4313B" w:rsidP="00A460E4">
            <w:pPr>
              <w:rPr>
                <w:i w:val="0"/>
                <w:sz w:val="22"/>
                <w:szCs w:val="22"/>
              </w:rPr>
            </w:pPr>
            <w:r w:rsidRPr="00772765">
              <w:rPr>
                <w:i w:val="0"/>
                <w:sz w:val="22"/>
                <w:szCs w:val="22"/>
              </w:rPr>
              <w:t>pri referenčnem poslu:</w:t>
            </w:r>
          </w:p>
        </w:tc>
        <w:tc>
          <w:tcPr>
            <w:tcW w:w="6583" w:type="dxa"/>
            <w:gridSpan w:val="3"/>
            <w:tcBorders>
              <w:bottom w:val="single" w:sz="4" w:space="0" w:color="auto"/>
            </w:tcBorders>
          </w:tcPr>
          <w:p w14:paraId="2409CE2D" w14:textId="77777777" w:rsidR="00B4313B" w:rsidRPr="00772765" w:rsidRDefault="00B4313B" w:rsidP="00A460E4">
            <w:pPr>
              <w:rPr>
                <w:i w:val="0"/>
                <w:sz w:val="16"/>
                <w:szCs w:val="16"/>
              </w:rPr>
            </w:pPr>
          </w:p>
        </w:tc>
      </w:tr>
    </w:tbl>
    <w:p w14:paraId="1121206D" w14:textId="77777777" w:rsidR="00B4313B" w:rsidRPr="00772765"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772765" w14:paraId="70EAD3B5" w14:textId="77777777" w:rsidTr="00A460E4">
        <w:tc>
          <w:tcPr>
            <w:tcW w:w="4307" w:type="dxa"/>
            <w:gridSpan w:val="3"/>
          </w:tcPr>
          <w:p w14:paraId="3EE5C1CD" w14:textId="77777777" w:rsidR="00B4313B" w:rsidRPr="00772765" w:rsidRDefault="00B4313B" w:rsidP="00A460E4">
            <w:pPr>
              <w:rPr>
                <w:i w:val="0"/>
                <w:sz w:val="22"/>
                <w:szCs w:val="22"/>
              </w:rPr>
            </w:pPr>
            <w:r w:rsidRPr="00772765">
              <w:rPr>
                <w:i w:val="0"/>
                <w:sz w:val="22"/>
                <w:szCs w:val="22"/>
              </w:rPr>
              <w:t>Vrednost GOI del objekta v EUR brez DDV:</w:t>
            </w:r>
          </w:p>
        </w:tc>
        <w:tc>
          <w:tcPr>
            <w:tcW w:w="4536" w:type="dxa"/>
            <w:gridSpan w:val="2"/>
            <w:tcBorders>
              <w:bottom w:val="single" w:sz="4" w:space="0" w:color="auto"/>
            </w:tcBorders>
          </w:tcPr>
          <w:p w14:paraId="0F48A4E6" w14:textId="77777777" w:rsidR="00B4313B" w:rsidRPr="00772765" w:rsidRDefault="00B4313B" w:rsidP="00A460E4">
            <w:pPr>
              <w:rPr>
                <w:i w:val="0"/>
                <w:sz w:val="22"/>
                <w:szCs w:val="22"/>
              </w:rPr>
            </w:pPr>
          </w:p>
        </w:tc>
      </w:tr>
      <w:tr w:rsidR="00B4313B" w:rsidRPr="00772765" w14:paraId="51E56E89" w14:textId="77777777" w:rsidTr="00A460E4">
        <w:tc>
          <w:tcPr>
            <w:tcW w:w="2322" w:type="dxa"/>
            <w:gridSpan w:val="2"/>
          </w:tcPr>
          <w:p w14:paraId="7BC8C3E1" w14:textId="77777777" w:rsidR="00B4313B" w:rsidRPr="00772765" w:rsidRDefault="00B4313B" w:rsidP="00A460E4">
            <w:pPr>
              <w:rPr>
                <w:i w:val="0"/>
                <w:sz w:val="10"/>
                <w:szCs w:val="10"/>
              </w:rPr>
            </w:pPr>
          </w:p>
        </w:tc>
        <w:tc>
          <w:tcPr>
            <w:tcW w:w="6521" w:type="dxa"/>
            <w:gridSpan w:val="3"/>
          </w:tcPr>
          <w:p w14:paraId="600F9C20" w14:textId="77777777" w:rsidR="00B4313B" w:rsidRPr="00772765" w:rsidRDefault="00B4313B" w:rsidP="00A460E4">
            <w:pPr>
              <w:rPr>
                <w:i w:val="0"/>
                <w:sz w:val="10"/>
                <w:szCs w:val="10"/>
              </w:rPr>
            </w:pPr>
          </w:p>
        </w:tc>
      </w:tr>
      <w:tr w:rsidR="00B4313B" w:rsidRPr="00772765" w14:paraId="500B5999" w14:textId="77777777" w:rsidTr="00A460E4">
        <w:tc>
          <w:tcPr>
            <w:tcW w:w="2322" w:type="dxa"/>
            <w:gridSpan w:val="2"/>
          </w:tcPr>
          <w:p w14:paraId="69CE61B9" w14:textId="77777777" w:rsidR="00B4313B" w:rsidRPr="00772765" w:rsidRDefault="00B4313B" w:rsidP="00A460E4">
            <w:pPr>
              <w:rPr>
                <w:i w:val="0"/>
                <w:sz w:val="22"/>
                <w:szCs w:val="22"/>
              </w:rPr>
            </w:pPr>
            <w:r w:rsidRPr="00772765">
              <w:rPr>
                <w:i w:val="0"/>
                <w:sz w:val="22"/>
                <w:szCs w:val="22"/>
              </w:rPr>
              <w:t>Datum začetka posla:</w:t>
            </w:r>
          </w:p>
        </w:tc>
        <w:tc>
          <w:tcPr>
            <w:tcW w:w="6521" w:type="dxa"/>
            <w:gridSpan w:val="3"/>
            <w:tcBorders>
              <w:bottom w:val="single" w:sz="4" w:space="0" w:color="auto"/>
            </w:tcBorders>
          </w:tcPr>
          <w:p w14:paraId="2D87DBE3" w14:textId="77777777" w:rsidR="00B4313B" w:rsidRPr="00772765" w:rsidRDefault="00B4313B" w:rsidP="00A460E4">
            <w:pPr>
              <w:rPr>
                <w:i w:val="0"/>
                <w:sz w:val="22"/>
                <w:szCs w:val="22"/>
              </w:rPr>
            </w:pPr>
          </w:p>
        </w:tc>
      </w:tr>
      <w:tr w:rsidR="00B4313B" w:rsidRPr="00772765" w14:paraId="2FAEE8CC" w14:textId="77777777" w:rsidTr="00A460E4">
        <w:tc>
          <w:tcPr>
            <w:tcW w:w="2322" w:type="dxa"/>
            <w:gridSpan w:val="2"/>
          </w:tcPr>
          <w:p w14:paraId="5E791D05" w14:textId="77777777" w:rsidR="00B4313B" w:rsidRPr="00772765" w:rsidRDefault="00B4313B" w:rsidP="00A460E4">
            <w:pPr>
              <w:rPr>
                <w:i w:val="0"/>
                <w:sz w:val="16"/>
                <w:szCs w:val="16"/>
              </w:rPr>
            </w:pPr>
          </w:p>
        </w:tc>
        <w:tc>
          <w:tcPr>
            <w:tcW w:w="6521" w:type="dxa"/>
            <w:gridSpan w:val="3"/>
          </w:tcPr>
          <w:p w14:paraId="675B2BDF" w14:textId="77777777" w:rsidR="00B4313B" w:rsidRPr="00772765" w:rsidRDefault="00B4313B" w:rsidP="00A460E4">
            <w:pPr>
              <w:rPr>
                <w:i w:val="0"/>
                <w:sz w:val="16"/>
                <w:szCs w:val="16"/>
              </w:rPr>
            </w:pPr>
          </w:p>
        </w:tc>
      </w:tr>
      <w:tr w:rsidR="00B4313B" w:rsidRPr="00772765" w14:paraId="44F4AC3E" w14:textId="77777777" w:rsidTr="00A460E4">
        <w:tc>
          <w:tcPr>
            <w:tcW w:w="2322" w:type="dxa"/>
            <w:gridSpan w:val="2"/>
          </w:tcPr>
          <w:p w14:paraId="6425AB54" w14:textId="77777777" w:rsidR="00B4313B" w:rsidRPr="00772765" w:rsidRDefault="00B4313B" w:rsidP="00A460E4">
            <w:pPr>
              <w:rPr>
                <w:i w:val="0"/>
                <w:sz w:val="22"/>
                <w:szCs w:val="22"/>
              </w:rPr>
            </w:pPr>
            <w:r w:rsidRPr="00772765">
              <w:rPr>
                <w:i w:val="0"/>
                <w:sz w:val="22"/>
                <w:szCs w:val="22"/>
              </w:rPr>
              <w:t>Datum končanja posla:</w:t>
            </w:r>
          </w:p>
        </w:tc>
        <w:tc>
          <w:tcPr>
            <w:tcW w:w="6521" w:type="dxa"/>
            <w:gridSpan w:val="3"/>
            <w:tcBorders>
              <w:bottom w:val="single" w:sz="4" w:space="0" w:color="auto"/>
            </w:tcBorders>
          </w:tcPr>
          <w:p w14:paraId="142AB1D3" w14:textId="77777777" w:rsidR="00B4313B" w:rsidRPr="00772765" w:rsidRDefault="00B4313B" w:rsidP="00A460E4">
            <w:pPr>
              <w:rPr>
                <w:i w:val="0"/>
                <w:sz w:val="22"/>
                <w:szCs w:val="22"/>
              </w:rPr>
            </w:pPr>
          </w:p>
        </w:tc>
      </w:tr>
      <w:tr w:rsidR="00B4313B" w:rsidRPr="00772765" w14:paraId="40A3F2BB" w14:textId="77777777" w:rsidTr="00A460E4">
        <w:tc>
          <w:tcPr>
            <w:tcW w:w="2322" w:type="dxa"/>
            <w:gridSpan w:val="2"/>
          </w:tcPr>
          <w:p w14:paraId="79809006" w14:textId="77777777" w:rsidR="00B4313B" w:rsidRPr="00772765" w:rsidRDefault="00B4313B" w:rsidP="00A460E4">
            <w:pPr>
              <w:rPr>
                <w:i w:val="0"/>
                <w:sz w:val="16"/>
                <w:szCs w:val="16"/>
              </w:rPr>
            </w:pPr>
          </w:p>
        </w:tc>
        <w:tc>
          <w:tcPr>
            <w:tcW w:w="6521" w:type="dxa"/>
            <w:gridSpan w:val="3"/>
            <w:tcBorders>
              <w:top w:val="single" w:sz="4" w:space="0" w:color="auto"/>
            </w:tcBorders>
          </w:tcPr>
          <w:p w14:paraId="54223DA6" w14:textId="77777777" w:rsidR="00B4313B" w:rsidRPr="00772765" w:rsidRDefault="00B4313B" w:rsidP="00A460E4">
            <w:pPr>
              <w:rPr>
                <w:i w:val="0"/>
                <w:sz w:val="16"/>
                <w:szCs w:val="16"/>
              </w:rPr>
            </w:pPr>
          </w:p>
        </w:tc>
      </w:tr>
      <w:tr w:rsidR="00B4313B" w:rsidRPr="00772765" w14:paraId="28567F87" w14:textId="77777777" w:rsidTr="00A460E4">
        <w:tc>
          <w:tcPr>
            <w:tcW w:w="2181" w:type="dxa"/>
          </w:tcPr>
          <w:p w14:paraId="6CA3B936" w14:textId="77777777" w:rsidR="00B4313B" w:rsidRPr="00772765" w:rsidRDefault="00B4313B" w:rsidP="00A460E4">
            <w:pPr>
              <w:rPr>
                <w:i w:val="0"/>
                <w:sz w:val="22"/>
                <w:szCs w:val="22"/>
              </w:rPr>
            </w:pPr>
            <w:r w:rsidRPr="00772765">
              <w:rPr>
                <w:i w:val="0"/>
                <w:sz w:val="22"/>
                <w:szCs w:val="22"/>
              </w:rPr>
              <w:t>Klasifikacija objekta:</w:t>
            </w:r>
          </w:p>
          <w:p w14:paraId="60053F2E" w14:textId="77777777" w:rsidR="00B4313B" w:rsidRPr="00772765" w:rsidRDefault="00B4313B" w:rsidP="00A460E4">
            <w:pPr>
              <w:rPr>
                <w:i w:val="0"/>
                <w:sz w:val="22"/>
                <w:szCs w:val="22"/>
              </w:rPr>
            </w:pPr>
            <w:r w:rsidRPr="00772765">
              <w:rPr>
                <w:sz w:val="18"/>
                <w:szCs w:val="18"/>
              </w:rPr>
              <w:t>(navede se številka)</w:t>
            </w:r>
          </w:p>
        </w:tc>
        <w:tc>
          <w:tcPr>
            <w:tcW w:w="6662" w:type="dxa"/>
            <w:gridSpan w:val="4"/>
            <w:tcBorders>
              <w:bottom w:val="single" w:sz="4" w:space="0" w:color="auto"/>
            </w:tcBorders>
          </w:tcPr>
          <w:p w14:paraId="4455BD93" w14:textId="77777777" w:rsidR="00B4313B" w:rsidRPr="00772765" w:rsidRDefault="00B4313B" w:rsidP="00A460E4">
            <w:pPr>
              <w:rPr>
                <w:i w:val="0"/>
                <w:sz w:val="22"/>
                <w:szCs w:val="22"/>
              </w:rPr>
            </w:pPr>
          </w:p>
        </w:tc>
      </w:tr>
      <w:tr w:rsidR="00B4313B" w:rsidRPr="00772765" w14:paraId="3D5791D1" w14:textId="77777777" w:rsidTr="00A460E4">
        <w:tc>
          <w:tcPr>
            <w:tcW w:w="4874" w:type="dxa"/>
            <w:gridSpan w:val="4"/>
          </w:tcPr>
          <w:p w14:paraId="196730B1" w14:textId="77777777" w:rsidR="00B4313B" w:rsidRPr="00772765" w:rsidRDefault="00B4313B" w:rsidP="00A460E4">
            <w:pPr>
              <w:rPr>
                <w:i w:val="0"/>
                <w:sz w:val="22"/>
                <w:szCs w:val="22"/>
              </w:rPr>
            </w:pPr>
            <w:r w:rsidRPr="00772765">
              <w:rPr>
                <w:i w:val="0"/>
                <w:sz w:val="22"/>
                <w:szCs w:val="22"/>
              </w:rPr>
              <w:t>Datum, številka in izdajatelj uporabnega dovoljenja:</w:t>
            </w:r>
          </w:p>
        </w:tc>
        <w:tc>
          <w:tcPr>
            <w:tcW w:w="3969" w:type="dxa"/>
            <w:tcBorders>
              <w:bottom w:val="single" w:sz="4" w:space="0" w:color="auto"/>
            </w:tcBorders>
          </w:tcPr>
          <w:p w14:paraId="26C3B731" w14:textId="77777777" w:rsidR="00B4313B" w:rsidRPr="00772765" w:rsidRDefault="00B4313B" w:rsidP="00A460E4">
            <w:pPr>
              <w:rPr>
                <w:i w:val="0"/>
                <w:sz w:val="22"/>
                <w:szCs w:val="22"/>
              </w:rPr>
            </w:pPr>
          </w:p>
        </w:tc>
      </w:tr>
    </w:tbl>
    <w:p w14:paraId="6381CF8C" w14:textId="77777777" w:rsidR="00502857" w:rsidRPr="00772765" w:rsidRDefault="00502857" w:rsidP="00B4313B">
      <w:pPr>
        <w:ind w:left="1080"/>
        <w:jc w:val="both"/>
        <w:rPr>
          <w:i w:val="0"/>
          <w:sz w:val="22"/>
          <w:szCs w:val="22"/>
        </w:rPr>
      </w:pPr>
    </w:p>
    <w:p w14:paraId="060418C9" w14:textId="77777777" w:rsidR="00B4313B" w:rsidRPr="00772765" w:rsidRDefault="00B4313B" w:rsidP="00B4313B">
      <w:pPr>
        <w:ind w:left="1080"/>
        <w:jc w:val="both"/>
        <w:rPr>
          <w:i w:val="0"/>
          <w:sz w:val="22"/>
          <w:szCs w:val="22"/>
        </w:rPr>
      </w:pPr>
      <w:r w:rsidRPr="00772765">
        <w:rPr>
          <w:i w:val="0"/>
          <w:sz w:val="22"/>
          <w:szCs w:val="22"/>
        </w:rPr>
        <w:t>Dela so bila opravljena po predpisih stroke, pravočasno, kvalitetno in v skladu z določili pogodbe.</w:t>
      </w:r>
    </w:p>
    <w:p w14:paraId="66379236" w14:textId="77777777" w:rsidR="00B4313B" w:rsidRPr="00772765" w:rsidRDefault="00B4313B" w:rsidP="00B4313B">
      <w:pPr>
        <w:ind w:left="1080"/>
        <w:rPr>
          <w:i w:val="0"/>
          <w:sz w:val="16"/>
          <w:szCs w:val="16"/>
        </w:rPr>
      </w:pPr>
    </w:p>
    <w:p w14:paraId="7CF10E7C" w14:textId="77777777" w:rsidR="00B4313B" w:rsidRPr="00772765" w:rsidRDefault="00B4313B" w:rsidP="00B4313B">
      <w:pPr>
        <w:ind w:left="1080"/>
        <w:rPr>
          <w:i w:val="0"/>
          <w:sz w:val="22"/>
          <w:szCs w:val="22"/>
        </w:rPr>
      </w:pPr>
      <w:r w:rsidRPr="00772765">
        <w:rPr>
          <w:i w:val="0"/>
          <w:sz w:val="22"/>
          <w:szCs w:val="22"/>
        </w:rPr>
        <w:t>Naziv in naslov naročnika:  ...…………….....................................................…………................................................…........</w:t>
      </w:r>
    </w:p>
    <w:p w14:paraId="46C5A854" w14:textId="77777777" w:rsidR="00B4313B" w:rsidRPr="00772765" w:rsidRDefault="00B4313B" w:rsidP="00B4313B">
      <w:pPr>
        <w:ind w:left="1080"/>
        <w:rPr>
          <w:i w:val="0"/>
          <w:sz w:val="22"/>
          <w:szCs w:val="22"/>
        </w:rPr>
      </w:pPr>
      <w:r w:rsidRPr="00772765">
        <w:rPr>
          <w:i w:val="0"/>
          <w:sz w:val="22"/>
          <w:szCs w:val="22"/>
        </w:rPr>
        <w:t>...........…………....................................................................................................…………........</w:t>
      </w:r>
    </w:p>
    <w:p w14:paraId="27D76CF8" w14:textId="77777777" w:rsidR="00B4313B" w:rsidRPr="00772765" w:rsidRDefault="00B4313B" w:rsidP="00B4313B">
      <w:pPr>
        <w:ind w:left="1080"/>
        <w:rPr>
          <w:i w:val="0"/>
          <w:sz w:val="16"/>
          <w:szCs w:val="16"/>
        </w:rPr>
      </w:pPr>
    </w:p>
    <w:p w14:paraId="0E7C2064" w14:textId="77777777" w:rsidR="00B4313B" w:rsidRPr="00772765" w:rsidRDefault="00B4313B" w:rsidP="00B4313B">
      <w:pPr>
        <w:ind w:left="1080"/>
        <w:rPr>
          <w:i w:val="0"/>
          <w:sz w:val="22"/>
          <w:szCs w:val="22"/>
        </w:rPr>
      </w:pPr>
      <w:r w:rsidRPr="00772765">
        <w:rPr>
          <w:i w:val="0"/>
          <w:sz w:val="22"/>
          <w:szCs w:val="22"/>
        </w:rPr>
        <w:t xml:space="preserve">Kontaktna oseba naročnika in telefonska številka: </w:t>
      </w:r>
    </w:p>
    <w:p w14:paraId="4AF35BF1" w14:textId="77777777" w:rsidR="00B4313B" w:rsidRPr="00772765" w:rsidRDefault="00B4313B" w:rsidP="00B4313B">
      <w:pPr>
        <w:ind w:left="1080"/>
        <w:rPr>
          <w:i w:val="0"/>
          <w:sz w:val="22"/>
          <w:szCs w:val="22"/>
        </w:rPr>
      </w:pPr>
      <w:r w:rsidRPr="00772765">
        <w:rPr>
          <w:i w:val="0"/>
          <w:sz w:val="22"/>
          <w:szCs w:val="22"/>
        </w:rPr>
        <w:t>…………………………….…………………………………………………...………………</w:t>
      </w:r>
    </w:p>
    <w:p w14:paraId="751B0E8E" w14:textId="77777777" w:rsidR="00B4313B" w:rsidRPr="00772765" w:rsidRDefault="00B4313B" w:rsidP="00B4313B">
      <w:pPr>
        <w:ind w:left="1080"/>
        <w:rPr>
          <w:i w:val="0"/>
          <w:sz w:val="22"/>
          <w:szCs w:val="22"/>
        </w:rPr>
      </w:pPr>
    </w:p>
    <w:p w14:paraId="2A0A4DE8" w14:textId="77777777" w:rsidR="00B4313B" w:rsidRPr="00772765" w:rsidRDefault="00B4313B" w:rsidP="00B4313B">
      <w:pPr>
        <w:ind w:left="1080"/>
        <w:jc w:val="both"/>
        <w:rPr>
          <w:i w:val="0"/>
          <w:sz w:val="22"/>
          <w:szCs w:val="22"/>
        </w:rPr>
      </w:pPr>
      <w:r w:rsidRPr="00772765">
        <w:rPr>
          <w:i w:val="0"/>
          <w:sz w:val="22"/>
          <w:szCs w:val="22"/>
        </w:rPr>
        <w:t>To potrdilo se izdaja na zahtevo zgoraj navedenega gospodarskega subjekta in se bo uporabilo samo za potrjevanje referenc na javnem razpisu za zgoraj navedeno javno naročilo pri Mestni občini Ljubljana.</w:t>
      </w:r>
    </w:p>
    <w:p w14:paraId="685B7B8B" w14:textId="77777777" w:rsidR="00B4313B" w:rsidRPr="00772765" w:rsidRDefault="00B4313B" w:rsidP="00B4313B">
      <w:pPr>
        <w:ind w:left="1080"/>
        <w:rPr>
          <w:i w:val="0"/>
          <w:sz w:val="22"/>
          <w:szCs w:val="22"/>
        </w:rPr>
      </w:pPr>
    </w:p>
    <w:p w14:paraId="189F8187" w14:textId="77777777" w:rsidR="00B4313B" w:rsidRPr="00772765" w:rsidRDefault="00B4313B" w:rsidP="00B4313B">
      <w:pPr>
        <w:ind w:left="1080"/>
        <w:rPr>
          <w:i w:val="0"/>
          <w:sz w:val="22"/>
          <w:szCs w:val="22"/>
        </w:rPr>
      </w:pPr>
    </w:p>
    <w:p w14:paraId="3A38DF73" w14:textId="77777777" w:rsidR="00B4313B" w:rsidRPr="00772765" w:rsidRDefault="00B4313B" w:rsidP="00B4313B">
      <w:pPr>
        <w:ind w:left="1080"/>
        <w:rPr>
          <w:i w:val="0"/>
          <w:sz w:val="22"/>
          <w:szCs w:val="22"/>
        </w:rPr>
      </w:pPr>
      <w:r w:rsidRPr="00772765">
        <w:rPr>
          <w:i w:val="0"/>
          <w:sz w:val="22"/>
          <w:szCs w:val="22"/>
        </w:rPr>
        <w:t>Kraj:.............................</w:t>
      </w:r>
    </w:p>
    <w:p w14:paraId="32E11C97" w14:textId="77777777" w:rsidR="00B4313B" w:rsidRPr="00772765" w:rsidRDefault="00B4313B" w:rsidP="00B4313B">
      <w:pPr>
        <w:ind w:left="1080"/>
        <w:rPr>
          <w:i w:val="0"/>
          <w:sz w:val="22"/>
          <w:szCs w:val="22"/>
        </w:rPr>
      </w:pPr>
    </w:p>
    <w:p w14:paraId="01129038" w14:textId="77777777" w:rsidR="00B4313B" w:rsidRPr="00772765" w:rsidRDefault="00B4313B" w:rsidP="00B4313B">
      <w:pPr>
        <w:ind w:left="1080"/>
        <w:rPr>
          <w:i w:val="0"/>
          <w:sz w:val="22"/>
          <w:szCs w:val="22"/>
        </w:rPr>
      </w:pPr>
      <w:r w:rsidRPr="00772765">
        <w:rPr>
          <w:i w:val="0"/>
          <w:sz w:val="22"/>
          <w:szCs w:val="22"/>
        </w:rPr>
        <w:t>Datum:.........................</w:t>
      </w:r>
      <w:r w:rsidRPr="00772765">
        <w:rPr>
          <w:i w:val="0"/>
          <w:sz w:val="22"/>
          <w:szCs w:val="22"/>
        </w:rPr>
        <w:tab/>
        <w:t xml:space="preserve">   </w:t>
      </w:r>
      <w:r w:rsidRPr="00772765">
        <w:rPr>
          <w:i w:val="0"/>
          <w:sz w:val="22"/>
          <w:szCs w:val="22"/>
        </w:rPr>
        <w:tab/>
      </w:r>
      <w:r w:rsidRPr="00772765">
        <w:rPr>
          <w:i w:val="0"/>
          <w:sz w:val="22"/>
          <w:szCs w:val="22"/>
        </w:rPr>
        <w:tab/>
      </w:r>
      <w:r w:rsidRPr="00772765">
        <w:rPr>
          <w:i w:val="0"/>
          <w:sz w:val="22"/>
          <w:szCs w:val="22"/>
        </w:rPr>
        <w:tab/>
        <w:t xml:space="preserve">   Podpis odgovorne osebe naročnika:</w:t>
      </w:r>
    </w:p>
    <w:p w14:paraId="40337322" w14:textId="77777777" w:rsidR="00B4313B" w:rsidRPr="00772765" w:rsidRDefault="00B4313B" w:rsidP="00B4313B">
      <w:pPr>
        <w:ind w:left="1080"/>
        <w:rPr>
          <w:b/>
          <w:i w:val="0"/>
          <w:sz w:val="22"/>
          <w:szCs w:val="22"/>
        </w:rPr>
      </w:pPr>
      <w:r w:rsidRPr="00772765">
        <w:rPr>
          <w:i w:val="0"/>
          <w:sz w:val="22"/>
          <w:szCs w:val="22"/>
        </w:rPr>
        <w:tab/>
      </w:r>
      <w:r w:rsidRPr="00772765">
        <w:rPr>
          <w:b/>
          <w:i w:val="0"/>
          <w:sz w:val="22"/>
          <w:szCs w:val="22"/>
        </w:rPr>
        <w:t xml:space="preserve">                                                                               </w:t>
      </w:r>
    </w:p>
    <w:p w14:paraId="10D4C170" w14:textId="77777777" w:rsidR="00B4313B" w:rsidRDefault="00686662" w:rsidP="00686662">
      <w:pPr>
        <w:pStyle w:val="Glava"/>
        <w:tabs>
          <w:tab w:val="clear" w:pos="4536"/>
          <w:tab w:val="clear" w:pos="9072"/>
        </w:tabs>
        <w:ind w:firstLine="708"/>
        <w:jc w:val="center"/>
        <w:rPr>
          <w:b/>
          <w:i w:val="0"/>
          <w:sz w:val="22"/>
          <w:szCs w:val="22"/>
        </w:rPr>
      </w:pPr>
      <w:r w:rsidRPr="00772765">
        <w:rPr>
          <w:i w:val="0"/>
          <w:sz w:val="22"/>
          <w:szCs w:val="22"/>
        </w:rPr>
        <w:t xml:space="preserve">                                                                        </w:t>
      </w:r>
      <w:r w:rsidR="00B4313B" w:rsidRPr="00772765">
        <w:rPr>
          <w:i w:val="0"/>
          <w:sz w:val="22"/>
          <w:szCs w:val="22"/>
        </w:rPr>
        <w:t xml:space="preserve"> .........................................................</w:t>
      </w:r>
    </w:p>
    <w:p w14:paraId="4D0D9BB6" w14:textId="77777777" w:rsidR="00B4313B" w:rsidRDefault="00B4313B" w:rsidP="00DB3553">
      <w:pPr>
        <w:pStyle w:val="Glava"/>
        <w:tabs>
          <w:tab w:val="clear" w:pos="4536"/>
          <w:tab w:val="clear" w:pos="9072"/>
        </w:tabs>
        <w:jc w:val="right"/>
        <w:rPr>
          <w:b/>
          <w:i w:val="0"/>
          <w:sz w:val="22"/>
          <w:szCs w:val="22"/>
        </w:rPr>
      </w:pPr>
    </w:p>
    <w:p w14:paraId="1E1B6D89" w14:textId="77777777" w:rsidR="00B4313B" w:rsidRDefault="00B4313B" w:rsidP="00DB3553">
      <w:pPr>
        <w:pStyle w:val="Glava"/>
        <w:tabs>
          <w:tab w:val="clear" w:pos="4536"/>
          <w:tab w:val="clear" w:pos="9072"/>
        </w:tabs>
        <w:jc w:val="right"/>
        <w:rPr>
          <w:b/>
          <w:i w:val="0"/>
          <w:sz w:val="22"/>
          <w:szCs w:val="22"/>
        </w:rPr>
      </w:pPr>
    </w:p>
    <w:p w14:paraId="1D45E123" w14:textId="77777777" w:rsidR="00B4313B" w:rsidRDefault="00B4313B" w:rsidP="00DB3553">
      <w:pPr>
        <w:pStyle w:val="Glava"/>
        <w:tabs>
          <w:tab w:val="clear" w:pos="4536"/>
          <w:tab w:val="clear" w:pos="9072"/>
        </w:tabs>
        <w:jc w:val="right"/>
        <w:rPr>
          <w:b/>
          <w:i w:val="0"/>
          <w:sz w:val="22"/>
          <w:szCs w:val="22"/>
        </w:rPr>
      </w:pPr>
    </w:p>
    <w:p w14:paraId="1CDAB051" w14:textId="77777777" w:rsidR="00B4313B" w:rsidRDefault="00B4313B" w:rsidP="00DB3553">
      <w:pPr>
        <w:pStyle w:val="Glava"/>
        <w:tabs>
          <w:tab w:val="clear" w:pos="4536"/>
          <w:tab w:val="clear" w:pos="9072"/>
        </w:tabs>
        <w:jc w:val="right"/>
        <w:rPr>
          <w:b/>
          <w:i w:val="0"/>
          <w:sz w:val="22"/>
          <w:szCs w:val="22"/>
        </w:rPr>
      </w:pPr>
    </w:p>
    <w:p w14:paraId="0CAADA89" w14:textId="77777777" w:rsidR="00B4313B" w:rsidRDefault="00B4313B" w:rsidP="00DB3553">
      <w:pPr>
        <w:pStyle w:val="Glava"/>
        <w:tabs>
          <w:tab w:val="clear" w:pos="4536"/>
          <w:tab w:val="clear" w:pos="9072"/>
        </w:tabs>
        <w:jc w:val="right"/>
        <w:rPr>
          <w:b/>
          <w:i w:val="0"/>
          <w:sz w:val="22"/>
          <w:szCs w:val="22"/>
        </w:rPr>
      </w:pPr>
    </w:p>
    <w:p w14:paraId="118E7BB6" w14:textId="77777777" w:rsidR="00B4313B" w:rsidRDefault="00B4313B" w:rsidP="00DB3553">
      <w:pPr>
        <w:pStyle w:val="Glava"/>
        <w:tabs>
          <w:tab w:val="clear" w:pos="4536"/>
          <w:tab w:val="clear" w:pos="9072"/>
        </w:tabs>
        <w:jc w:val="right"/>
        <w:rPr>
          <w:b/>
          <w:i w:val="0"/>
          <w:sz w:val="22"/>
          <w:szCs w:val="22"/>
        </w:rPr>
      </w:pPr>
    </w:p>
    <w:p w14:paraId="222CA29A" w14:textId="77777777" w:rsidR="00B4313B" w:rsidRDefault="00B4313B" w:rsidP="00DB3553">
      <w:pPr>
        <w:pStyle w:val="Glava"/>
        <w:tabs>
          <w:tab w:val="clear" w:pos="4536"/>
          <w:tab w:val="clear" w:pos="9072"/>
        </w:tabs>
        <w:jc w:val="right"/>
        <w:rPr>
          <w:b/>
          <w:i w:val="0"/>
          <w:sz w:val="22"/>
          <w:szCs w:val="22"/>
        </w:rPr>
      </w:pPr>
    </w:p>
    <w:p w14:paraId="2566AB3D" w14:textId="77777777" w:rsidR="00B4313B" w:rsidRDefault="00B4313B" w:rsidP="00DB3553">
      <w:pPr>
        <w:pStyle w:val="Glava"/>
        <w:tabs>
          <w:tab w:val="clear" w:pos="4536"/>
          <w:tab w:val="clear" w:pos="9072"/>
        </w:tabs>
        <w:jc w:val="right"/>
        <w:rPr>
          <w:b/>
          <w:i w:val="0"/>
          <w:sz w:val="22"/>
          <w:szCs w:val="22"/>
        </w:rPr>
      </w:pPr>
    </w:p>
    <w:p w14:paraId="6EC40CF6" w14:textId="77777777" w:rsidR="00B4313B" w:rsidRDefault="00B4313B" w:rsidP="00DB3553">
      <w:pPr>
        <w:pStyle w:val="Glava"/>
        <w:tabs>
          <w:tab w:val="clear" w:pos="4536"/>
          <w:tab w:val="clear" w:pos="9072"/>
        </w:tabs>
        <w:jc w:val="right"/>
        <w:rPr>
          <w:b/>
          <w:i w:val="0"/>
          <w:sz w:val="22"/>
          <w:szCs w:val="22"/>
        </w:rPr>
      </w:pPr>
    </w:p>
    <w:p w14:paraId="72323658" w14:textId="77777777" w:rsidR="00B4313B" w:rsidRDefault="00B4313B" w:rsidP="00DB3553">
      <w:pPr>
        <w:pStyle w:val="Glava"/>
        <w:tabs>
          <w:tab w:val="clear" w:pos="4536"/>
          <w:tab w:val="clear" w:pos="9072"/>
        </w:tabs>
        <w:jc w:val="right"/>
        <w:rPr>
          <w:b/>
          <w:i w:val="0"/>
          <w:sz w:val="22"/>
          <w:szCs w:val="22"/>
        </w:rPr>
      </w:pPr>
    </w:p>
    <w:p w14:paraId="0B5BCD47" w14:textId="77777777" w:rsidR="00496763" w:rsidRDefault="00496763" w:rsidP="00DB3553">
      <w:pPr>
        <w:pStyle w:val="Glava"/>
        <w:tabs>
          <w:tab w:val="clear" w:pos="4536"/>
          <w:tab w:val="clear" w:pos="9072"/>
        </w:tabs>
        <w:jc w:val="right"/>
        <w:rPr>
          <w:b/>
          <w:i w:val="0"/>
          <w:sz w:val="22"/>
          <w:szCs w:val="22"/>
        </w:rPr>
      </w:pPr>
    </w:p>
    <w:p w14:paraId="5BDEC148" w14:textId="10F65C78" w:rsidR="00DB3553"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56462FE6" w14:textId="77777777" w:rsidR="00356EBC" w:rsidRPr="00D50D7D" w:rsidRDefault="00356EBC" w:rsidP="00DB3553">
      <w:pPr>
        <w:pStyle w:val="Glava"/>
        <w:tabs>
          <w:tab w:val="clear" w:pos="4536"/>
          <w:tab w:val="clear" w:pos="9072"/>
        </w:tabs>
        <w:jc w:val="right"/>
        <w:rPr>
          <w:b/>
          <w:i w:val="0"/>
          <w:sz w:val="22"/>
          <w:szCs w:val="22"/>
        </w:rPr>
      </w:pPr>
    </w:p>
    <w:p w14:paraId="0BA9D29B" w14:textId="2D1A41D0" w:rsidR="00DB3553" w:rsidRPr="00D50D7D" w:rsidRDefault="005B65D7" w:rsidP="00356EBC">
      <w:pPr>
        <w:ind w:left="993"/>
        <w:jc w:val="both"/>
        <w:rPr>
          <w:b/>
          <w:i w:val="0"/>
          <w:color w:val="000000" w:themeColor="text1"/>
          <w:sz w:val="28"/>
          <w:szCs w:val="28"/>
        </w:rPr>
      </w:pPr>
      <w:r w:rsidRPr="00356EBC">
        <w:rPr>
          <w:b/>
          <w:i w:val="0"/>
          <w:color w:val="000000" w:themeColor="text1"/>
          <w:sz w:val="28"/>
          <w:szCs w:val="28"/>
        </w:rPr>
        <w:t xml:space="preserve">SKLOP 1 – </w:t>
      </w:r>
      <w:r w:rsidR="00350058" w:rsidRPr="00350058">
        <w:rPr>
          <w:b/>
          <w:i w:val="0"/>
          <w:color w:val="000000" w:themeColor="text1"/>
          <w:sz w:val="28"/>
          <w:szCs w:val="28"/>
        </w:rPr>
        <w:t>Vrtec Mladi rod enota Kostanjčkov vrtec - celovita prenova objekta z dozidavo pralnice in večnamenskega prostora, pri kater</w:t>
      </w:r>
      <w:r w:rsidR="00356EBC">
        <w:rPr>
          <w:b/>
          <w:i w:val="0"/>
          <w:color w:val="000000" w:themeColor="text1"/>
          <w:sz w:val="28"/>
          <w:szCs w:val="28"/>
        </w:rPr>
        <w:t xml:space="preserve">i se upoštevajo okoljski vidiki </w:t>
      </w:r>
      <w:r w:rsidR="00350058" w:rsidRPr="00350058">
        <w:rPr>
          <w:b/>
          <w:i w:val="0"/>
          <w:color w:val="000000" w:themeColor="text1"/>
          <w:sz w:val="28"/>
          <w:szCs w:val="28"/>
        </w:rPr>
        <w:t>- izvedba GOI de</w:t>
      </w:r>
      <w:r w:rsidR="00350058">
        <w:rPr>
          <w:b/>
          <w:i w:val="0"/>
          <w:color w:val="000000" w:themeColor="text1"/>
          <w:sz w:val="28"/>
          <w:szCs w:val="28"/>
        </w:rPr>
        <w:t>l</w:t>
      </w:r>
    </w:p>
    <w:p w14:paraId="0D0149EC" w14:textId="77777777" w:rsidR="00DB3553" w:rsidRPr="00D50D7D" w:rsidRDefault="003C2FDC" w:rsidP="00DB3553">
      <w:pPr>
        <w:rPr>
          <w:b/>
          <w:i w:val="0"/>
          <w:color w:val="000000" w:themeColor="text1"/>
          <w:sz w:val="28"/>
          <w:szCs w:val="28"/>
        </w:rPr>
      </w:pPr>
      <w:r>
        <w:rPr>
          <w:b/>
          <w:i w:val="0"/>
          <w:color w:val="000000" w:themeColor="text1"/>
          <w:sz w:val="28"/>
          <w:szCs w:val="28"/>
        </w:rPr>
        <w:t xml:space="preserve">                </w:t>
      </w:r>
    </w:p>
    <w:p w14:paraId="057D8C66" w14:textId="77777777" w:rsidR="00DB3553" w:rsidRPr="00D06BFE" w:rsidRDefault="00DB3553" w:rsidP="00D06BFE">
      <w:pPr>
        <w:ind w:left="1134"/>
        <w:jc w:val="center"/>
        <w:rPr>
          <w:b/>
          <w:i w:val="0"/>
          <w:sz w:val="36"/>
          <w:szCs w:val="36"/>
        </w:rPr>
      </w:pPr>
      <w:r w:rsidRPr="00502857">
        <w:rPr>
          <w:b/>
          <w:i w:val="0"/>
          <w:sz w:val="36"/>
          <w:szCs w:val="36"/>
        </w:rPr>
        <w:t>ZAVAROVANJE ODGOVORNOSTI</w:t>
      </w:r>
    </w:p>
    <w:p w14:paraId="3C7FD83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0F972B99" w14:textId="77777777" w:rsidR="00CE6C87" w:rsidRPr="0022154A" w:rsidRDefault="00CE6C87" w:rsidP="00CE6C87">
      <w:pPr>
        <w:ind w:left="1134"/>
        <w:jc w:val="center"/>
        <w:rPr>
          <w:b/>
          <w:i w:val="0"/>
          <w:color w:val="000000" w:themeColor="text1"/>
          <w:sz w:val="28"/>
          <w:szCs w:val="28"/>
        </w:rPr>
      </w:pPr>
    </w:p>
    <w:p w14:paraId="35705018"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30BD7572" w14:textId="77777777" w:rsidR="00CE6C87" w:rsidRPr="00254D36" w:rsidRDefault="00CE6C87" w:rsidP="00CE6C87">
      <w:pPr>
        <w:ind w:left="1134"/>
        <w:jc w:val="both"/>
        <w:rPr>
          <w:i w:val="0"/>
          <w:sz w:val="22"/>
          <w:szCs w:val="22"/>
        </w:rPr>
      </w:pPr>
    </w:p>
    <w:p w14:paraId="6F4F7040" w14:textId="77777777" w:rsidR="00D06BFE" w:rsidRDefault="00D06BFE" w:rsidP="00D06BFE">
      <w:pPr>
        <w:ind w:left="1134" w:right="-414"/>
        <w:jc w:val="both"/>
        <w:rPr>
          <w:i w:val="0"/>
          <w:sz w:val="22"/>
          <w:szCs w:val="22"/>
        </w:rPr>
      </w:pPr>
      <w:r>
        <w:rPr>
          <w:i w:val="0"/>
          <w:sz w:val="22"/>
          <w:szCs w:val="22"/>
        </w:rPr>
        <w:t>V skladu z javnim naročilom »</w:t>
      </w:r>
      <w:r w:rsidRPr="00F70C81">
        <w:rPr>
          <w:b/>
          <w:i w:val="0"/>
          <w:sz w:val="22"/>
          <w:szCs w:val="22"/>
        </w:rPr>
        <w:t>Vrtec Mladi rod enota Kostanjčkov vrtec - celovita prenova objekta z dozidavo pralnice in večnamenskega prostora, pri kateri se upoštevajo okoljski vidiki</w:t>
      </w:r>
      <w:r>
        <w:rPr>
          <w:b/>
          <w:i w:val="0"/>
          <w:sz w:val="22"/>
          <w:szCs w:val="22"/>
        </w:rPr>
        <w:t>«</w:t>
      </w:r>
      <w:r>
        <w:rPr>
          <w:i w:val="0"/>
          <w:sz w:val="22"/>
          <w:szCs w:val="22"/>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Pr>
          <w:sz w:val="22"/>
          <w:szCs w:val="22"/>
        </w:rPr>
        <w:t xml:space="preserve"> </w:t>
      </w:r>
      <w:r>
        <w:rPr>
          <w:i w:val="0"/>
          <w:sz w:val="22"/>
          <w:szCs w:val="22"/>
        </w:rPr>
        <w:t>vendar najmanj v obsegu minimalnega zavarovalnega programa, in sicer:</w:t>
      </w:r>
    </w:p>
    <w:p w14:paraId="55923F49" w14:textId="77777777" w:rsidR="00D06BFE" w:rsidRDefault="00D06BFE" w:rsidP="00D06BFE">
      <w:pPr>
        <w:ind w:left="1134" w:right="-414"/>
        <w:jc w:val="both"/>
        <w:rPr>
          <w:i w:val="0"/>
          <w:sz w:val="22"/>
          <w:szCs w:val="22"/>
        </w:rPr>
      </w:pPr>
    </w:p>
    <w:tbl>
      <w:tblPr>
        <w:tblW w:w="0" w:type="dxa"/>
        <w:tblInd w:w="1124" w:type="dxa"/>
        <w:tblLayout w:type="fixed"/>
        <w:tblCellMar>
          <w:left w:w="70" w:type="dxa"/>
          <w:right w:w="70" w:type="dxa"/>
        </w:tblCellMar>
        <w:tblLook w:val="04A0" w:firstRow="1" w:lastRow="0" w:firstColumn="1" w:lastColumn="0" w:noHBand="0" w:noVBand="1"/>
      </w:tblPr>
      <w:tblGrid>
        <w:gridCol w:w="851"/>
        <w:gridCol w:w="1373"/>
        <w:gridCol w:w="1320"/>
        <w:gridCol w:w="1468"/>
        <w:gridCol w:w="1105"/>
        <w:gridCol w:w="1370"/>
        <w:gridCol w:w="1881"/>
      </w:tblGrid>
      <w:tr w:rsidR="00D06BFE" w14:paraId="5179B59D" w14:textId="77777777" w:rsidTr="00D06BFE">
        <w:trPr>
          <w:trHeight w:val="99"/>
        </w:trPr>
        <w:tc>
          <w:tcPr>
            <w:tcW w:w="851" w:type="dxa"/>
            <w:tcBorders>
              <w:top w:val="single" w:sz="8" w:space="0" w:color="auto"/>
              <w:left w:val="single" w:sz="8" w:space="0" w:color="auto"/>
              <w:bottom w:val="single" w:sz="8" w:space="0" w:color="auto"/>
              <w:right w:val="single" w:sz="4" w:space="0" w:color="auto"/>
            </w:tcBorders>
            <w:vAlign w:val="center"/>
            <w:hideMark/>
          </w:tcPr>
          <w:p w14:paraId="6692AD0F" w14:textId="77777777" w:rsidR="00D06BFE" w:rsidRDefault="00D06BFE">
            <w:pPr>
              <w:jc w:val="center"/>
              <w:rPr>
                <w:b/>
                <w:bCs/>
                <w:i w:val="0"/>
                <w:sz w:val="20"/>
              </w:rPr>
            </w:pPr>
            <w:r>
              <w:rPr>
                <w:b/>
                <w:bCs/>
                <w:i w:val="0"/>
                <w:sz w:val="20"/>
              </w:rPr>
              <w:t>Zap. št.</w:t>
            </w:r>
          </w:p>
        </w:tc>
        <w:tc>
          <w:tcPr>
            <w:tcW w:w="2693" w:type="dxa"/>
            <w:gridSpan w:val="2"/>
            <w:tcBorders>
              <w:top w:val="single" w:sz="8" w:space="0" w:color="auto"/>
              <w:left w:val="nil"/>
              <w:bottom w:val="single" w:sz="8" w:space="0" w:color="auto"/>
              <w:right w:val="single" w:sz="4" w:space="0" w:color="auto"/>
            </w:tcBorders>
            <w:vAlign w:val="center"/>
            <w:hideMark/>
          </w:tcPr>
          <w:p w14:paraId="2405F49D" w14:textId="77777777" w:rsidR="00D06BFE" w:rsidRDefault="00D06BFE">
            <w:pPr>
              <w:jc w:val="center"/>
              <w:rPr>
                <w:b/>
                <w:bCs/>
                <w:i w:val="0"/>
                <w:sz w:val="22"/>
                <w:szCs w:val="22"/>
              </w:rPr>
            </w:pPr>
            <w:r>
              <w:rPr>
                <w:b/>
                <w:bCs/>
                <w:i w:val="0"/>
                <w:sz w:val="22"/>
                <w:szCs w:val="22"/>
              </w:rPr>
              <w:t>Predmet zavarovanja</w:t>
            </w:r>
          </w:p>
        </w:tc>
        <w:tc>
          <w:tcPr>
            <w:tcW w:w="1468" w:type="dxa"/>
            <w:tcBorders>
              <w:top w:val="single" w:sz="8" w:space="0" w:color="auto"/>
              <w:left w:val="nil"/>
              <w:bottom w:val="single" w:sz="8" w:space="0" w:color="auto"/>
              <w:right w:val="single" w:sz="4" w:space="0" w:color="auto"/>
            </w:tcBorders>
            <w:vAlign w:val="center"/>
            <w:hideMark/>
          </w:tcPr>
          <w:p w14:paraId="1385EE8C" w14:textId="77777777" w:rsidR="00D06BFE" w:rsidRDefault="00D06BFE">
            <w:pPr>
              <w:jc w:val="center"/>
              <w:rPr>
                <w:b/>
                <w:bCs/>
                <w:i w:val="0"/>
                <w:sz w:val="22"/>
                <w:szCs w:val="22"/>
              </w:rPr>
            </w:pPr>
            <w:r>
              <w:rPr>
                <w:b/>
                <w:bCs/>
                <w:i w:val="0"/>
                <w:sz w:val="22"/>
                <w:szCs w:val="22"/>
              </w:rPr>
              <w:t>Zavarovane nevarnosti</w:t>
            </w:r>
          </w:p>
        </w:tc>
        <w:tc>
          <w:tcPr>
            <w:tcW w:w="1105" w:type="dxa"/>
            <w:tcBorders>
              <w:top w:val="single" w:sz="8" w:space="0" w:color="auto"/>
              <w:left w:val="nil"/>
              <w:bottom w:val="single" w:sz="8" w:space="0" w:color="auto"/>
              <w:right w:val="single" w:sz="4" w:space="0" w:color="auto"/>
            </w:tcBorders>
            <w:vAlign w:val="center"/>
            <w:hideMark/>
          </w:tcPr>
          <w:p w14:paraId="141D3D97" w14:textId="77777777" w:rsidR="00D06BFE" w:rsidRDefault="00D06BFE">
            <w:pPr>
              <w:jc w:val="center"/>
              <w:rPr>
                <w:b/>
                <w:bCs/>
                <w:i w:val="0"/>
                <w:sz w:val="18"/>
                <w:szCs w:val="18"/>
              </w:rPr>
            </w:pPr>
            <w:r>
              <w:rPr>
                <w:b/>
                <w:bCs/>
                <w:i w:val="0"/>
                <w:sz w:val="18"/>
                <w:szCs w:val="18"/>
              </w:rPr>
              <w:t>Način zavarovanja</w:t>
            </w:r>
          </w:p>
        </w:tc>
        <w:tc>
          <w:tcPr>
            <w:tcW w:w="1368" w:type="dxa"/>
            <w:tcBorders>
              <w:top w:val="single" w:sz="8" w:space="0" w:color="auto"/>
              <w:left w:val="nil"/>
              <w:bottom w:val="single" w:sz="8" w:space="0" w:color="auto"/>
              <w:right w:val="single" w:sz="4" w:space="0" w:color="auto"/>
            </w:tcBorders>
            <w:vAlign w:val="center"/>
            <w:hideMark/>
          </w:tcPr>
          <w:p w14:paraId="40D07D55" w14:textId="77777777" w:rsidR="00D06BFE" w:rsidRDefault="00D06BFE">
            <w:pPr>
              <w:jc w:val="center"/>
              <w:rPr>
                <w:b/>
                <w:bCs/>
                <w:i w:val="0"/>
                <w:sz w:val="18"/>
                <w:szCs w:val="18"/>
              </w:rPr>
            </w:pPr>
            <w:r>
              <w:rPr>
                <w:b/>
                <w:bCs/>
                <w:i w:val="0"/>
                <w:sz w:val="18"/>
                <w:szCs w:val="18"/>
              </w:rPr>
              <w:t>Zavarovalna vsota (v EUR)</w:t>
            </w:r>
          </w:p>
        </w:tc>
        <w:tc>
          <w:tcPr>
            <w:tcW w:w="1871" w:type="dxa"/>
            <w:tcBorders>
              <w:top w:val="single" w:sz="8" w:space="0" w:color="auto"/>
              <w:left w:val="nil"/>
              <w:bottom w:val="single" w:sz="8" w:space="0" w:color="auto"/>
              <w:right w:val="single" w:sz="8" w:space="0" w:color="auto"/>
            </w:tcBorders>
            <w:vAlign w:val="center"/>
            <w:hideMark/>
          </w:tcPr>
          <w:p w14:paraId="1964F78E" w14:textId="77777777" w:rsidR="00D06BFE" w:rsidRDefault="00D06BFE">
            <w:pPr>
              <w:jc w:val="center"/>
              <w:rPr>
                <w:b/>
                <w:bCs/>
                <w:i w:val="0"/>
                <w:sz w:val="22"/>
                <w:szCs w:val="22"/>
              </w:rPr>
            </w:pPr>
            <w:r>
              <w:rPr>
                <w:b/>
                <w:bCs/>
                <w:i w:val="0"/>
                <w:sz w:val="22"/>
                <w:szCs w:val="22"/>
              </w:rPr>
              <w:t>Opomba</w:t>
            </w:r>
          </w:p>
        </w:tc>
      </w:tr>
      <w:tr w:rsidR="00D06BFE" w14:paraId="3A17D418" w14:textId="77777777" w:rsidTr="00D06BFE">
        <w:trPr>
          <w:trHeight w:val="144"/>
        </w:trPr>
        <w:tc>
          <w:tcPr>
            <w:tcW w:w="9356" w:type="dxa"/>
            <w:gridSpan w:val="7"/>
            <w:tcBorders>
              <w:top w:val="single" w:sz="8" w:space="0" w:color="auto"/>
              <w:left w:val="single" w:sz="8" w:space="0" w:color="auto"/>
              <w:bottom w:val="nil"/>
              <w:right w:val="single" w:sz="8" w:space="0" w:color="000000"/>
            </w:tcBorders>
            <w:vAlign w:val="center"/>
            <w:hideMark/>
          </w:tcPr>
          <w:p w14:paraId="45391643" w14:textId="77777777" w:rsidR="00D06BFE" w:rsidRDefault="00D06BFE">
            <w:pPr>
              <w:jc w:val="both"/>
              <w:rPr>
                <w:bCs/>
                <w:i w:val="0"/>
                <w:sz w:val="22"/>
                <w:szCs w:val="22"/>
              </w:rPr>
            </w:pPr>
            <w:r>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D06BFE" w14:paraId="069661DA" w14:textId="77777777" w:rsidTr="00D06BFE">
        <w:trPr>
          <w:trHeight w:val="126"/>
        </w:trPr>
        <w:tc>
          <w:tcPr>
            <w:tcW w:w="851" w:type="dxa"/>
            <w:tcBorders>
              <w:top w:val="single" w:sz="8" w:space="0" w:color="auto"/>
              <w:left w:val="single" w:sz="8" w:space="0" w:color="auto"/>
              <w:bottom w:val="single" w:sz="4" w:space="0" w:color="auto"/>
              <w:right w:val="nil"/>
            </w:tcBorders>
            <w:vAlign w:val="center"/>
            <w:hideMark/>
          </w:tcPr>
          <w:p w14:paraId="3F3068B2" w14:textId="77777777" w:rsidR="00D06BFE" w:rsidRDefault="00D06BFE">
            <w:pPr>
              <w:jc w:val="center"/>
              <w:rPr>
                <w:i w:val="0"/>
                <w:sz w:val="20"/>
              </w:rPr>
            </w:pPr>
            <w:r>
              <w:rPr>
                <w:i w:val="0"/>
                <w:sz w:val="20"/>
              </w:rPr>
              <w:t>1.</w:t>
            </w:r>
          </w:p>
        </w:tc>
        <w:tc>
          <w:tcPr>
            <w:tcW w:w="2693" w:type="dxa"/>
            <w:gridSpan w:val="2"/>
            <w:vMerge w:val="restart"/>
            <w:tcBorders>
              <w:top w:val="single" w:sz="8" w:space="0" w:color="auto"/>
              <w:left w:val="single" w:sz="4" w:space="0" w:color="auto"/>
              <w:bottom w:val="single" w:sz="4" w:space="0" w:color="auto"/>
              <w:right w:val="single" w:sz="4" w:space="0" w:color="auto"/>
            </w:tcBorders>
            <w:vAlign w:val="center"/>
            <w:hideMark/>
          </w:tcPr>
          <w:p w14:paraId="3F2D558C" w14:textId="77777777" w:rsidR="00D06BFE" w:rsidRDefault="00D06BFE">
            <w:pPr>
              <w:rPr>
                <w:b/>
                <w:bCs/>
                <w:i w:val="0"/>
                <w:sz w:val="20"/>
              </w:rPr>
            </w:pPr>
            <w:r>
              <w:rPr>
                <w:b/>
                <w:i w:val="0"/>
                <w:sz w:val="22"/>
                <w:szCs w:val="22"/>
              </w:rPr>
              <w:t>Vrtec Mladi rod enota Kostanjčkov vrtec – celovita prenova objekta z dozidavo pralnice in večnamenskega prostora</w:t>
            </w:r>
          </w:p>
        </w:tc>
        <w:tc>
          <w:tcPr>
            <w:tcW w:w="1468" w:type="dxa"/>
            <w:tcBorders>
              <w:top w:val="single" w:sz="8" w:space="0" w:color="auto"/>
              <w:left w:val="nil"/>
              <w:bottom w:val="single" w:sz="4" w:space="0" w:color="auto"/>
              <w:right w:val="single" w:sz="4" w:space="0" w:color="auto"/>
            </w:tcBorders>
            <w:vAlign w:val="center"/>
            <w:hideMark/>
          </w:tcPr>
          <w:p w14:paraId="4937B061" w14:textId="77777777" w:rsidR="00D06BFE" w:rsidRDefault="00D06BFE">
            <w:pPr>
              <w:jc w:val="center"/>
              <w:rPr>
                <w:i w:val="0"/>
                <w:sz w:val="18"/>
                <w:szCs w:val="18"/>
              </w:rPr>
            </w:pPr>
            <w:r>
              <w:rPr>
                <w:i w:val="0"/>
                <w:sz w:val="18"/>
                <w:szCs w:val="18"/>
              </w:rPr>
              <w:t>Temeljne nevarnosti gradbenega/montažnega zavarovanja</w:t>
            </w:r>
          </w:p>
        </w:tc>
        <w:tc>
          <w:tcPr>
            <w:tcW w:w="2473" w:type="dxa"/>
            <w:gridSpan w:val="2"/>
            <w:vMerge w:val="restart"/>
            <w:tcBorders>
              <w:top w:val="single" w:sz="8" w:space="0" w:color="auto"/>
              <w:left w:val="single" w:sz="4" w:space="0" w:color="auto"/>
              <w:bottom w:val="single" w:sz="4" w:space="0" w:color="auto"/>
              <w:right w:val="single" w:sz="4" w:space="0" w:color="000000"/>
            </w:tcBorders>
            <w:vAlign w:val="center"/>
            <w:hideMark/>
          </w:tcPr>
          <w:p w14:paraId="78764EE1" w14:textId="77777777" w:rsidR="00D06BFE" w:rsidRDefault="00D06BFE">
            <w:pPr>
              <w:jc w:val="center"/>
              <w:rPr>
                <w:i w:val="0"/>
                <w:sz w:val="20"/>
              </w:rPr>
            </w:pPr>
            <w:r>
              <w:rPr>
                <w:i w:val="0"/>
                <w:sz w:val="20"/>
              </w:rPr>
              <w:t xml:space="preserve">Celotna investicijska predračunska oziroma pogodbena vrednost </w:t>
            </w:r>
            <w:r>
              <w:rPr>
                <w:i w:val="0"/>
                <w:sz w:val="20"/>
              </w:rPr>
              <w:br/>
              <w:t>(brez DDV)</w:t>
            </w:r>
          </w:p>
        </w:tc>
        <w:tc>
          <w:tcPr>
            <w:tcW w:w="1871" w:type="dxa"/>
            <w:tcBorders>
              <w:top w:val="single" w:sz="8" w:space="0" w:color="auto"/>
              <w:left w:val="nil"/>
              <w:bottom w:val="single" w:sz="4" w:space="0" w:color="auto"/>
              <w:right w:val="single" w:sz="8" w:space="0" w:color="auto"/>
            </w:tcBorders>
            <w:vAlign w:val="center"/>
            <w:hideMark/>
          </w:tcPr>
          <w:p w14:paraId="6DBCFF2D" w14:textId="77777777" w:rsidR="00D06BFE" w:rsidRDefault="00D06BFE">
            <w:pPr>
              <w:jc w:val="center"/>
              <w:rPr>
                <w:i w:val="0"/>
                <w:sz w:val="18"/>
                <w:szCs w:val="18"/>
              </w:rPr>
            </w:pPr>
            <w:r>
              <w:rPr>
                <w:i w:val="0"/>
                <w:sz w:val="18"/>
                <w:szCs w:val="18"/>
              </w:rPr>
              <w:t>Odbitna franšiza največ 10.000 EUR</w:t>
            </w:r>
          </w:p>
        </w:tc>
      </w:tr>
      <w:tr w:rsidR="00D06BFE" w14:paraId="4F3424D2" w14:textId="77777777" w:rsidTr="00D06BFE">
        <w:trPr>
          <w:trHeight w:val="91"/>
        </w:trPr>
        <w:tc>
          <w:tcPr>
            <w:tcW w:w="851" w:type="dxa"/>
            <w:tcBorders>
              <w:top w:val="nil"/>
              <w:left w:val="single" w:sz="8" w:space="0" w:color="auto"/>
              <w:bottom w:val="single" w:sz="4" w:space="0" w:color="auto"/>
              <w:right w:val="nil"/>
            </w:tcBorders>
            <w:vAlign w:val="center"/>
            <w:hideMark/>
          </w:tcPr>
          <w:p w14:paraId="5234AF74" w14:textId="77777777" w:rsidR="00D06BFE" w:rsidRDefault="00D06BFE">
            <w:pPr>
              <w:jc w:val="center"/>
              <w:rPr>
                <w:i w:val="0"/>
                <w:sz w:val="20"/>
              </w:rPr>
            </w:pPr>
            <w:r>
              <w:rPr>
                <w:i w:val="0"/>
                <w:sz w:val="20"/>
              </w:rPr>
              <w:t>2.</w:t>
            </w:r>
          </w:p>
        </w:tc>
        <w:tc>
          <w:tcPr>
            <w:tcW w:w="6949" w:type="dxa"/>
            <w:gridSpan w:val="2"/>
            <w:vMerge/>
            <w:tcBorders>
              <w:top w:val="nil"/>
              <w:left w:val="single" w:sz="8" w:space="0" w:color="auto"/>
              <w:bottom w:val="single" w:sz="4" w:space="0" w:color="auto"/>
              <w:right w:val="nil"/>
            </w:tcBorders>
            <w:vAlign w:val="center"/>
            <w:hideMark/>
          </w:tcPr>
          <w:p w14:paraId="4A3BC504" w14:textId="77777777" w:rsidR="00D06BFE" w:rsidRDefault="00D06BFE">
            <w:pPr>
              <w:rPr>
                <w:b/>
                <w:bCs/>
                <w:i w:val="0"/>
                <w:sz w:val="20"/>
              </w:rPr>
            </w:pPr>
          </w:p>
        </w:tc>
        <w:tc>
          <w:tcPr>
            <w:tcW w:w="1468" w:type="dxa"/>
            <w:tcBorders>
              <w:top w:val="nil"/>
              <w:left w:val="nil"/>
              <w:bottom w:val="single" w:sz="4" w:space="0" w:color="auto"/>
              <w:right w:val="single" w:sz="4" w:space="0" w:color="auto"/>
            </w:tcBorders>
            <w:vAlign w:val="center"/>
            <w:hideMark/>
          </w:tcPr>
          <w:p w14:paraId="7201F60E" w14:textId="77777777" w:rsidR="00D06BFE" w:rsidRDefault="00D06BFE">
            <w:pPr>
              <w:jc w:val="center"/>
              <w:rPr>
                <w:i w:val="0"/>
                <w:sz w:val="20"/>
              </w:rPr>
            </w:pPr>
            <w:r>
              <w:rPr>
                <w:i w:val="0"/>
                <w:sz w:val="20"/>
              </w:rPr>
              <w:t xml:space="preserve">Zavarovanje potresa </w:t>
            </w:r>
          </w:p>
        </w:tc>
        <w:tc>
          <w:tcPr>
            <w:tcW w:w="7092" w:type="dxa"/>
            <w:gridSpan w:val="2"/>
            <w:vMerge/>
            <w:tcBorders>
              <w:top w:val="nil"/>
              <w:left w:val="nil"/>
              <w:bottom w:val="single" w:sz="4" w:space="0" w:color="auto"/>
              <w:right w:val="single" w:sz="4" w:space="0" w:color="auto"/>
            </w:tcBorders>
            <w:vAlign w:val="center"/>
            <w:hideMark/>
          </w:tcPr>
          <w:p w14:paraId="50495B7D" w14:textId="77777777" w:rsidR="00D06BFE" w:rsidRDefault="00D06BFE">
            <w:pPr>
              <w:rPr>
                <w:i w:val="0"/>
                <w:sz w:val="20"/>
              </w:rPr>
            </w:pPr>
          </w:p>
        </w:tc>
        <w:tc>
          <w:tcPr>
            <w:tcW w:w="1871" w:type="dxa"/>
            <w:tcBorders>
              <w:top w:val="nil"/>
              <w:left w:val="nil"/>
              <w:bottom w:val="single" w:sz="4" w:space="0" w:color="auto"/>
              <w:right w:val="single" w:sz="8" w:space="0" w:color="auto"/>
            </w:tcBorders>
            <w:vAlign w:val="center"/>
            <w:hideMark/>
          </w:tcPr>
          <w:p w14:paraId="2947B389" w14:textId="77777777" w:rsidR="00D06BFE" w:rsidRDefault="00D06BFE">
            <w:pPr>
              <w:jc w:val="center"/>
              <w:rPr>
                <w:i w:val="0"/>
                <w:sz w:val="18"/>
                <w:szCs w:val="18"/>
              </w:rPr>
            </w:pPr>
            <w:r>
              <w:rPr>
                <w:i w:val="0"/>
                <w:sz w:val="18"/>
                <w:szCs w:val="18"/>
              </w:rPr>
              <w:t xml:space="preserve">Največ 5% </w:t>
            </w:r>
          </w:p>
          <w:p w14:paraId="3EBF628A" w14:textId="77777777" w:rsidR="00D06BFE" w:rsidRDefault="00D06BFE">
            <w:pPr>
              <w:jc w:val="center"/>
              <w:rPr>
                <w:i w:val="0"/>
                <w:sz w:val="20"/>
              </w:rPr>
            </w:pPr>
            <w:r>
              <w:rPr>
                <w:i w:val="0"/>
                <w:sz w:val="18"/>
                <w:szCs w:val="18"/>
              </w:rPr>
              <w:t>odbitna franšiza</w:t>
            </w:r>
          </w:p>
        </w:tc>
      </w:tr>
      <w:tr w:rsidR="00D06BFE" w14:paraId="718678E8" w14:textId="77777777" w:rsidTr="00D06BFE">
        <w:trPr>
          <w:trHeight w:val="160"/>
        </w:trPr>
        <w:tc>
          <w:tcPr>
            <w:tcW w:w="851" w:type="dxa"/>
            <w:tcBorders>
              <w:top w:val="nil"/>
              <w:left w:val="single" w:sz="8" w:space="0" w:color="auto"/>
              <w:bottom w:val="single" w:sz="4" w:space="0" w:color="auto"/>
              <w:right w:val="nil"/>
            </w:tcBorders>
            <w:vAlign w:val="center"/>
            <w:hideMark/>
          </w:tcPr>
          <w:p w14:paraId="1E755A38" w14:textId="77777777" w:rsidR="00D06BFE" w:rsidRDefault="00D06BFE">
            <w:pPr>
              <w:jc w:val="center"/>
              <w:rPr>
                <w:i w:val="0"/>
                <w:sz w:val="20"/>
              </w:rPr>
            </w:pPr>
            <w:r>
              <w:rPr>
                <w:i w:val="0"/>
                <w:sz w:val="20"/>
              </w:rPr>
              <w:t>3.</w:t>
            </w:r>
          </w:p>
        </w:tc>
        <w:tc>
          <w:tcPr>
            <w:tcW w:w="2693" w:type="dxa"/>
            <w:gridSpan w:val="2"/>
            <w:tcBorders>
              <w:top w:val="nil"/>
              <w:left w:val="single" w:sz="4" w:space="0" w:color="auto"/>
              <w:bottom w:val="single" w:sz="4" w:space="0" w:color="auto"/>
              <w:right w:val="single" w:sz="4" w:space="0" w:color="auto"/>
            </w:tcBorders>
            <w:vAlign w:val="center"/>
            <w:hideMark/>
          </w:tcPr>
          <w:p w14:paraId="1712C63A" w14:textId="77777777" w:rsidR="00D06BFE" w:rsidRDefault="00D06BFE">
            <w:pPr>
              <w:rPr>
                <w:i w:val="0"/>
                <w:sz w:val="20"/>
              </w:rPr>
            </w:pPr>
            <w:r>
              <w:rPr>
                <w:i w:val="0"/>
                <w:sz w:val="20"/>
              </w:rPr>
              <w:t>Odgovornosti izvajalca del, odgovornost vsakokratnega podizvajalca ter oseb, ki izvajajo dela pri njem (vključno z delodajalčevo odgovornostjo)</w:t>
            </w:r>
          </w:p>
        </w:tc>
        <w:tc>
          <w:tcPr>
            <w:tcW w:w="1468" w:type="dxa"/>
            <w:tcBorders>
              <w:top w:val="nil"/>
              <w:left w:val="nil"/>
              <w:bottom w:val="single" w:sz="4" w:space="0" w:color="auto"/>
              <w:right w:val="single" w:sz="4" w:space="0" w:color="auto"/>
            </w:tcBorders>
            <w:vAlign w:val="center"/>
            <w:hideMark/>
          </w:tcPr>
          <w:p w14:paraId="464B552B" w14:textId="77777777" w:rsidR="00D06BFE" w:rsidRDefault="00D06BFE">
            <w:pPr>
              <w:jc w:val="center"/>
              <w:rPr>
                <w:i w:val="0"/>
                <w:sz w:val="18"/>
                <w:szCs w:val="18"/>
              </w:rPr>
            </w:pPr>
            <w:r>
              <w:rPr>
                <w:i w:val="0"/>
                <w:sz w:val="18"/>
                <w:szCs w:val="18"/>
              </w:rPr>
              <w:t>Odgovornost z enotno zavarovalno vsoto za poškodovanje, obolenje in smrt oseb (oseb) ter poškodba, uničenje, okvara in izginitev stvari (škoda na tujih stvareh)</w:t>
            </w:r>
          </w:p>
        </w:tc>
        <w:tc>
          <w:tcPr>
            <w:tcW w:w="1105" w:type="dxa"/>
            <w:vMerge w:val="restart"/>
            <w:tcBorders>
              <w:top w:val="nil"/>
              <w:left w:val="single" w:sz="4" w:space="0" w:color="auto"/>
              <w:bottom w:val="single" w:sz="8" w:space="0" w:color="000000"/>
              <w:right w:val="single" w:sz="4" w:space="0" w:color="auto"/>
            </w:tcBorders>
            <w:vAlign w:val="center"/>
            <w:hideMark/>
          </w:tcPr>
          <w:p w14:paraId="530F3201" w14:textId="77777777" w:rsidR="00D06BFE" w:rsidRDefault="00D06BFE">
            <w:pPr>
              <w:rPr>
                <w:i w:val="0"/>
                <w:szCs w:val="24"/>
              </w:rPr>
            </w:pPr>
            <w:r>
              <w:rPr>
                <w:i w:val="0"/>
                <w:sz w:val="20"/>
              </w:rPr>
              <w:t>Na I. riziko</w:t>
            </w:r>
          </w:p>
        </w:tc>
        <w:tc>
          <w:tcPr>
            <w:tcW w:w="1368" w:type="dxa"/>
            <w:tcBorders>
              <w:top w:val="nil"/>
              <w:left w:val="nil"/>
              <w:bottom w:val="single" w:sz="4" w:space="0" w:color="auto"/>
              <w:right w:val="single" w:sz="4" w:space="0" w:color="auto"/>
            </w:tcBorders>
            <w:noWrap/>
            <w:vAlign w:val="center"/>
            <w:hideMark/>
          </w:tcPr>
          <w:p w14:paraId="08FE32F9" w14:textId="77777777" w:rsidR="00D06BFE" w:rsidRDefault="00D06BFE">
            <w:pPr>
              <w:rPr>
                <w:b/>
                <w:bCs/>
                <w:i w:val="0"/>
                <w:sz w:val="22"/>
                <w:szCs w:val="24"/>
              </w:rPr>
            </w:pPr>
            <w:r>
              <w:rPr>
                <w:b/>
                <w:bCs/>
                <w:i w:val="0"/>
                <w:sz w:val="22"/>
                <w:szCs w:val="24"/>
              </w:rPr>
              <w:t>1.500.000,00</w:t>
            </w:r>
          </w:p>
        </w:tc>
        <w:tc>
          <w:tcPr>
            <w:tcW w:w="1871" w:type="dxa"/>
            <w:tcBorders>
              <w:top w:val="nil"/>
              <w:left w:val="nil"/>
              <w:bottom w:val="single" w:sz="4" w:space="0" w:color="auto"/>
              <w:right w:val="single" w:sz="8" w:space="0" w:color="auto"/>
            </w:tcBorders>
            <w:vAlign w:val="center"/>
            <w:hideMark/>
          </w:tcPr>
          <w:p w14:paraId="1AF62F6F" w14:textId="77777777" w:rsidR="00D06BFE" w:rsidRDefault="00D06BFE">
            <w:pPr>
              <w:jc w:val="center"/>
              <w:rPr>
                <w:i w:val="0"/>
                <w:sz w:val="18"/>
                <w:szCs w:val="18"/>
              </w:rPr>
            </w:pPr>
            <w:r>
              <w:rPr>
                <w:i w:val="0"/>
                <w:sz w:val="18"/>
                <w:szCs w:val="18"/>
              </w:rPr>
              <w:t>Odbitna franšiza največ 10.000 EUR</w:t>
            </w:r>
          </w:p>
        </w:tc>
      </w:tr>
      <w:tr w:rsidR="00D06BFE" w14:paraId="63E29249" w14:textId="77777777" w:rsidTr="00D06BFE">
        <w:trPr>
          <w:trHeight w:val="145"/>
        </w:trPr>
        <w:tc>
          <w:tcPr>
            <w:tcW w:w="851" w:type="dxa"/>
            <w:tcBorders>
              <w:top w:val="nil"/>
              <w:left w:val="single" w:sz="8" w:space="0" w:color="auto"/>
              <w:bottom w:val="single" w:sz="8" w:space="0" w:color="auto"/>
              <w:right w:val="nil"/>
            </w:tcBorders>
            <w:vAlign w:val="center"/>
            <w:hideMark/>
          </w:tcPr>
          <w:p w14:paraId="4ED95657" w14:textId="77777777" w:rsidR="00D06BFE" w:rsidRDefault="00D06BFE">
            <w:pPr>
              <w:jc w:val="center"/>
              <w:rPr>
                <w:i w:val="0"/>
                <w:sz w:val="20"/>
              </w:rPr>
            </w:pPr>
            <w:r>
              <w:rPr>
                <w:i w:val="0"/>
                <w:sz w:val="20"/>
              </w:rPr>
              <w:t>4.</w:t>
            </w:r>
          </w:p>
        </w:tc>
        <w:tc>
          <w:tcPr>
            <w:tcW w:w="2693" w:type="dxa"/>
            <w:gridSpan w:val="2"/>
            <w:tcBorders>
              <w:top w:val="nil"/>
              <w:left w:val="single" w:sz="4" w:space="0" w:color="auto"/>
              <w:bottom w:val="single" w:sz="8" w:space="0" w:color="auto"/>
              <w:right w:val="single" w:sz="4" w:space="0" w:color="auto"/>
            </w:tcBorders>
            <w:vAlign w:val="center"/>
            <w:hideMark/>
          </w:tcPr>
          <w:p w14:paraId="02D21D67" w14:textId="77777777" w:rsidR="00D06BFE" w:rsidRDefault="00D06BFE">
            <w:pPr>
              <w:rPr>
                <w:i w:val="0"/>
                <w:sz w:val="20"/>
              </w:rPr>
            </w:pPr>
            <w:r>
              <w:rPr>
                <w:i w:val="0"/>
                <w:sz w:val="20"/>
              </w:rPr>
              <w:t xml:space="preserve">Razširitev nevarnosti Odgovornosti izvajalca del v času garancijske dobe </w:t>
            </w:r>
          </w:p>
          <w:p w14:paraId="51BEAB12" w14:textId="77777777" w:rsidR="00D06BFE" w:rsidRDefault="00D06BFE">
            <w:pPr>
              <w:rPr>
                <w:i w:val="0"/>
                <w:sz w:val="20"/>
              </w:rPr>
            </w:pPr>
            <w:r>
              <w:rPr>
                <w:i w:val="0"/>
                <w:sz w:val="20"/>
              </w:rPr>
              <w:t>(vključno podizvajalci)</w:t>
            </w:r>
          </w:p>
        </w:tc>
        <w:tc>
          <w:tcPr>
            <w:tcW w:w="1468" w:type="dxa"/>
            <w:tcBorders>
              <w:top w:val="nil"/>
              <w:left w:val="nil"/>
              <w:bottom w:val="single" w:sz="8" w:space="0" w:color="auto"/>
              <w:right w:val="single" w:sz="4" w:space="0" w:color="auto"/>
            </w:tcBorders>
            <w:vAlign w:val="center"/>
            <w:hideMark/>
          </w:tcPr>
          <w:p w14:paraId="1AB5A34A" w14:textId="77777777" w:rsidR="00D06BFE" w:rsidRDefault="00D06BFE">
            <w:pPr>
              <w:jc w:val="center"/>
              <w:rPr>
                <w:i w:val="0"/>
                <w:sz w:val="20"/>
              </w:rPr>
            </w:pPr>
            <w:r>
              <w:rPr>
                <w:i w:val="0"/>
                <w:sz w:val="20"/>
              </w:rPr>
              <w:t>Odgovornost v času garancije (2 leti) z enotno zavarovalno vsoto za osebe in škodo na tujih stvareh</w:t>
            </w:r>
          </w:p>
        </w:tc>
        <w:tc>
          <w:tcPr>
            <w:tcW w:w="3843" w:type="dxa"/>
            <w:vMerge/>
            <w:tcBorders>
              <w:top w:val="nil"/>
              <w:left w:val="nil"/>
              <w:bottom w:val="single" w:sz="8" w:space="0" w:color="auto"/>
              <w:right w:val="single" w:sz="4" w:space="0" w:color="auto"/>
            </w:tcBorders>
            <w:vAlign w:val="center"/>
            <w:hideMark/>
          </w:tcPr>
          <w:p w14:paraId="45461EE1" w14:textId="77777777" w:rsidR="00D06BFE" w:rsidRDefault="00D06BFE">
            <w:pPr>
              <w:rPr>
                <w:i w:val="0"/>
                <w:szCs w:val="24"/>
              </w:rPr>
            </w:pPr>
          </w:p>
        </w:tc>
        <w:tc>
          <w:tcPr>
            <w:tcW w:w="1368" w:type="dxa"/>
            <w:tcBorders>
              <w:top w:val="nil"/>
              <w:left w:val="nil"/>
              <w:bottom w:val="single" w:sz="8" w:space="0" w:color="auto"/>
              <w:right w:val="single" w:sz="4" w:space="0" w:color="auto"/>
            </w:tcBorders>
            <w:noWrap/>
            <w:vAlign w:val="center"/>
            <w:hideMark/>
          </w:tcPr>
          <w:p w14:paraId="2E1B8524" w14:textId="77777777" w:rsidR="00D06BFE" w:rsidRDefault="00D06BFE">
            <w:pPr>
              <w:ind w:firstLineChars="100" w:firstLine="220"/>
              <w:jc w:val="right"/>
              <w:rPr>
                <w:b/>
                <w:bCs/>
                <w:i w:val="0"/>
                <w:sz w:val="22"/>
                <w:szCs w:val="24"/>
              </w:rPr>
            </w:pPr>
            <w:r>
              <w:rPr>
                <w:b/>
                <w:bCs/>
                <w:i w:val="0"/>
                <w:sz w:val="22"/>
                <w:szCs w:val="24"/>
              </w:rPr>
              <w:t>500.000,00</w:t>
            </w:r>
          </w:p>
        </w:tc>
        <w:tc>
          <w:tcPr>
            <w:tcW w:w="1871" w:type="dxa"/>
            <w:tcBorders>
              <w:top w:val="nil"/>
              <w:left w:val="nil"/>
              <w:bottom w:val="single" w:sz="8" w:space="0" w:color="auto"/>
              <w:right w:val="single" w:sz="8" w:space="0" w:color="auto"/>
            </w:tcBorders>
            <w:vAlign w:val="center"/>
            <w:hideMark/>
          </w:tcPr>
          <w:p w14:paraId="70CF8307" w14:textId="77777777" w:rsidR="00D06BFE" w:rsidRDefault="00D06BFE">
            <w:pPr>
              <w:jc w:val="center"/>
              <w:rPr>
                <w:i w:val="0"/>
                <w:sz w:val="18"/>
                <w:szCs w:val="18"/>
              </w:rPr>
            </w:pPr>
            <w:r>
              <w:rPr>
                <w:i w:val="0"/>
                <w:sz w:val="18"/>
                <w:szCs w:val="18"/>
              </w:rPr>
              <w:t>Odbitna franšiza največ 10.000 EUR</w:t>
            </w:r>
          </w:p>
        </w:tc>
      </w:tr>
      <w:tr w:rsidR="00D06BFE" w14:paraId="526A57C5" w14:textId="77777777" w:rsidTr="00D06BFE">
        <w:trPr>
          <w:trHeight w:val="73"/>
        </w:trPr>
        <w:tc>
          <w:tcPr>
            <w:tcW w:w="9356" w:type="dxa"/>
            <w:gridSpan w:val="7"/>
            <w:tcBorders>
              <w:top w:val="nil"/>
              <w:left w:val="nil"/>
              <w:bottom w:val="single" w:sz="8" w:space="0" w:color="auto"/>
              <w:right w:val="nil"/>
            </w:tcBorders>
            <w:noWrap/>
            <w:vAlign w:val="bottom"/>
          </w:tcPr>
          <w:p w14:paraId="0612E658" w14:textId="77777777" w:rsidR="00D06BFE" w:rsidRDefault="00D06BFE">
            <w:r>
              <w:br w:type="page"/>
            </w:r>
          </w:p>
          <w:p w14:paraId="1E1B800F" w14:textId="77777777" w:rsidR="00D06BFE" w:rsidRDefault="00D06BFE"/>
          <w:p w14:paraId="1774AA4D" w14:textId="09187F7B" w:rsidR="00D06BFE" w:rsidRPr="00D06BFE" w:rsidRDefault="00D06BFE"/>
          <w:p w14:paraId="71B61A7F" w14:textId="77777777" w:rsidR="00D06BFE" w:rsidRDefault="00D06BFE">
            <w:pPr>
              <w:rPr>
                <w:b/>
                <w:bCs/>
              </w:rPr>
            </w:pPr>
            <w:r>
              <w:rPr>
                <w:b/>
                <w:bCs/>
              </w:rPr>
              <w:lastRenderedPageBreak/>
              <w:t>RAZŠIRITVE ZAVAROVALNEGA KRITJA IN DODATNE NEVARNOSTI</w:t>
            </w:r>
          </w:p>
          <w:p w14:paraId="722361C3" w14:textId="77777777" w:rsidR="00D06BFE" w:rsidRDefault="00D06BFE">
            <w:pPr>
              <w:rPr>
                <w:b/>
                <w:bCs/>
                <w:szCs w:val="24"/>
              </w:rPr>
            </w:pPr>
            <w:r>
              <w:rPr>
                <w:b/>
                <w:bCs/>
                <w:szCs w:val="24"/>
              </w:rPr>
              <w:t> </w:t>
            </w:r>
          </w:p>
        </w:tc>
      </w:tr>
      <w:tr w:rsidR="00D06BFE" w14:paraId="5B7F83D3" w14:textId="77777777" w:rsidTr="00D06BFE">
        <w:trPr>
          <w:trHeight w:val="118"/>
        </w:trPr>
        <w:tc>
          <w:tcPr>
            <w:tcW w:w="851" w:type="dxa"/>
            <w:tcBorders>
              <w:top w:val="nil"/>
              <w:left w:val="single" w:sz="8" w:space="0" w:color="auto"/>
              <w:bottom w:val="single" w:sz="8" w:space="0" w:color="auto"/>
              <w:right w:val="single" w:sz="4" w:space="0" w:color="auto"/>
            </w:tcBorders>
            <w:vAlign w:val="center"/>
            <w:hideMark/>
          </w:tcPr>
          <w:p w14:paraId="54B609FD" w14:textId="77777777" w:rsidR="00D06BFE" w:rsidRDefault="00D06BFE">
            <w:pPr>
              <w:jc w:val="center"/>
              <w:rPr>
                <w:b/>
                <w:bCs/>
                <w:sz w:val="20"/>
              </w:rPr>
            </w:pPr>
            <w:r>
              <w:rPr>
                <w:b/>
                <w:bCs/>
                <w:sz w:val="20"/>
              </w:rPr>
              <w:lastRenderedPageBreak/>
              <w:t>Zap. št.</w:t>
            </w:r>
          </w:p>
        </w:tc>
        <w:tc>
          <w:tcPr>
            <w:tcW w:w="4161" w:type="dxa"/>
            <w:gridSpan w:val="3"/>
            <w:tcBorders>
              <w:top w:val="single" w:sz="8" w:space="0" w:color="auto"/>
              <w:left w:val="nil"/>
              <w:bottom w:val="single" w:sz="8" w:space="0" w:color="auto"/>
              <w:right w:val="single" w:sz="4" w:space="0" w:color="000000"/>
            </w:tcBorders>
            <w:vAlign w:val="center"/>
            <w:hideMark/>
          </w:tcPr>
          <w:p w14:paraId="66AA1E8D" w14:textId="77777777" w:rsidR="00D06BFE" w:rsidRDefault="00D06BFE">
            <w:pPr>
              <w:jc w:val="center"/>
              <w:rPr>
                <w:b/>
                <w:bCs/>
              </w:rPr>
            </w:pPr>
            <w:r>
              <w:rPr>
                <w:b/>
                <w:bCs/>
              </w:rPr>
              <w:t>Predmet zavarovanja / zavarovane nevarnosti</w:t>
            </w:r>
          </w:p>
        </w:tc>
        <w:tc>
          <w:tcPr>
            <w:tcW w:w="1093" w:type="dxa"/>
            <w:tcBorders>
              <w:top w:val="nil"/>
              <w:left w:val="nil"/>
              <w:bottom w:val="single" w:sz="8" w:space="0" w:color="auto"/>
              <w:right w:val="single" w:sz="4" w:space="0" w:color="auto"/>
            </w:tcBorders>
            <w:vAlign w:val="center"/>
            <w:hideMark/>
          </w:tcPr>
          <w:p w14:paraId="2762F9CA" w14:textId="77777777" w:rsidR="00D06BFE" w:rsidRDefault="00D06BFE">
            <w:pPr>
              <w:jc w:val="center"/>
              <w:rPr>
                <w:b/>
                <w:bCs/>
                <w:sz w:val="18"/>
                <w:szCs w:val="18"/>
              </w:rPr>
            </w:pPr>
            <w:r>
              <w:rPr>
                <w:b/>
                <w:bCs/>
                <w:sz w:val="18"/>
                <w:szCs w:val="18"/>
              </w:rPr>
              <w:t>Način zavarovanja</w:t>
            </w:r>
          </w:p>
        </w:tc>
        <w:tc>
          <w:tcPr>
            <w:tcW w:w="1370" w:type="dxa"/>
            <w:tcBorders>
              <w:top w:val="nil"/>
              <w:left w:val="nil"/>
              <w:bottom w:val="single" w:sz="8" w:space="0" w:color="auto"/>
              <w:right w:val="single" w:sz="4" w:space="0" w:color="auto"/>
            </w:tcBorders>
            <w:vAlign w:val="center"/>
            <w:hideMark/>
          </w:tcPr>
          <w:p w14:paraId="1B1589CF" w14:textId="77777777" w:rsidR="00D06BFE" w:rsidRDefault="00D06BFE">
            <w:pPr>
              <w:jc w:val="center"/>
              <w:rPr>
                <w:b/>
                <w:bCs/>
                <w:sz w:val="18"/>
                <w:szCs w:val="18"/>
              </w:rPr>
            </w:pPr>
            <w:r>
              <w:rPr>
                <w:b/>
                <w:bCs/>
                <w:sz w:val="18"/>
                <w:szCs w:val="18"/>
              </w:rPr>
              <w:t>Zavarovalna vsota (v EUR)</w:t>
            </w:r>
          </w:p>
        </w:tc>
        <w:tc>
          <w:tcPr>
            <w:tcW w:w="1881" w:type="dxa"/>
            <w:tcBorders>
              <w:top w:val="nil"/>
              <w:left w:val="nil"/>
              <w:bottom w:val="single" w:sz="8" w:space="0" w:color="auto"/>
              <w:right w:val="single" w:sz="8" w:space="0" w:color="auto"/>
            </w:tcBorders>
            <w:vAlign w:val="center"/>
            <w:hideMark/>
          </w:tcPr>
          <w:p w14:paraId="2454925B" w14:textId="77777777" w:rsidR="00D06BFE" w:rsidRDefault="00D06BFE">
            <w:pPr>
              <w:jc w:val="center"/>
              <w:rPr>
                <w:b/>
                <w:bCs/>
              </w:rPr>
            </w:pPr>
            <w:r>
              <w:rPr>
                <w:b/>
                <w:bCs/>
              </w:rPr>
              <w:t>Opomba</w:t>
            </w:r>
          </w:p>
        </w:tc>
      </w:tr>
      <w:tr w:rsidR="00D06BFE" w14:paraId="600D4E72" w14:textId="77777777" w:rsidTr="00D06BFE">
        <w:trPr>
          <w:trHeight w:val="114"/>
        </w:trPr>
        <w:tc>
          <w:tcPr>
            <w:tcW w:w="851" w:type="dxa"/>
            <w:tcBorders>
              <w:top w:val="nil"/>
              <w:left w:val="single" w:sz="8" w:space="0" w:color="auto"/>
              <w:bottom w:val="single" w:sz="4" w:space="0" w:color="auto"/>
              <w:right w:val="single" w:sz="4" w:space="0" w:color="auto"/>
            </w:tcBorders>
            <w:vAlign w:val="center"/>
            <w:hideMark/>
          </w:tcPr>
          <w:p w14:paraId="45F11C87" w14:textId="77777777" w:rsidR="00D06BFE" w:rsidRDefault="00D06BFE">
            <w:pPr>
              <w:jc w:val="center"/>
              <w:rPr>
                <w:sz w:val="20"/>
              </w:rPr>
            </w:pPr>
            <w:r>
              <w:rPr>
                <w:sz w:val="20"/>
              </w:rPr>
              <w:t>5.</w:t>
            </w:r>
          </w:p>
        </w:tc>
        <w:tc>
          <w:tcPr>
            <w:tcW w:w="4161" w:type="dxa"/>
            <w:gridSpan w:val="3"/>
            <w:tcBorders>
              <w:top w:val="single" w:sz="4" w:space="0" w:color="auto"/>
              <w:left w:val="nil"/>
              <w:bottom w:val="single" w:sz="4" w:space="0" w:color="auto"/>
              <w:right w:val="single" w:sz="4" w:space="0" w:color="000000"/>
            </w:tcBorders>
            <w:vAlign w:val="center"/>
            <w:hideMark/>
          </w:tcPr>
          <w:p w14:paraId="4DE04FF1" w14:textId="77777777" w:rsidR="00D06BFE" w:rsidRDefault="00D06BFE">
            <w:pPr>
              <w:rPr>
                <w:sz w:val="20"/>
              </w:rPr>
            </w:pPr>
            <w:r>
              <w:rPr>
                <w:sz w:val="20"/>
              </w:rPr>
              <w:t>Obstoječe premoženje in sosednji objekti ali stvari v bližini objekta v gradnji/montaži oziroma so od njega in delovišča oddaljeni 10m ali manj</w:t>
            </w:r>
          </w:p>
        </w:tc>
        <w:tc>
          <w:tcPr>
            <w:tcW w:w="1093" w:type="dxa"/>
            <w:tcBorders>
              <w:top w:val="nil"/>
              <w:left w:val="single" w:sz="4" w:space="0" w:color="auto"/>
              <w:bottom w:val="single" w:sz="8" w:space="0" w:color="000000"/>
              <w:right w:val="single" w:sz="4" w:space="0" w:color="auto"/>
            </w:tcBorders>
            <w:vAlign w:val="center"/>
            <w:hideMark/>
          </w:tcPr>
          <w:p w14:paraId="3167B5C8" w14:textId="77777777" w:rsidR="00D06BFE" w:rsidRDefault="00D06BFE">
            <w:pPr>
              <w:jc w:val="center"/>
              <w:rPr>
                <w:sz w:val="20"/>
              </w:rPr>
            </w:pPr>
            <w:r>
              <w:rPr>
                <w:sz w:val="20"/>
              </w:rPr>
              <w:t>Na I. riziko</w:t>
            </w:r>
          </w:p>
        </w:tc>
        <w:tc>
          <w:tcPr>
            <w:tcW w:w="1370" w:type="dxa"/>
            <w:tcBorders>
              <w:top w:val="single" w:sz="4" w:space="0" w:color="auto"/>
              <w:left w:val="nil"/>
              <w:bottom w:val="single" w:sz="4" w:space="0" w:color="auto"/>
              <w:right w:val="single" w:sz="4" w:space="0" w:color="auto"/>
            </w:tcBorders>
            <w:vAlign w:val="center"/>
            <w:hideMark/>
          </w:tcPr>
          <w:p w14:paraId="72B57C57" w14:textId="77777777" w:rsidR="00D06BFE" w:rsidRDefault="00D06BFE">
            <w:pPr>
              <w:ind w:firstLineChars="100" w:firstLine="220"/>
              <w:jc w:val="right"/>
              <w:rPr>
                <w:b/>
                <w:bCs/>
                <w:szCs w:val="24"/>
              </w:rPr>
            </w:pPr>
            <w:r>
              <w:rPr>
                <w:b/>
                <w:bCs/>
                <w:sz w:val="22"/>
                <w:szCs w:val="24"/>
              </w:rPr>
              <w:t>500.000,00</w:t>
            </w:r>
          </w:p>
        </w:tc>
        <w:tc>
          <w:tcPr>
            <w:tcW w:w="1881" w:type="dxa"/>
            <w:tcBorders>
              <w:top w:val="nil"/>
              <w:left w:val="nil"/>
              <w:bottom w:val="single" w:sz="4" w:space="0" w:color="auto"/>
              <w:right w:val="single" w:sz="8" w:space="0" w:color="auto"/>
            </w:tcBorders>
            <w:vAlign w:val="center"/>
            <w:hideMark/>
          </w:tcPr>
          <w:p w14:paraId="377008C5" w14:textId="77777777" w:rsidR="00D06BFE" w:rsidRDefault="00D06BFE">
            <w:pPr>
              <w:jc w:val="center"/>
              <w:rPr>
                <w:sz w:val="18"/>
                <w:szCs w:val="18"/>
              </w:rPr>
            </w:pPr>
            <w:r>
              <w:rPr>
                <w:sz w:val="18"/>
                <w:szCs w:val="18"/>
              </w:rPr>
              <w:t>Odbitna franšiza največ 10.000 EUR</w:t>
            </w:r>
          </w:p>
        </w:tc>
      </w:tr>
      <w:tr w:rsidR="00D06BFE" w14:paraId="46727714" w14:textId="77777777" w:rsidTr="00D06BFE">
        <w:trPr>
          <w:trHeight w:val="22"/>
        </w:trPr>
        <w:tc>
          <w:tcPr>
            <w:tcW w:w="851" w:type="dxa"/>
            <w:vAlign w:val="center"/>
            <w:hideMark/>
          </w:tcPr>
          <w:p w14:paraId="7987664B" w14:textId="77777777" w:rsidR="00D06BFE" w:rsidRDefault="00D06BFE">
            <w:pPr>
              <w:rPr>
                <w:sz w:val="18"/>
                <w:szCs w:val="18"/>
              </w:rPr>
            </w:pPr>
          </w:p>
        </w:tc>
        <w:tc>
          <w:tcPr>
            <w:tcW w:w="1373" w:type="dxa"/>
            <w:vAlign w:val="center"/>
            <w:hideMark/>
          </w:tcPr>
          <w:p w14:paraId="5A6C4740" w14:textId="77777777" w:rsidR="00D06BFE" w:rsidRDefault="00D06BFE">
            <w:pPr>
              <w:rPr>
                <w:i w:val="0"/>
                <w:sz w:val="20"/>
              </w:rPr>
            </w:pPr>
          </w:p>
        </w:tc>
        <w:tc>
          <w:tcPr>
            <w:tcW w:w="2788" w:type="dxa"/>
            <w:gridSpan w:val="2"/>
            <w:vAlign w:val="center"/>
            <w:hideMark/>
          </w:tcPr>
          <w:p w14:paraId="06F653C5" w14:textId="77777777" w:rsidR="00D06BFE" w:rsidRDefault="00D06BFE">
            <w:pPr>
              <w:rPr>
                <w:i w:val="0"/>
                <w:sz w:val="20"/>
              </w:rPr>
            </w:pPr>
          </w:p>
        </w:tc>
        <w:tc>
          <w:tcPr>
            <w:tcW w:w="1093" w:type="dxa"/>
            <w:vAlign w:val="center"/>
            <w:hideMark/>
          </w:tcPr>
          <w:p w14:paraId="32F86729" w14:textId="77777777" w:rsidR="00D06BFE" w:rsidRDefault="00D06BFE">
            <w:pPr>
              <w:rPr>
                <w:i w:val="0"/>
                <w:sz w:val="20"/>
              </w:rPr>
            </w:pPr>
          </w:p>
        </w:tc>
        <w:tc>
          <w:tcPr>
            <w:tcW w:w="1370" w:type="dxa"/>
            <w:vAlign w:val="center"/>
            <w:hideMark/>
          </w:tcPr>
          <w:p w14:paraId="7E9A6B61" w14:textId="77777777" w:rsidR="00D06BFE" w:rsidRDefault="00D06BFE">
            <w:pPr>
              <w:rPr>
                <w:i w:val="0"/>
                <w:sz w:val="20"/>
              </w:rPr>
            </w:pPr>
          </w:p>
        </w:tc>
        <w:tc>
          <w:tcPr>
            <w:tcW w:w="1881" w:type="dxa"/>
            <w:vAlign w:val="center"/>
            <w:hideMark/>
          </w:tcPr>
          <w:p w14:paraId="05166021" w14:textId="77777777" w:rsidR="00D06BFE" w:rsidRDefault="00D06BFE">
            <w:pPr>
              <w:rPr>
                <w:i w:val="0"/>
                <w:sz w:val="20"/>
              </w:rPr>
            </w:pPr>
          </w:p>
        </w:tc>
      </w:tr>
      <w:tr w:rsidR="00D06BFE" w14:paraId="774327EE" w14:textId="77777777" w:rsidTr="00D06BFE">
        <w:trPr>
          <w:trHeight w:val="47"/>
        </w:trPr>
        <w:tc>
          <w:tcPr>
            <w:tcW w:w="2224" w:type="dxa"/>
            <w:gridSpan w:val="2"/>
            <w:vAlign w:val="center"/>
          </w:tcPr>
          <w:p w14:paraId="304F10BC" w14:textId="77777777" w:rsidR="00D06BFE" w:rsidRDefault="00D06BFE">
            <w:pPr>
              <w:rPr>
                <w:b/>
              </w:rPr>
            </w:pPr>
          </w:p>
          <w:p w14:paraId="6441C74C" w14:textId="77777777" w:rsidR="00D06BFE" w:rsidRDefault="00D06BFE">
            <w:pPr>
              <w:rPr>
                <w:b/>
                <w:szCs w:val="24"/>
              </w:rPr>
            </w:pPr>
            <w:r>
              <w:rPr>
                <w:b/>
                <w:szCs w:val="24"/>
              </w:rPr>
              <w:t>Klavzule:</w:t>
            </w:r>
          </w:p>
        </w:tc>
        <w:tc>
          <w:tcPr>
            <w:tcW w:w="2788" w:type="dxa"/>
            <w:gridSpan w:val="2"/>
            <w:vAlign w:val="center"/>
            <w:hideMark/>
          </w:tcPr>
          <w:p w14:paraId="4A87A7FE" w14:textId="77777777" w:rsidR="00D06BFE" w:rsidRDefault="00D06BFE">
            <w:pPr>
              <w:rPr>
                <w:b/>
                <w:szCs w:val="24"/>
              </w:rPr>
            </w:pPr>
          </w:p>
        </w:tc>
        <w:tc>
          <w:tcPr>
            <w:tcW w:w="1093" w:type="dxa"/>
            <w:vAlign w:val="center"/>
            <w:hideMark/>
          </w:tcPr>
          <w:p w14:paraId="51449F01" w14:textId="77777777" w:rsidR="00D06BFE" w:rsidRDefault="00D06BFE">
            <w:pPr>
              <w:rPr>
                <w:i w:val="0"/>
                <w:sz w:val="20"/>
              </w:rPr>
            </w:pPr>
          </w:p>
        </w:tc>
        <w:tc>
          <w:tcPr>
            <w:tcW w:w="1370" w:type="dxa"/>
            <w:vAlign w:val="center"/>
            <w:hideMark/>
          </w:tcPr>
          <w:p w14:paraId="5094BA23" w14:textId="77777777" w:rsidR="00D06BFE" w:rsidRDefault="00D06BFE">
            <w:pPr>
              <w:rPr>
                <w:i w:val="0"/>
                <w:sz w:val="20"/>
              </w:rPr>
            </w:pPr>
          </w:p>
        </w:tc>
        <w:tc>
          <w:tcPr>
            <w:tcW w:w="1881" w:type="dxa"/>
            <w:vAlign w:val="center"/>
            <w:hideMark/>
          </w:tcPr>
          <w:p w14:paraId="74B5A335" w14:textId="77777777" w:rsidR="00D06BFE" w:rsidRDefault="00D06BFE">
            <w:pPr>
              <w:rPr>
                <w:i w:val="0"/>
                <w:sz w:val="20"/>
              </w:rPr>
            </w:pPr>
          </w:p>
        </w:tc>
      </w:tr>
      <w:tr w:rsidR="00D06BFE" w14:paraId="5F741C56" w14:textId="77777777" w:rsidTr="00D06BFE">
        <w:trPr>
          <w:trHeight w:val="307"/>
        </w:trPr>
        <w:tc>
          <w:tcPr>
            <w:tcW w:w="9356" w:type="dxa"/>
            <w:gridSpan w:val="7"/>
            <w:vMerge w:val="restart"/>
            <w:tcBorders>
              <w:top w:val="single" w:sz="4" w:space="0" w:color="auto"/>
              <w:left w:val="single" w:sz="4" w:space="0" w:color="auto"/>
              <w:bottom w:val="single" w:sz="4" w:space="0" w:color="000000"/>
              <w:right w:val="single" w:sz="4" w:space="0" w:color="000000"/>
            </w:tcBorders>
            <w:vAlign w:val="center"/>
            <w:hideMark/>
          </w:tcPr>
          <w:p w14:paraId="665FC314" w14:textId="77777777" w:rsidR="00D06BFE" w:rsidRDefault="00D06BFE">
            <w:pPr>
              <w:jc w:val="both"/>
              <w:rPr>
                <w:sz w:val="22"/>
                <w:szCs w:val="22"/>
              </w:rPr>
            </w:pPr>
            <w:r>
              <w:rPr>
                <w:sz w:val="22"/>
                <w:szCs w:val="22"/>
              </w:rPr>
              <w:t>- Zavarovanje je lahko sklenjeno z letnim agregatom v višini en kratnika zavarovalne vsote, razen če je pri posamezni zaporedni številki določeno drugače.</w:t>
            </w:r>
          </w:p>
          <w:p w14:paraId="02CBCC95" w14:textId="77777777" w:rsidR="00D06BFE" w:rsidRDefault="00D06BFE">
            <w:pPr>
              <w:ind w:left="360"/>
              <w:jc w:val="both"/>
            </w:pPr>
            <w:r>
              <w:rPr>
                <w:sz w:val="22"/>
                <w:szCs w:val="22"/>
              </w:rPr>
              <w:t xml:space="preserve"> - V skladu z določili 16. člena Gradbenega zakona (GZ) je pod zap. št. 3 v zavarovalno kritje vključena odgovornost za škodo, ki bi nastala naročniku/investitorju ali tretji osebi v zvezi z opravljanjem dejavnosti izvajalca in mora kriti škodo zaradi malomarnosti, napake ali opustitve dolžnosti izvajalca in njegovih delavcev.</w:t>
            </w:r>
          </w:p>
        </w:tc>
      </w:tr>
      <w:tr w:rsidR="00D06BFE" w14:paraId="5544E82E" w14:textId="77777777" w:rsidTr="00D06BFE">
        <w:trPr>
          <w:trHeight w:val="458"/>
        </w:trPr>
        <w:tc>
          <w:tcPr>
            <w:tcW w:w="26736" w:type="dxa"/>
            <w:gridSpan w:val="7"/>
            <w:vMerge/>
            <w:tcBorders>
              <w:top w:val="single" w:sz="4" w:space="0" w:color="auto"/>
              <w:left w:val="single" w:sz="4" w:space="0" w:color="auto"/>
              <w:bottom w:val="single" w:sz="4" w:space="0" w:color="000000"/>
              <w:right w:val="single" w:sz="4" w:space="0" w:color="000000"/>
            </w:tcBorders>
            <w:vAlign w:val="center"/>
            <w:hideMark/>
          </w:tcPr>
          <w:p w14:paraId="046FEF88" w14:textId="77777777" w:rsidR="00D06BFE" w:rsidRDefault="00D06BFE"/>
        </w:tc>
      </w:tr>
    </w:tbl>
    <w:p w14:paraId="4F8C1A41" w14:textId="77777777" w:rsidR="00D06BFE" w:rsidRDefault="00D06BFE" w:rsidP="00D06BFE">
      <w:pPr>
        <w:ind w:left="1134"/>
        <w:rPr>
          <w:b/>
          <w:i w:val="0"/>
          <w:sz w:val="22"/>
          <w:szCs w:val="22"/>
        </w:rPr>
      </w:pPr>
    </w:p>
    <w:p w14:paraId="4CD81EE2" w14:textId="77777777" w:rsidR="00D06BFE" w:rsidRDefault="00D06BFE" w:rsidP="00D06BFE">
      <w:pPr>
        <w:ind w:left="1134"/>
        <w:rPr>
          <w:i w:val="0"/>
          <w:sz w:val="22"/>
          <w:szCs w:val="22"/>
        </w:rPr>
      </w:pPr>
    </w:p>
    <w:p w14:paraId="1A2593D4" w14:textId="77777777" w:rsidR="00D06BFE" w:rsidRDefault="00D06BFE" w:rsidP="00D06BFE">
      <w:pPr>
        <w:ind w:left="1134"/>
        <w:rPr>
          <w:i w:val="0"/>
          <w:sz w:val="22"/>
          <w:szCs w:val="22"/>
        </w:rPr>
      </w:pPr>
    </w:p>
    <w:p w14:paraId="2EA4E9AF" w14:textId="77777777" w:rsidR="00D06BFE" w:rsidRDefault="00D06BFE" w:rsidP="00D06BFE">
      <w:pPr>
        <w:ind w:left="1134"/>
        <w:rPr>
          <w:i w:val="0"/>
          <w:sz w:val="22"/>
          <w:szCs w:val="22"/>
        </w:rPr>
      </w:pPr>
    </w:p>
    <w:p w14:paraId="07A5A4DC" w14:textId="77777777" w:rsidR="00D06BFE" w:rsidRDefault="00D06BFE" w:rsidP="00D06BFE">
      <w:pPr>
        <w:ind w:left="1134"/>
        <w:rPr>
          <w:b/>
          <w:i w:val="0"/>
          <w:sz w:val="22"/>
          <w:szCs w:val="22"/>
        </w:rPr>
      </w:pPr>
      <w:r>
        <w:rPr>
          <w:i w:val="0"/>
          <w:sz w:val="22"/>
          <w:szCs w:val="22"/>
        </w:rPr>
        <w:t xml:space="preserve">Kraj in datum:                                                           </w:t>
      </w:r>
      <w:r>
        <w:rPr>
          <w:i w:val="0"/>
          <w:sz w:val="22"/>
          <w:szCs w:val="22"/>
        </w:rPr>
        <w:tab/>
        <w:t>Ime in priimek predstavnika zavarovalnice:</w:t>
      </w:r>
    </w:p>
    <w:p w14:paraId="78B24DEE" w14:textId="77777777" w:rsidR="00D06BFE" w:rsidRDefault="00D06BFE" w:rsidP="00D06BFE">
      <w:pPr>
        <w:ind w:left="1134"/>
        <w:rPr>
          <w:i w:val="0"/>
          <w:sz w:val="22"/>
          <w:szCs w:val="22"/>
        </w:rPr>
      </w:pPr>
    </w:p>
    <w:p w14:paraId="6B64A4A3" w14:textId="77777777" w:rsidR="00D06BFE" w:rsidRDefault="00D06BFE" w:rsidP="00D06BFE">
      <w:pPr>
        <w:ind w:left="1134"/>
        <w:rPr>
          <w:b/>
          <w:i w:val="0"/>
          <w:sz w:val="22"/>
          <w:szCs w:val="22"/>
        </w:rPr>
      </w:pPr>
      <w:r>
        <w:rPr>
          <w:i w:val="0"/>
          <w:sz w:val="22"/>
          <w:szCs w:val="22"/>
        </w:rPr>
        <w:t>____________________________</w:t>
      </w:r>
      <w:r>
        <w:rPr>
          <w:i w:val="0"/>
          <w:sz w:val="22"/>
          <w:szCs w:val="22"/>
        </w:rPr>
        <w:tab/>
      </w:r>
      <w:r>
        <w:rPr>
          <w:i w:val="0"/>
          <w:sz w:val="22"/>
          <w:szCs w:val="22"/>
        </w:rPr>
        <w:tab/>
      </w:r>
      <w:r>
        <w:rPr>
          <w:i w:val="0"/>
          <w:sz w:val="22"/>
          <w:szCs w:val="22"/>
        </w:rPr>
        <w:tab/>
        <w:t>___________________________________</w:t>
      </w:r>
    </w:p>
    <w:p w14:paraId="0F0CE0C0" w14:textId="77777777" w:rsidR="00D06BFE" w:rsidRDefault="00D06BFE" w:rsidP="00D06BFE">
      <w:pPr>
        <w:rPr>
          <w:i w:val="0"/>
          <w:sz w:val="22"/>
          <w:szCs w:val="22"/>
        </w:rPr>
      </w:pPr>
    </w:p>
    <w:p w14:paraId="7C16F000" w14:textId="77777777" w:rsidR="00D06BFE" w:rsidRDefault="00D06BFE" w:rsidP="00D06BFE">
      <w:pPr>
        <w:rPr>
          <w:i w:val="0"/>
          <w:sz w:val="22"/>
          <w:szCs w:val="22"/>
        </w:rPr>
      </w:pPr>
    </w:p>
    <w:p w14:paraId="1702306E" w14:textId="77777777" w:rsidR="00D06BFE" w:rsidRDefault="00D06BFE" w:rsidP="00D06BFE">
      <w:pPr>
        <w:rPr>
          <w:i w:val="0"/>
          <w:sz w:val="22"/>
          <w:szCs w:val="22"/>
        </w:rPr>
      </w:pPr>
    </w:p>
    <w:p w14:paraId="4A08AC53" w14:textId="77777777" w:rsidR="00D06BFE" w:rsidRDefault="00D06BFE" w:rsidP="00D06BFE">
      <w:pPr>
        <w:ind w:left="1134"/>
        <w:jc w:val="center"/>
        <w:rPr>
          <w:b/>
          <w:i w:val="0"/>
          <w:color w:val="000000"/>
          <w:sz w:val="28"/>
          <w:szCs w:val="28"/>
        </w:rPr>
      </w:pPr>
      <w:r>
        <w:rPr>
          <w:i w:val="0"/>
          <w:sz w:val="22"/>
          <w:szCs w:val="22"/>
        </w:rPr>
        <w:t>Žig in podpis:</w:t>
      </w:r>
    </w:p>
    <w:p w14:paraId="49C7C71D" w14:textId="77777777" w:rsidR="00D06BFE" w:rsidRDefault="00D06BFE" w:rsidP="00D06BFE">
      <w:pPr>
        <w:ind w:left="1134"/>
        <w:jc w:val="center"/>
        <w:rPr>
          <w:b/>
          <w:i w:val="0"/>
          <w:color w:val="000000"/>
          <w:sz w:val="28"/>
          <w:szCs w:val="28"/>
        </w:rPr>
      </w:pPr>
    </w:p>
    <w:p w14:paraId="102E9102" w14:textId="77777777" w:rsidR="00D06BFE" w:rsidRDefault="00D06BFE" w:rsidP="00D06BFE">
      <w:pPr>
        <w:ind w:left="1134"/>
        <w:jc w:val="center"/>
        <w:rPr>
          <w:i w:val="0"/>
          <w:sz w:val="22"/>
          <w:szCs w:val="22"/>
        </w:rPr>
      </w:pPr>
    </w:p>
    <w:p w14:paraId="657DBBA9" w14:textId="77777777" w:rsidR="00D06BFE" w:rsidRDefault="00D06BFE" w:rsidP="00D06BFE">
      <w:pPr>
        <w:ind w:left="1134"/>
        <w:rPr>
          <w:i w:val="0"/>
          <w:sz w:val="22"/>
          <w:szCs w:val="22"/>
        </w:rPr>
      </w:pPr>
    </w:p>
    <w:p w14:paraId="23953C9B" w14:textId="77777777" w:rsidR="00D06BFE" w:rsidRDefault="00D06BFE" w:rsidP="00D06BFE">
      <w:pPr>
        <w:ind w:left="1134"/>
        <w:rPr>
          <w:i w:val="0"/>
          <w:sz w:val="22"/>
          <w:szCs w:val="22"/>
        </w:rPr>
      </w:pPr>
    </w:p>
    <w:p w14:paraId="2F42C39A" w14:textId="77777777" w:rsidR="00D06BFE" w:rsidRDefault="00D06BFE" w:rsidP="00D06BFE">
      <w:pPr>
        <w:ind w:left="1134"/>
        <w:rPr>
          <w:i w:val="0"/>
          <w:sz w:val="22"/>
          <w:szCs w:val="22"/>
        </w:rPr>
      </w:pPr>
    </w:p>
    <w:p w14:paraId="2F56B4C0" w14:textId="77777777" w:rsidR="00D06BFE" w:rsidRDefault="00D06BFE" w:rsidP="00D06BFE">
      <w:pPr>
        <w:ind w:left="1134"/>
        <w:rPr>
          <w:i w:val="0"/>
          <w:sz w:val="22"/>
          <w:szCs w:val="22"/>
        </w:rPr>
      </w:pPr>
    </w:p>
    <w:p w14:paraId="2C61005E" w14:textId="77777777" w:rsidR="00CE6C87" w:rsidRDefault="00D06BFE" w:rsidP="00D06BFE">
      <w:pPr>
        <w:ind w:left="1134"/>
        <w:rPr>
          <w:i w:val="0"/>
          <w:sz w:val="22"/>
          <w:szCs w:val="22"/>
        </w:rPr>
      </w:pPr>
      <w:r>
        <w:rPr>
          <w:i w:val="0"/>
          <w:sz w:val="22"/>
          <w:szCs w:val="22"/>
        </w:rPr>
        <w:t>Izpolnjen, žigosan in podpisan obrazec se predloži v ponudbi.</w:t>
      </w:r>
    </w:p>
    <w:p w14:paraId="2057EF17" w14:textId="77777777" w:rsidR="00DB3553" w:rsidRDefault="00DB3553" w:rsidP="00ED0823">
      <w:pPr>
        <w:jc w:val="right"/>
        <w:rPr>
          <w:b/>
          <w:i w:val="0"/>
          <w:sz w:val="22"/>
          <w:szCs w:val="22"/>
        </w:rPr>
      </w:pPr>
    </w:p>
    <w:p w14:paraId="687C1022" w14:textId="77777777" w:rsidR="00DB3553" w:rsidRDefault="00DB3553" w:rsidP="00ED0823">
      <w:pPr>
        <w:jc w:val="right"/>
        <w:rPr>
          <w:b/>
          <w:i w:val="0"/>
          <w:sz w:val="22"/>
          <w:szCs w:val="22"/>
        </w:rPr>
      </w:pPr>
    </w:p>
    <w:p w14:paraId="7A83CCD4" w14:textId="77777777" w:rsidR="00DB3553" w:rsidRDefault="00DB3553" w:rsidP="00ED0823">
      <w:pPr>
        <w:jc w:val="right"/>
        <w:rPr>
          <w:b/>
          <w:i w:val="0"/>
          <w:sz w:val="22"/>
          <w:szCs w:val="22"/>
        </w:rPr>
      </w:pPr>
    </w:p>
    <w:p w14:paraId="2D55D11C" w14:textId="77777777" w:rsidR="00DB3553" w:rsidRDefault="00DB3553" w:rsidP="00ED0823">
      <w:pPr>
        <w:jc w:val="right"/>
        <w:rPr>
          <w:b/>
          <w:i w:val="0"/>
          <w:sz w:val="22"/>
          <w:szCs w:val="22"/>
        </w:rPr>
      </w:pPr>
    </w:p>
    <w:p w14:paraId="5043EED2" w14:textId="77777777" w:rsidR="00DB3553" w:rsidRDefault="00DB3553" w:rsidP="00ED0823">
      <w:pPr>
        <w:jc w:val="right"/>
        <w:rPr>
          <w:b/>
          <w:i w:val="0"/>
          <w:sz w:val="22"/>
          <w:szCs w:val="22"/>
        </w:rPr>
      </w:pPr>
    </w:p>
    <w:p w14:paraId="592DCB59" w14:textId="77777777" w:rsidR="00DB3553" w:rsidRDefault="00DB3553" w:rsidP="00ED0823">
      <w:pPr>
        <w:jc w:val="right"/>
        <w:rPr>
          <w:b/>
          <w:i w:val="0"/>
          <w:sz w:val="22"/>
          <w:szCs w:val="22"/>
        </w:rPr>
      </w:pPr>
    </w:p>
    <w:p w14:paraId="4CDF0619" w14:textId="77777777" w:rsidR="00DB3553" w:rsidRDefault="00DB3553" w:rsidP="00ED0823">
      <w:pPr>
        <w:jc w:val="right"/>
        <w:rPr>
          <w:b/>
          <w:i w:val="0"/>
          <w:sz w:val="22"/>
          <w:szCs w:val="22"/>
        </w:rPr>
      </w:pPr>
    </w:p>
    <w:p w14:paraId="22F9D516" w14:textId="77777777" w:rsidR="00DB3553" w:rsidRDefault="00DB3553" w:rsidP="00ED0823">
      <w:pPr>
        <w:jc w:val="right"/>
        <w:rPr>
          <w:b/>
          <w:i w:val="0"/>
          <w:sz w:val="22"/>
          <w:szCs w:val="22"/>
        </w:rPr>
      </w:pPr>
    </w:p>
    <w:p w14:paraId="657064F6" w14:textId="77777777" w:rsidR="0080081D" w:rsidRDefault="0080081D" w:rsidP="00ED0823">
      <w:pPr>
        <w:jc w:val="right"/>
        <w:rPr>
          <w:b/>
          <w:i w:val="0"/>
          <w:sz w:val="22"/>
          <w:szCs w:val="22"/>
        </w:rPr>
      </w:pPr>
    </w:p>
    <w:p w14:paraId="23DE2582" w14:textId="77777777" w:rsidR="0080081D" w:rsidRDefault="0080081D" w:rsidP="00ED0823">
      <w:pPr>
        <w:jc w:val="right"/>
        <w:rPr>
          <w:b/>
          <w:i w:val="0"/>
          <w:sz w:val="22"/>
          <w:szCs w:val="22"/>
        </w:rPr>
      </w:pPr>
    </w:p>
    <w:p w14:paraId="1C51B489" w14:textId="77777777" w:rsidR="0080081D" w:rsidRDefault="0080081D" w:rsidP="00ED0823">
      <w:pPr>
        <w:jc w:val="right"/>
        <w:rPr>
          <w:ins w:id="1" w:author="Irena Bezgovšek" w:date="2023-09-28T10:27:00Z"/>
          <w:b/>
          <w:i w:val="0"/>
          <w:sz w:val="22"/>
          <w:szCs w:val="22"/>
        </w:rPr>
      </w:pPr>
    </w:p>
    <w:p w14:paraId="0587AA1D" w14:textId="77777777" w:rsidR="00350058" w:rsidRDefault="00350058" w:rsidP="00ED0823">
      <w:pPr>
        <w:jc w:val="right"/>
        <w:rPr>
          <w:b/>
          <w:i w:val="0"/>
          <w:sz w:val="22"/>
          <w:szCs w:val="22"/>
        </w:rPr>
      </w:pPr>
    </w:p>
    <w:p w14:paraId="4095D2CE" w14:textId="77777777" w:rsidR="0080081D" w:rsidRDefault="0080081D" w:rsidP="00ED0823">
      <w:pPr>
        <w:jc w:val="right"/>
        <w:rPr>
          <w:b/>
          <w:i w:val="0"/>
          <w:sz w:val="22"/>
          <w:szCs w:val="22"/>
        </w:rPr>
      </w:pPr>
    </w:p>
    <w:p w14:paraId="4EC5127C" w14:textId="77777777" w:rsidR="0080081D" w:rsidRDefault="0080081D" w:rsidP="00ED0823">
      <w:pPr>
        <w:jc w:val="right"/>
        <w:rPr>
          <w:b/>
          <w:i w:val="0"/>
          <w:sz w:val="22"/>
          <w:szCs w:val="22"/>
        </w:rPr>
      </w:pPr>
    </w:p>
    <w:p w14:paraId="5ABB9B21" w14:textId="77777777" w:rsidR="00356EBC" w:rsidRDefault="00356EBC" w:rsidP="00350058">
      <w:pPr>
        <w:jc w:val="right"/>
        <w:rPr>
          <w:b/>
          <w:i w:val="0"/>
          <w:sz w:val="22"/>
          <w:szCs w:val="22"/>
        </w:rPr>
      </w:pPr>
    </w:p>
    <w:p w14:paraId="36D62388" w14:textId="77777777" w:rsidR="00356EBC" w:rsidRDefault="00356EBC" w:rsidP="00350058">
      <w:pPr>
        <w:jc w:val="right"/>
        <w:rPr>
          <w:b/>
          <w:i w:val="0"/>
          <w:sz w:val="22"/>
          <w:szCs w:val="22"/>
        </w:rPr>
      </w:pPr>
    </w:p>
    <w:p w14:paraId="78950D24" w14:textId="77777777" w:rsidR="00356EBC" w:rsidRDefault="00356EBC" w:rsidP="00350058">
      <w:pPr>
        <w:jc w:val="right"/>
        <w:rPr>
          <w:b/>
          <w:i w:val="0"/>
          <w:sz w:val="22"/>
          <w:szCs w:val="22"/>
        </w:rPr>
      </w:pPr>
    </w:p>
    <w:p w14:paraId="19778D48" w14:textId="77777777" w:rsidR="00356EBC" w:rsidRDefault="00356EBC" w:rsidP="00350058">
      <w:pPr>
        <w:jc w:val="right"/>
        <w:rPr>
          <w:b/>
          <w:i w:val="0"/>
          <w:sz w:val="22"/>
          <w:szCs w:val="22"/>
        </w:rPr>
      </w:pPr>
    </w:p>
    <w:p w14:paraId="49B74D69" w14:textId="77777777" w:rsidR="00356EBC" w:rsidRDefault="00356EBC" w:rsidP="00350058">
      <w:pPr>
        <w:jc w:val="right"/>
        <w:rPr>
          <w:b/>
          <w:i w:val="0"/>
          <w:sz w:val="22"/>
          <w:szCs w:val="22"/>
        </w:rPr>
      </w:pPr>
    </w:p>
    <w:p w14:paraId="0EF896A0" w14:textId="77777777" w:rsidR="00356EBC" w:rsidRDefault="00356EBC" w:rsidP="00350058">
      <w:pPr>
        <w:jc w:val="right"/>
        <w:rPr>
          <w:b/>
          <w:i w:val="0"/>
          <w:sz w:val="22"/>
          <w:szCs w:val="22"/>
        </w:rPr>
      </w:pPr>
    </w:p>
    <w:p w14:paraId="2D823ED4" w14:textId="77777777" w:rsidR="00356EBC" w:rsidRDefault="00356EBC" w:rsidP="00350058">
      <w:pPr>
        <w:jc w:val="right"/>
        <w:rPr>
          <w:b/>
          <w:i w:val="0"/>
          <w:sz w:val="22"/>
          <w:szCs w:val="22"/>
        </w:rPr>
      </w:pPr>
    </w:p>
    <w:p w14:paraId="7498CDEB" w14:textId="77777777" w:rsidR="00356EBC" w:rsidRDefault="00356EBC" w:rsidP="00350058">
      <w:pPr>
        <w:jc w:val="right"/>
        <w:rPr>
          <w:b/>
          <w:i w:val="0"/>
          <w:sz w:val="22"/>
          <w:szCs w:val="22"/>
        </w:rPr>
      </w:pPr>
    </w:p>
    <w:p w14:paraId="7962FD3B" w14:textId="24AB859A" w:rsidR="00350058" w:rsidRDefault="00350058" w:rsidP="00350058">
      <w:pPr>
        <w:jc w:val="right"/>
        <w:rPr>
          <w:b/>
          <w:i w:val="0"/>
          <w:sz w:val="22"/>
          <w:szCs w:val="22"/>
        </w:rPr>
      </w:pPr>
      <w:r w:rsidRPr="00350058">
        <w:rPr>
          <w:b/>
          <w:i w:val="0"/>
          <w:sz w:val="22"/>
          <w:szCs w:val="22"/>
        </w:rPr>
        <w:lastRenderedPageBreak/>
        <w:t>PRILOGA 5</w:t>
      </w:r>
    </w:p>
    <w:p w14:paraId="63313CD6" w14:textId="77777777" w:rsidR="00356EBC" w:rsidRPr="00350058" w:rsidRDefault="00356EBC" w:rsidP="00350058">
      <w:pPr>
        <w:jc w:val="right"/>
        <w:rPr>
          <w:b/>
          <w:i w:val="0"/>
          <w:sz w:val="22"/>
          <w:szCs w:val="22"/>
        </w:rPr>
      </w:pPr>
    </w:p>
    <w:p w14:paraId="59ADCCCB" w14:textId="6E7C9CCE" w:rsidR="00476594" w:rsidRDefault="00350058" w:rsidP="00356EBC">
      <w:pPr>
        <w:ind w:left="993"/>
        <w:jc w:val="both"/>
        <w:rPr>
          <w:b/>
          <w:i w:val="0"/>
          <w:color w:val="000000" w:themeColor="text1"/>
          <w:sz w:val="28"/>
          <w:szCs w:val="28"/>
        </w:rPr>
      </w:pPr>
      <w:r w:rsidRPr="00356EBC">
        <w:rPr>
          <w:b/>
          <w:i w:val="0"/>
          <w:color w:val="000000" w:themeColor="text1"/>
          <w:sz w:val="28"/>
          <w:szCs w:val="28"/>
        </w:rPr>
        <w:t xml:space="preserve">SKLOP 2 – </w:t>
      </w:r>
      <w:r w:rsidRPr="00350058">
        <w:rPr>
          <w:b/>
          <w:i w:val="0"/>
          <w:color w:val="000000" w:themeColor="text1"/>
          <w:sz w:val="28"/>
          <w:szCs w:val="28"/>
        </w:rPr>
        <w:t>Vrtec Mladi rod enota Kostanjčkov vrtec - celovita prenova objekta z dozidavo pralnice in večnamenskega prostora, pri kater</w:t>
      </w:r>
      <w:r w:rsidR="00E1785D">
        <w:rPr>
          <w:b/>
          <w:i w:val="0"/>
          <w:color w:val="000000" w:themeColor="text1"/>
          <w:sz w:val="28"/>
          <w:szCs w:val="28"/>
        </w:rPr>
        <w:t xml:space="preserve">i se upoštevajo okoljski vidiki </w:t>
      </w:r>
      <w:r w:rsidRPr="00350058">
        <w:rPr>
          <w:b/>
          <w:i w:val="0"/>
          <w:color w:val="000000" w:themeColor="text1"/>
          <w:sz w:val="28"/>
          <w:szCs w:val="28"/>
        </w:rPr>
        <w:t xml:space="preserve">- dobava in montaža notranje opreme      </w:t>
      </w:r>
    </w:p>
    <w:p w14:paraId="6599A6A2" w14:textId="1DB8E820" w:rsidR="00350058" w:rsidRPr="00350058" w:rsidRDefault="00350058" w:rsidP="00356EBC">
      <w:pPr>
        <w:ind w:left="993"/>
        <w:jc w:val="both"/>
        <w:rPr>
          <w:b/>
          <w:i w:val="0"/>
          <w:color w:val="000000" w:themeColor="text1"/>
          <w:sz w:val="28"/>
          <w:szCs w:val="28"/>
        </w:rPr>
      </w:pPr>
      <w:r w:rsidRPr="00350058">
        <w:rPr>
          <w:b/>
          <w:i w:val="0"/>
          <w:color w:val="000000" w:themeColor="text1"/>
          <w:sz w:val="28"/>
          <w:szCs w:val="28"/>
        </w:rPr>
        <w:t xml:space="preserve">          </w:t>
      </w:r>
    </w:p>
    <w:p w14:paraId="529A8BC3" w14:textId="77777777" w:rsidR="00350058" w:rsidRPr="00350058" w:rsidRDefault="00350058" w:rsidP="00350058">
      <w:pPr>
        <w:ind w:left="1134"/>
        <w:jc w:val="center"/>
        <w:rPr>
          <w:b/>
          <w:i w:val="0"/>
          <w:sz w:val="36"/>
          <w:szCs w:val="36"/>
        </w:rPr>
      </w:pPr>
      <w:r w:rsidRPr="00350058">
        <w:rPr>
          <w:b/>
          <w:i w:val="0"/>
          <w:sz w:val="36"/>
          <w:szCs w:val="36"/>
        </w:rPr>
        <w:t>ZAVAROVANJE ODGOVORNOSTI</w:t>
      </w:r>
    </w:p>
    <w:p w14:paraId="0DF09BCC" w14:textId="77777777" w:rsidR="00350058" w:rsidRPr="00350058" w:rsidRDefault="00350058" w:rsidP="00350058">
      <w:pPr>
        <w:ind w:left="1134"/>
        <w:jc w:val="center"/>
        <w:rPr>
          <w:b/>
          <w:i w:val="0"/>
          <w:color w:val="000000" w:themeColor="text1"/>
          <w:sz w:val="28"/>
          <w:szCs w:val="28"/>
        </w:rPr>
      </w:pPr>
      <w:r w:rsidRPr="00350058">
        <w:rPr>
          <w:b/>
          <w:i w:val="0"/>
          <w:color w:val="000000" w:themeColor="text1"/>
          <w:sz w:val="28"/>
          <w:szCs w:val="28"/>
        </w:rPr>
        <w:t>IZJAVA ZAVAROVALNICE</w:t>
      </w:r>
    </w:p>
    <w:p w14:paraId="6295A06C" w14:textId="77777777" w:rsidR="00350058" w:rsidRPr="00350058" w:rsidRDefault="00350058" w:rsidP="00350058">
      <w:pPr>
        <w:ind w:left="1134"/>
        <w:jc w:val="center"/>
        <w:rPr>
          <w:b/>
          <w:i w:val="0"/>
          <w:color w:val="000000" w:themeColor="text1"/>
          <w:sz w:val="28"/>
          <w:szCs w:val="28"/>
        </w:rPr>
      </w:pPr>
    </w:p>
    <w:p w14:paraId="21383BBC" w14:textId="77777777" w:rsidR="00350058" w:rsidRPr="00350058" w:rsidRDefault="00350058" w:rsidP="00350058">
      <w:pPr>
        <w:ind w:left="1134"/>
        <w:rPr>
          <w:b/>
          <w:i w:val="0"/>
          <w:sz w:val="22"/>
          <w:szCs w:val="22"/>
        </w:rPr>
      </w:pPr>
      <w:r w:rsidRPr="00350058">
        <w:rPr>
          <w:i w:val="0"/>
          <w:sz w:val="22"/>
          <w:szCs w:val="22"/>
        </w:rPr>
        <w:t>Naziv zavarovalnice _______________________________________________________________</w:t>
      </w:r>
    </w:p>
    <w:p w14:paraId="05584F60" w14:textId="77777777" w:rsidR="00350058" w:rsidRPr="00350058" w:rsidRDefault="00350058" w:rsidP="00350058">
      <w:pPr>
        <w:ind w:left="1134"/>
        <w:jc w:val="both"/>
        <w:rPr>
          <w:i w:val="0"/>
          <w:sz w:val="22"/>
          <w:szCs w:val="22"/>
        </w:rPr>
      </w:pPr>
    </w:p>
    <w:p w14:paraId="27E9D292" w14:textId="77777777" w:rsidR="00350058" w:rsidRPr="00350058" w:rsidRDefault="00350058" w:rsidP="00350058">
      <w:pPr>
        <w:ind w:left="1134" w:right="-414"/>
        <w:jc w:val="both"/>
        <w:rPr>
          <w:i w:val="0"/>
          <w:sz w:val="22"/>
          <w:szCs w:val="22"/>
        </w:rPr>
      </w:pPr>
      <w:r w:rsidRPr="00350058">
        <w:rPr>
          <w:i w:val="0"/>
          <w:sz w:val="22"/>
          <w:szCs w:val="22"/>
        </w:rPr>
        <w:t>V skladu z javnim naročilom »</w:t>
      </w:r>
      <w:r w:rsidRPr="00350058">
        <w:rPr>
          <w:b/>
          <w:i w:val="0"/>
          <w:sz w:val="22"/>
          <w:szCs w:val="22"/>
        </w:rPr>
        <w:t>Vrtec Mladi rod enota Kostanjčkov vrtec - celovita prenova objekta z dozidavo pralnice in večnamenskega prostora, pri kateri se upoštevajo okoljski vidiki«</w:t>
      </w:r>
      <w:r w:rsidRPr="00350058">
        <w:rPr>
          <w:i w:val="0"/>
          <w:sz w:val="22"/>
          <w:szCs w:val="22"/>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350058">
        <w:rPr>
          <w:sz w:val="22"/>
          <w:szCs w:val="22"/>
        </w:rPr>
        <w:t xml:space="preserve"> </w:t>
      </w:r>
      <w:r w:rsidRPr="00350058">
        <w:rPr>
          <w:i w:val="0"/>
          <w:sz w:val="22"/>
          <w:szCs w:val="22"/>
        </w:rPr>
        <w:t>vendar najmanj v obsegu minimalnega zavarovalnega programa, in sicer:</w:t>
      </w:r>
    </w:p>
    <w:p w14:paraId="503FE376" w14:textId="77777777" w:rsidR="00350058" w:rsidRPr="00350058" w:rsidRDefault="00350058" w:rsidP="00350058">
      <w:pPr>
        <w:ind w:left="1134" w:right="-414"/>
        <w:jc w:val="both"/>
        <w:rPr>
          <w:i w:val="0"/>
          <w:sz w:val="22"/>
          <w:szCs w:val="22"/>
        </w:rPr>
      </w:pPr>
    </w:p>
    <w:tbl>
      <w:tblPr>
        <w:tblW w:w="0" w:type="dxa"/>
        <w:tblInd w:w="1124" w:type="dxa"/>
        <w:tblLayout w:type="fixed"/>
        <w:tblCellMar>
          <w:left w:w="70" w:type="dxa"/>
          <w:right w:w="70" w:type="dxa"/>
        </w:tblCellMar>
        <w:tblLook w:val="04A0" w:firstRow="1" w:lastRow="0" w:firstColumn="1" w:lastColumn="0" w:noHBand="0" w:noVBand="1"/>
      </w:tblPr>
      <w:tblGrid>
        <w:gridCol w:w="851"/>
        <w:gridCol w:w="1373"/>
        <w:gridCol w:w="1320"/>
        <w:gridCol w:w="1468"/>
        <w:gridCol w:w="1105"/>
        <w:gridCol w:w="1370"/>
        <w:gridCol w:w="1881"/>
      </w:tblGrid>
      <w:tr w:rsidR="00350058" w:rsidRPr="00350058" w14:paraId="64E2BF3B" w14:textId="77777777" w:rsidTr="003D4048">
        <w:trPr>
          <w:trHeight w:val="99"/>
        </w:trPr>
        <w:tc>
          <w:tcPr>
            <w:tcW w:w="851" w:type="dxa"/>
            <w:tcBorders>
              <w:top w:val="single" w:sz="8" w:space="0" w:color="auto"/>
              <w:left w:val="single" w:sz="8" w:space="0" w:color="auto"/>
              <w:bottom w:val="single" w:sz="8" w:space="0" w:color="auto"/>
              <w:right w:val="single" w:sz="4" w:space="0" w:color="auto"/>
            </w:tcBorders>
            <w:vAlign w:val="center"/>
            <w:hideMark/>
          </w:tcPr>
          <w:p w14:paraId="3E05F717" w14:textId="77777777" w:rsidR="00350058" w:rsidRPr="00350058" w:rsidRDefault="00350058" w:rsidP="00350058">
            <w:pPr>
              <w:jc w:val="center"/>
              <w:rPr>
                <w:b/>
                <w:bCs/>
                <w:i w:val="0"/>
                <w:sz w:val="20"/>
              </w:rPr>
            </w:pPr>
            <w:r w:rsidRPr="00350058">
              <w:rPr>
                <w:b/>
                <w:bCs/>
                <w:i w:val="0"/>
                <w:sz w:val="20"/>
              </w:rPr>
              <w:t>Zap. št.</w:t>
            </w:r>
          </w:p>
        </w:tc>
        <w:tc>
          <w:tcPr>
            <w:tcW w:w="2693" w:type="dxa"/>
            <w:gridSpan w:val="2"/>
            <w:tcBorders>
              <w:top w:val="single" w:sz="8" w:space="0" w:color="auto"/>
              <w:left w:val="nil"/>
              <w:bottom w:val="single" w:sz="8" w:space="0" w:color="auto"/>
              <w:right w:val="single" w:sz="4" w:space="0" w:color="auto"/>
            </w:tcBorders>
            <w:vAlign w:val="center"/>
            <w:hideMark/>
          </w:tcPr>
          <w:p w14:paraId="05E5034D" w14:textId="77777777" w:rsidR="00350058" w:rsidRPr="00350058" w:rsidRDefault="00350058" w:rsidP="00350058">
            <w:pPr>
              <w:jc w:val="center"/>
              <w:rPr>
                <w:b/>
                <w:bCs/>
                <w:i w:val="0"/>
                <w:sz w:val="22"/>
                <w:szCs w:val="22"/>
              </w:rPr>
            </w:pPr>
            <w:r w:rsidRPr="00350058">
              <w:rPr>
                <w:b/>
                <w:bCs/>
                <w:i w:val="0"/>
                <w:sz w:val="22"/>
                <w:szCs w:val="22"/>
              </w:rPr>
              <w:t>Predmet zavarovanja</w:t>
            </w:r>
          </w:p>
        </w:tc>
        <w:tc>
          <w:tcPr>
            <w:tcW w:w="1468" w:type="dxa"/>
            <w:tcBorders>
              <w:top w:val="single" w:sz="8" w:space="0" w:color="auto"/>
              <w:left w:val="nil"/>
              <w:bottom w:val="single" w:sz="8" w:space="0" w:color="auto"/>
              <w:right w:val="single" w:sz="4" w:space="0" w:color="auto"/>
            </w:tcBorders>
            <w:vAlign w:val="center"/>
            <w:hideMark/>
          </w:tcPr>
          <w:p w14:paraId="3DBC6190" w14:textId="77777777" w:rsidR="00350058" w:rsidRPr="00350058" w:rsidRDefault="00350058" w:rsidP="00350058">
            <w:pPr>
              <w:jc w:val="center"/>
              <w:rPr>
                <w:b/>
                <w:bCs/>
                <w:i w:val="0"/>
                <w:sz w:val="22"/>
                <w:szCs w:val="22"/>
              </w:rPr>
            </w:pPr>
            <w:r w:rsidRPr="00350058">
              <w:rPr>
                <w:b/>
                <w:bCs/>
                <w:i w:val="0"/>
                <w:sz w:val="22"/>
                <w:szCs w:val="22"/>
              </w:rPr>
              <w:t>Zavarovane nevarnosti</w:t>
            </w:r>
          </w:p>
        </w:tc>
        <w:tc>
          <w:tcPr>
            <w:tcW w:w="1105" w:type="dxa"/>
            <w:tcBorders>
              <w:top w:val="single" w:sz="8" w:space="0" w:color="auto"/>
              <w:left w:val="nil"/>
              <w:bottom w:val="single" w:sz="8" w:space="0" w:color="auto"/>
              <w:right w:val="single" w:sz="4" w:space="0" w:color="auto"/>
            </w:tcBorders>
            <w:vAlign w:val="center"/>
            <w:hideMark/>
          </w:tcPr>
          <w:p w14:paraId="7EF79AD0" w14:textId="77777777" w:rsidR="00350058" w:rsidRPr="00350058" w:rsidRDefault="00350058" w:rsidP="00350058">
            <w:pPr>
              <w:jc w:val="center"/>
              <w:rPr>
                <w:b/>
                <w:bCs/>
                <w:i w:val="0"/>
                <w:sz w:val="18"/>
                <w:szCs w:val="18"/>
              </w:rPr>
            </w:pPr>
            <w:r w:rsidRPr="00350058">
              <w:rPr>
                <w:b/>
                <w:bCs/>
                <w:i w:val="0"/>
                <w:sz w:val="18"/>
                <w:szCs w:val="18"/>
              </w:rPr>
              <w:t>Način zavarovanja</w:t>
            </w:r>
          </w:p>
        </w:tc>
        <w:tc>
          <w:tcPr>
            <w:tcW w:w="1368" w:type="dxa"/>
            <w:tcBorders>
              <w:top w:val="single" w:sz="8" w:space="0" w:color="auto"/>
              <w:left w:val="nil"/>
              <w:bottom w:val="single" w:sz="8" w:space="0" w:color="auto"/>
              <w:right w:val="single" w:sz="4" w:space="0" w:color="auto"/>
            </w:tcBorders>
            <w:vAlign w:val="center"/>
            <w:hideMark/>
          </w:tcPr>
          <w:p w14:paraId="7BFB2508" w14:textId="77777777" w:rsidR="00350058" w:rsidRPr="00350058" w:rsidRDefault="00350058" w:rsidP="00350058">
            <w:pPr>
              <w:jc w:val="center"/>
              <w:rPr>
                <w:b/>
                <w:bCs/>
                <w:i w:val="0"/>
                <w:sz w:val="18"/>
                <w:szCs w:val="18"/>
              </w:rPr>
            </w:pPr>
            <w:r w:rsidRPr="00350058">
              <w:rPr>
                <w:b/>
                <w:bCs/>
                <w:i w:val="0"/>
                <w:sz w:val="18"/>
                <w:szCs w:val="18"/>
              </w:rPr>
              <w:t>Zavarovalna vsota (v EUR)</w:t>
            </w:r>
          </w:p>
        </w:tc>
        <w:tc>
          <w:tcPr>
            <w:tcW w:w="1871" w:type="dxa"/>
            <w:tcBorders>
              <w:top w:val="single" w:sz="8" w:space="0" w:color="auto"/>
              <w:left w:val="nil"/>
              <w:bottom w:val="single" w:sz="8" w:space="0" w:color="auto"/>
              <w:right w:val="single" w:sz="8" w:space="0" w:color="auto"/>
            </w:tcBorders>
            <w:vAlign w:val="center"/>
            <w:hideMark/>
          </w:tcPr>
          <w:p w14:paraId="6CC88D54" w14:textId="77777777" w:rsidR="00350058" w:rsidRPr="00350058" w:rsidRDefault="00350058" w:rsidP="00350058">
            <w:pPr>
              <w:jc w:val="center"/>
              <w:rPr>
                <w:b/>
                <w:bCs/>
                <w:i w:val="0"/>
                <w:sz w:val="22"/>
                <w:szCs w:val="22"/>
              </w:rPr>
            </w:pPr>
            <w:r w:rsidRPr="00350058">
              <w:rPr>
                <w:b/>
                <w:bCs/>
                <w:i w:val="0"/>
                <w:sz w:val="22"/>
                <w:szCs w:val="22"/>
              </w:rPr>
              <w:t>Opomba</w:t>
            </w:r>
          </w:p>
        </w:tc>
      </w:tr>
      <w:tr w:rsidR="00350058" w:rsidRPr="00350058" w14:paraId="4D0C5C44" w14:textId="77777777" w:rsidTr="003D4048">
        <w:trPr>
          <w:trHeight w:val="144"/>
        </w:trPr>
        <w:tc>
          <w:tcPr>
            <w:tcW w:w="9356" w:type="dxa"/>
            <w:gridSpan w:val="7"/>
            <w:tcBorders>
              <w:top w:val="single" w:sz="8" w:space="0" w:color="auto"/>
              <w:left w:val="single" w:sz="8" w:space="0" w:color="auto"/>
              <w:bottom w:val="nil"/>
              <w:right w:val="single" w:sz="8" w:space="0" w:color="000000"/>
            </w:tcBorders>
            <w:vAlign w:val="center"/>
            <w:hideMark/>
          </w:tcPr>
          <w:p w14:paraId="69CF340A" w14:textId="77777777" w:rsidR="00350058" w:rsidRPr="00350058" w:rsidRDefault="00350058" w:rsidP="00350058">
            <w:pPr>
              <w:jc w:val="both"/>
              <w:rPr>
                <w:bCs/>
                <w:i w:val="0"/>
                <w:sz w:val="22"/>
                <w:szCs w:val="22"/>
              </w:rPr>
            </w:pPr>
            <w:r w:rsidRPr="00350058">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350058" w:rsidRPr="00350058" w14:paraId="1A24D88C" w14:textId="77777777" w:rsidTr="003D4048">
        <w:trPr>
          <w:trHeight w:val="126"/>
        </w:trPr>
        <w:tc>
          <w:tcPr>
            <w:tcW w:w="851" w:type="dxa"/>
            <w:tcBorders>
              <w:top w:val="single" w:sz="8" w:space="0" w:color="auto"/>
              <w:left w:val="single" w:sz="8" w:space="0" w:color="auto"/>
              <w:bottom w:val="single" w:sz="4" w:space="0" w:color="auto"/>
              <w:right w:val="nil"/>
            </w:tcBorders>
            <w:vAlign w:val="center"/>
            <w:hideMark/>
          </w:tcPr>
          <w:p w14:paraId="6E3C8779" w14:textId="77777777" w:rsidR="00350058" w:rsidRPr="00350058" w:rsidRDefault="00350058" w:rsidP="00350058">
            <w:pPr>
              <w:jc w:val="center"/>
              <w:rPr>
                <w:i w:val="0"/>
                <w:sz w:val="20"/>
              </w:rPr>
            </w:pPr>
            <w:r w:rsidRPr="00350058">
              <w:rPr>
                <w:i w:val="0"/>
                <w:sz w:val="20"/>
              </w:rPr>
              <w:t>1.</w:t>
            </w:r>
          </w:p>
        </w:tc>
        <w:tc>
          <w:tcPr>
            <w:tcW w:w="2693" w:type="dxa"/>
            <w:gridSpan w:val="2"/>
            <w:vMerge w:val="restart"/>
            <w:tcBorders>
              <w:top w:val="single" w:sz="8" w:space="0" w:color="auto"/>
              <w:left w:val="single" w:sz="4" w:space="0" w:color="auto"/>
              <w:bottom w:val="single" w:sz="4" w:space="0" w:color="auto"/>
              <w:right w:val="single" w:sz="4" w:space="0" w:color="auto"/>
            </w:tcBorders>
            <w:vAlign w:val="center"/>
            <w:hideMark/>
          </w:tcPr>
          <w:p w14:paraId="232626F1" w14:textId="77777777" w:rsidR="00350058" w:rsidRPr="00350058" w:rsidRDefault="00350058" w:rsidP="00350058">
            <w:pPr>
              <w:rPr>
                <w:b/>
                <w:bCs/>
                <w:i w:val="0"/>
                <w:sz w:val="20"/>
              </w:rPr>
            </w:pPr>
            <w:r w:rsidRPr="00350058">
              <w:rPr>
                <w:b/>
                <w:i w:val="0"/>
                <w:sz w:val="22"/>
                <w:szCs w:val="22"/>
              </w:rPr>
              <w:t>Vrtec Mladi rod enota Kostanjčkov vrtec – celovita prenova objekta z dozidavo pralnice in večnamenskega prostora</w:t>
            </w:r>
          </w:p>
        </w:tc>
        <w:tc>
          <w:tcPr>
            <w:tcW w:w="1468" w:type="dxa"/>
            <w:tcBorders>
              <w:top w:val="single" w:sz="8" w:space="0" w:color="auto"/>
              <w:left w:val="nil"/>
              <w:bottom w:val="single" w:sz="4" w:space="0" w:color="auto"/>
              <w:right w:val="single" w:sz="4" w:space="0" w:color="auto"/>
            </w:tcBorders>
            <w:vAlign w:val="center"/>
            <w:hideMark/>
          </w:tcPr>
          <w:p w14:paraId="09B0BA4E" w14:textId="77777777" w:rsidR="00350058" w:rsidRPr="00350058" w:rsidRDefault="00350058" w:rsidP="00350058">
            <w:pPr>
              <w:jc w:val="center"/>
              <w:rPr>
                <w:i w:val="0"/>
                <w:sz w:val="18"/>
                <w:szCs w:val="18"/>
              </w:rPr>
            </w:pPr>
            <w:r w:rsidRPr="00350058">
              <w:rPr>
                <w:i w:val="0"/>
                <w:sz w:val="18"/>
                <w:szCs w:val="18"/>
              </w:rPr>
              <w:t>Temeljne nevarnosti gradbenega/montažnega zavarovanja</w:t>
            </w:r>
          </w:p>
        </w:tc>
        <w:tc>
          <w:tcPr>
            <w:tcW w:w="2473" w:type="dxa"/>
            <w:gridSpan w:val="2"/>
            <w:vMerge w:val="restart"/>
            <w:tcBorders>
              <w:top w:val="single" w:sz="8" w:space="0" w:color="auto"/>
              <w:left w:val="single" w:sz="4" w:space="0" w:color="auto"/>
              <w:bottom w:val="single" w:sz="4" w:space="0" w:color="auto"/>
              <w:right w:val="single" w:sz="4" w:space="0" w:color="000000"/>
            </w:tcBorders>
            <w:vAlign w:val="center"/>
            <w:hideMark/>
          </w:tcPr>
          <w:p w14:paraId="5BE7F224" w14:textId="77777777" w:rsidR="00350058" w:rsidRPr="00350058" w:rsidRDefault="00350058" w:rsidP="00350058">
            <w:pPr>
              <w:jc w:val="center"/>
              <w:rPr>
                <w:i w:val="0"/>
                <w:sz w:val="20"/>
              </w:rPr>
            </w:pPr>
            <w:r w:rsidRPr="00350058">
              <w:rPr>
                <w:i w:val="0"/>
                <w:sz w:val="20"/>
              </w:rPr>
              <w:t xml:space="preserve">Celotna investicijska predračunska oziroma pogodbena vrednost </w:t>
            </w:r>
            <w:r w:rsidRPr="00350058">
              <w:rPr>
                <w:i w:val="0"/>
                <w:sz w:val="20"/>
              </w:rPr>
              <w:br/>
              <w:t>(brez DDV)</w:t>
            </w:r>
          </w:p>
        </w:tc>
        <w:tc>
          <w:tcPr>
            <w:tcW w:w="1871" w:type="dxa"/>
            <w:tcBorders>
              <w:top w:val="single" w:sz="8" w:space="0" w:color="auto"/>
              <w:left w:val="nil"/>
              <w:bottom w:val="single" w:sz="4" w:space="0" w:color="auto"/>
              <w:right w:val="single" w:sz="8" w:space="0" w:color="auto"/>
            </w:tcBorders>
            <w:vAlign w:val="center"/>
            <w:hideMark/>
          </w:tcPr>
          <w:p w14:paraId="6C412492" w14:textId="77777777" w:rsidR="00350058" w:rsidRPr="00350058" w:rsidRDefault="00350058" w:rsidP="00350058">
            <w:pPr>
              <w:jc w:val="center"/>
              <w:rPr>
                <w:i w:val="0"/>
                <w:sz w:val="18"/>
                <w:szCs w:val="18"/>
              </w:rPr>
            </w:pPr>
            <w:r w:rsidRPr="00350058">
              <w:rPr>
                <w:i w:val="0"/>
                <w:sz w:val="18"/>
                <w:szCs w:val="18"/>
              </w:rPr>
              <w:t>Odbitna franšiza največ 10.000 EUR</w:t>
            </w:r>
          </w:p>
        </w:tc>
      </w:tr>
      <w:tr w:rsidR="00350058" w:rsidRPr="00350058" w14:paraId="2732CEF3" w14:textId="77777777" w:rsidTr="003D4048">
        <w:trPr>
          <w:trHeight w:val="91"/>
        </w:trPr>
        <w:tc>
          <w:tcPr>
            <w:tcW w:w="851" w:type="dxa"/>
            <w:tcBorders>
              <w:top w:val="nil"/>
              <w:left w:val="single" w:sz="8" w:space="0" w:color="auto"/>
              <w:bottom w:val="single" w:sz="4" w:space="0" w:color="auto"/>
              <w:right w:val="nil"/>
            </w:tcBorders>
            <w:vAlign w:val="center"/>
            <w:hideMark/>
          </w:tcPr>
          <w:p w14:paraId="12942EBB" w14:textId="77777777" w:rsidR="00350058" w:rsidRPr="00350058" w:rsidRDefault="00350058" w:rsidP="00350058">
            <w:pPr>
              <w:jc w:val="center"/>
              <w:rPr>
                <w:i w:val="0"/>
                <w:sz w:val="20"/>
              </w:rPr>
            </w:pPr>
            <w:r w:rsidRPr="00350058">
              <w:rPr>
                <w:i w:val="0"/>
                <w:sz w:val="20"/>
              </w:rPr>
              <w:t>2.</w:t>
            </w:r>
          </w:p>
        </w:tc>
        <w:tc>
          <w:tcPr>
            <w:tcW w:w="6949" w:type="dxa"/>
            <w:gridSpan w:val="2"/>
            <w:vMerge/>
            <w:tcBorders>
              <w:top w:val="nil"/>
              <w:left w:val="single" w:sz="8" w:space="0" w:color="auto"/>
              <w:bottom w:val="single" w:sz="4" w:space="0" w:color="auto"/>
              <w:right w:val="nil"/>
            </w:tcBorders>
            <w:vAlign w:val="center"/>
            <w:hideMark/>
          </w:tcPr>
          <w:p w14:paraId="59D1746E" w14:textId="77777777" w:rsidR="00350058" w:rsidRPr="00350058" w:rsidRDefault="00350058" w:rsidP="00350058">
            <w:pPr>
              <w:rPr>
                <w:b/>
                <w:bCs/>
                <w:i w:val="0"/>
                <w:sz w:val="20"/>
              </w:rPr>
            </w:pPr>
          </w:p>
        </w:tc>
        <w:tc>
          <w:tcPr>
            <w:tcW w:w="1468" w:type="dxa"/>
            <w:tcBorders>
              <w:top w:val="nil"/>
              <w:left w:val="nil"/>
              <w:bottom w:val="single" w:sz="4" w:space="0" w:color="auto"/>
              <w:right w:val="single" w:sz="4" w:space="0" w:color="auto"/>
            </w:tcBorders>
            <w:vAlign w:val="center"/>
            <w:hideMark/>
          </w:tcPr>
          <w:p w14:paraId="536C7827" w14:textId="77777777" w:rsidR="00350058" w:rsidRPr="00350058" w:rsidRDefault="00350058" w:rsidP="00350058">
            <w:pPr>
              <w:jc w:val="center"/>
              <w:rPr>
                <w:i w:val="0"/>
                <w:sz w:val="20"/>
              </w:rPr>
            </w:pPr>
            <w:r w:rsidRPr="00350058">
              <w:rPr>
                <w:i w:val="0"/>
                <w:sz w:val="20"/>
              </w:rPr>
              <w:t xml:space="preserve">Zavarovanje potresa </w:t>
            </w:r>
          </w:p>
        </w:tc>
        <w:tc>
          <w:tcPr>
            <w:tcW w:w="7092" w:type="dxa"/>
            <w:gridSpan w:val="2"/>
            <w:vMerge/>
            <w:tcBorders>
              <w:top w:val="nil"/>
              <w:left w:val="nil"/>
              <w:bottom w:val="single" w:sz="4" w:space="0" w:color="auto"/>
              <w:right w:val="single" w:sz="4" w:space="0" w:color="auto"/>
            </w:tcBorders>
            <w:vAlign w:val="center"/>
            <w:hideMark/>
          </w:tcPr>
          <w:p w14:paraId="034A41FE" w14:textId="77777777" w:rsidR="00350058" w:rsidRPr="00350058" w:rsidRDefault="00350058" w:rsidP="00350058">
            <w:pPr>
              <w:rPr>
                <w:i w:val="0"/>
                <w:sz w:val="20"/>
              </w:rPr>
            </w:pPr>
          </w:p>
        </w:tc>
        <w:tc>
          <w:tcPr>
            <w:tcW w:w="1871" w:type="dxa"/>
            <w:tcBorders>
              <w:top w:val="nil"/>
              <w:left w:val="nil"/>
              <w:bottom w:val="single" w:sz="4" w:space="0" w:color="auto"/>
              <w:right w:val="single" w:sz="8" w:space="0" w:color="auto"/>
            </w:tcBorders>
            <w:vAlign w:val="center"/>
            <w:hideMark/>
          </w:tcPr>
          <w:p w14:paraId="52D26E3C" w14:textId="77777777" w:rsidR="00350058" w:rsidRPr="00350058" w:rsidRDefault="00350058" w:rsidP="00350058">
            <w:pPr>
              <w:jc w:val="center"/>
              <w:rPr>
                <w:i w:val="0"/>
                <w:sz w:val="18"/>
                <w:szCs w:val="18"/>
              </w:rPr>
            </w:pPr>
            <w:r w:rsidRPr="00350058">
              <w:rPr>
                <w:i w:val="0"/>
                <w:sz w:val="18"/>
                <w:szCs w:val="18"/>
              </w:rPr>
              <w:t xml:space="preserve">Največ 5% </w:t>
            </w:r>
          </w:p>
          <w:p w14:paraId="6DDBE025" w14:textId="77777777" w:rsidR="00350058" w:rsidRPr="00350058" w:rsidRDefault="00350058" w:rsidP="00350058">
            <w:pPr>
              <w:jc w:val="center"/>
              <w:rPr>
                <w:i w:val="0"/>
                <w:sz w:val="20"/>
              </w:rPr>
            </w:pPr>
            <w:r w:rsidRPr="00350058">
              <w:rPr>
                <w:i w:val="0"/>
                <w:sz w:val="18"/>
                <w:szCs w:val="18"/>
              </w:rPr>
              <w:t>odbitna franšiza</w:t>
            </w:r>
          </w:p>
        </w:tc>
      </w:tr>
      <w:tr w:rsidR="00350058" w:rsidRPr="00350058" w14:paraId="3AE49744" w14:textId="77777777" w:rsidTr="003D4048">
        <w:trPr>
          <w:trHeight w:val="160"/>
        </w:trPr>
        <w:tc>
          <w:tcPr>
            <w:tcW w:w="851" w:type="dxa"/>
            <w:tcBorders>
              <w:top w:val="nil"/>
              <w:left w:val="single" w:sz="8" w:space="0" w:color="auto"/>
              <w:bottom w:val="single" w:sz="4" w:space="0" w:color="auto"/>
              <w:right w:val="nil"/>
            </w:tcBorders>
            <w:vAlign w:val="center"/>
            <w:hideMark/>
          </w:tcPr>
          <w:p w14:paraId="6339FC25" w14:textId="77777777" w:rsidR="00350058" w:rsidRPr="00350058" w:rsidRDefault="00350058" w:rsidP="00350058">
            <w:pPr>
              <w:jc w:val="center"/>
              <w:rPr>
                <w:i w:val="0"/>
                <w:sz w:val="20"/>
              </w:rPr>
            </w:pPr>
            <w:r w:rsidRPr="00350058">
              <w:rPr>
                <w:i w:val="0"/>
                <w:sz w:val="20"/>
              </w:rPr>
              <w:t>3.</w:t>
            </w:r>
          </w:p>
        </w:tc>
        <w:tc>
          <w:tcPr>
            <w:tcW w:w="2693" w:type="dxa"/>
            <w:gridSpan w:val="2"/>
            <w:tcBorders>
              <w:top w:val="nil"/>
              <w:left w:val="single" w:sz="4" w:space="0" w:color="auto"/>
              <w:bottom w:val="single" w:sz="4" w:space="0" w:color="auto"/>
              <w:right w:val="single" w:sz="4" w:space="0" w:color="auto"/>
            </w:tcBorders>
            <w:vAlign w:val="center"/>
            <w:hideMark/>
          </w:tcPr>
          <w:p w14:paraId="428AF64D" w14:textId="77777777" w:rsidR="00350058" w:rsidRPr="00350058" w:rsidRDefault="00350058" w:rsidP="00350058">
            <w:pPr>
              <w:rPr>
                <w:i w:val="0"/>
                <w:sz w:val="20"/>
              </w:rPr>
            </w:pPr>
            <w:r w:rsidRPr="00350058">
              <w:rPr>
                <w:i w:val="0"/>
                <w:sz w:val="20"/>
              </w:rPr>
              <w:t>Odgovornosti izvajalca del, odgovornost vsakokratnega podizvajalca ter oseb, ki izvajajo dela pri njem (vključno z delodajalčevo odgovornostjo)</w:t>
            </w:r>
          </w:p>
        </w:tc>
        <w:tc>
          <w:tcPr>
            <w:tcW w:w="1468" w:type="dxa"/>
            <w:tcBorders>
              <w:top w:val="nil"/>
              <w:left w:val="nil"/>
              <w:bottom w:val="single" w:sz="4" w:space="0" w:color="auto"/>
              <w:right w:val="single" w:sz="4" w:space="0" w:color="auto"/>
            </w:tcBorders>
            <w:vAlign w:val="center"/>
            <w:hideMark/>
          </w:tcPr>
          <w:p w14:paraId="6817C029" w14:textId="77777777" w:rsidR="00350058" w:rsidRPr="00350058" w:rsidRDefault="00350058" w:rsidP="00350058">
            <w:pPr>
              <w:jc w:val="center"/>
              <w:rPr>
                <w:i w:val="0"/>
                <w:sz w:val="18"/>
                <w:szCs w:val="18"/>
              </w:rPr>
            </w:pPr>
            <w:r w:rsidRPr="00350058">
              <w:rPr>
                <w:i w:val="0"/>
                <w:sz w:val="18"/>
                <w:szCs w:val="18"/>
              </w:rPr>
              <w:t>Odgovornost z enotno zavarovalno vsoto za poškodovanje, obolenje in smrt oseb (oseb) ter poškodba, uničenje, okvara in izginitev stvari (škoda na tujih stvareh)</w:t>
            </w:r>
          </w:p>
        </w:tc>
        <w:tc>
          <w:tcPr>
            <w:tcW w:w="1105" w:type="dxa"/>
            <w:vMerge w:val="restart"/>
            <w:tcBorders>
              <w:top w:val="nil"/>
              <w:left w:val="single" w:sz="4" w:space="0" w:color="auto"/>
              <w:bottom w:val="single" w:sz="8" w:space="0" w:color="000000"/>
              <w:right w:val="single" w:sz="4" w:space="0" w:color="auto"/>
            </w:tcBorders>
            <w:vAlign w:val="center"/>
            <w:hideMark/>
          </w:tcPr>
          <w:p w14:paraId="7233DD14" w14:textId="77777777" w:rsidR="00350058" w:rsidRPr="00350058" w:rsidRDefault="00350058" w:rsidP="00350058">
            <w:pPr>
              <w:rPr>
                <w:i w:val="0"/>
                <w:szCs w:val="24"/>
              </w:rPr>
            </w:pPr>
            <w:r w:rsidRPr="00350058">
              <w:rPr>
                <w:i w:val="0"/>
                <w:sz w:val="20"/>
              </w:rPr>
              <w:t>Na I. riziko</w:t>
            </w:r>
          </w:p>
        </w:tc>
        <w:tc>
          <w:tcPr>
            <w:tcW w:w="1368" w:type="dxa"/>
            <w:tcBorders>
              <w:top w:val="nil"/>
              <w:left w:val="nil"/>
              <w:bottom w:val="single" w:sz="4" w:space="0" w:color="auto"/>
              <w:right w:val="single" w:sz="4" w:space="0" w:color="auto"/>
            </w:tcBorders>
            <w:noWrap/>
            <w:vAlign w:val="center"/>
            <w:hideMark/>
          </w:tcPr>
          <w:p w14:paraId="4AB52F97" w14:textId="77777777" w:rsidR="00350058" w:rsidRPr="00350058" w:rsidRDefault="00BF3AD6" w:rsidP="00350058">
            <w:pPr>
              <w:rPr>
                <w:b/>
                <w:bCs/>
                <w:i w:val="0"/>
                <w:sz w:val="22"/>
                <w:szCs w:val="24"/>
              </w:rPr>
            </w:pPr>
            <w:r>
              <w:rPr>
                <w:b/>
                <w:bCs/>
                <w:i w:val="0"/>
                <w:sz w:val="22"/>
                <w:szCs w:val="24"/>
              </w:rPr>
              <w:t>1</w:t>
            </w:r>
            <w:r w:rsidR="00350058" w:rsidRPr="00350058">
              <w:rPr>
                <w:b/>
                <w:bCs/>
                <w:i w:val="0"/>
                <w:sz w:val="22"/>
                <w:szCs w:val="24"/>
              </w:rPr>
              <w:t>00.000,00</w:t>
            </w:r>
          </w:p>
        </w:tc>
        <w:tc>
          <w:tcPr>
            <w:tcW w:w="1871" w:type="dxa"/>
            <w:tcBorders>
              <w:top w:val="nil"/>
              <w:left w:val="nil"/>
              <w:bottom w:val="single" w:sz="4" w:space="0" w:color="auto"/>
              <w:right w:val="single" w:sz="8" w:space="0" w:color="auto"/>
            </w:tcBorders>
            <w:vAlign w:val="center"/>
            <w:hideMark/>
          </w:tcPr>
          <w:p w14:paraId="23EFA047" w14:textId="77777777" w:rsidR="00350058" w:rsidRPr="00350058" w:rsidRDefault="00350058" w:rsidP="00350058">
            <w:pPr>
              <w:jc w:val="center"/>
              <w:rPr>
                <w:i w:val="0"/>
                <w:sz w:val="18"/>
                <w:szCs w:val="18"/>
              </w:rPr>
            </w:pPr>
            <w:r w:rsidRPr="00350058">
              <w:rPr>
                <w:i w:val="0"/>
                <w:sz w:val="18"/>
                <w:szCs w:val="18"/>
              </w:rPr>
              <w:t>Odbitna franšiza največ 10.000 EUR</w:t>
            </w:r>
          </w:p>
        </w:tc>
      </w:tr>
      <w:tr w:rsidR="00350058" w:rsidRPr="00350058" w14:paraId="314C617F" w14:textId="77777777" w:rsidTr="003D4048">
        <w:trPr>
          <w:trHeight w:val="145"/>
        </w:trPr>
        <w:tc>
          <w:tcPr>
            <w:tcW w:w="851" w:type="dxa"/>
            <w:tcBorders>
              <w:top w:val="nil"/>
              <w:left w:val="single" w:sz="8" w:space="0" w:color="auto"/>
              <w:bottom w:val="single" w:sz="8" w:space="0" w:color="auto"/>
              <w:right w:val="nil"/>
            </w:tcBorders>
            <w:vAlign w:val="center"/>
            <w:hideMark/>
          </w:tcPr>
          <w:p w14:paraId="6E8BCC83" w14:textId="77777777" w:rsidR="00350058" w:rsidRPr="00350058" w:rsidRDefault="00350058" w:rsidP="00350058">
            <w:pPr>
              <w:jc w:val="center"/>
              <w:rPr>
                <w:i w:val="0"/>
                <w:sz w:val="20"/>
              </w:rPr>
            </w:pPr>
            <w:r w:rsidRPr="00350058">
              <w:rPr>
                <w:i w:val="0"/>
                <w:sz w:val="20"/>
              </w:rPr>
              <w:t>4.</w:t>
            </w:r>
          </w:p>
        </w:tc>
        <w:tc>
          <w:tcPr>
            <w:tcW w:w="2693" w:type="dxa"/>
            <w:gridSpan w:val="2"/>
            <w:tcBorders>
              <w:top w:val="nil"/>
              <w:left w:val="single" w:sz="4" w:space="0" w:color="auto"/>
              <w:bottom w:val="single" w:sz="8" w:space="0" w:color="auto"/>
              <w:right w:val="single" w:sz="4" w:space="0" w:color="auto"/>
            </w:tcBorders>
            <w:vAlign w:val="center"/>
            <w:hideMark/>
          </w:tcPr>
          <w:p w14:paraId="0431C25E" w14:textId="77777777" w:rsidR="00350058" w:rsidRPr="00350058" w:rsidRDefault="00350058" w:rsidP="00350058">
            <w:pPr>
              <w:rPr>
                <w:i w:val="0"/>
                <w:sz w:val="20"/>
              </w:rPr>
            </w:pPr>
            <w:r w:rsidRPr="00350058">
              <w:rPr>
                <w:i w:val="0"/>
                <w:sz w:val="20"/>
              </w:rPr>
              <w:t xml:space="preserve">Razširitev nevarnosti Odgovornosti izvajalca del v času garancijske dobe </w:t>
            </w:r>
          </w:p>
          <w:p w14:paraId="03FA3E88" w14:textId="77777777" w:rsidR="00350058" w:rsidRPr="00350058" w:rsidRDefault="00350058" w:rsidP="00350058">
            <w:pPr>
              <w:rPr>
                <w:i w:val="0"/>
                <w:sz w:val="20"/>
              </w:rPr>
            </w:pPr>
            <w:r w:rsidRPr="00350058">
              <w:rPr>
                <w:i w:val="0"/>
                <w:sz w:val="20"/>
              </w:rPr>
              <w:t>(vključno podizvajalci)</w:t>
            </w:r>
          </w:p>
        </w:tc>
        <w:tc>
          <w:tcPr>
            <w:tcW w:w="1468" w:type="dxa"/>
            <w:tcBorders>
              <w:top w:val="nil"/>
              <w:left w:val="nil"/>
              <w:bottom w:val="single" w:sz="8" w:space="0" w:color="auto"/>
              <w:right w:val="single" w:sz="4" w:space="0" w:color="auto"/>
            </w:tcBorders>
            <w:vAlign w:val="center"/>
            <w:hideMark/>
          </w:tcPr>
          <w:p w14:paraId="323DAB98" w14:textId="77777777" w:rsidR="00350058" w:rsidRPr="00350058" w:rsidRDefault="00350058" w:rsidP="00350058">
            <w:pPr>
              <w:jc w:val="center"/>
              <w:rPr>
                <w:i w:val="0"/>
                <w:sz w:val="20"/>
              </w:rPr>
            </w:pPr>
            <w:r w:rsidRPr="00350058">
              <w:rPr>
                <w:i w:val="0"/>
                <w:sz w:val="20"/>
              </w:rPr>
              <w:t>Odgovornost v času garancije (2 leti) z enotno zavarovalno vsoto za osebe in škodo na tujih stvareh</w:t>
            </w:r>
          </w:p>
        </w:tc>
        <w:tc>
          <w:tcPr>
            <w:tcW w:w="3843" w:type="dxa"/>
            <w:vMerge/>
            <w:tcBorders>
              <w:top w:val="nil"/>
              <w:left w:val="nil"/>
              <w:bottom w:val="single" w:sz="8" w:space="0" w:color="auto"/>
              <w:right w:val="single" w:sz="4" w:space="0" w:color="auto"/>
            </w:tcBorders>
            <w:vAlign w:val="center"/>
            <w:hideMark/>
          </w:tcPr>
          <w:p w14:paraId="02ECA4F0" w14:textId="77777777" w:rsidR="00350058" w:rsidRPr="00350058" w:rsidRDefault="00350058" w:rsidP="00350058">
            <w:pPr>
              <w:rPr>
                <w:i w:val="0"/>
                <w:szCs w:val="24"/>
              </w:rPr>
            </w:pPr>
          </w:p>
        </w:tc>
        <w:tc>
          <w:tcPr>
            <w:tcW w:w="1368" w:type="dxa"/>
            <w:tcBorders>
              <w:top w:val="nil"/>
              <w:left w:val="nil"/>
              <w:bottom w:val="single" w:sz="8" w:space="0" w:color="auto"/>
              <w:right w:val="single" w:sz="4" w:space="0" w:color="auto"/>
            </w:tcBorders>
            <w:noWrap/>
            <w:vAlign w:val="center"/>
            <w:hideMark/>
          </w:tcPr>
          <w:p w14:paraId="4B803FF0" w14:textId="77777777" w:rsidR="00350058" w:rsidRPr="00350058" w:rsidRDefault="00BF3AD6" w:rsidP="00350058">
            <w:pPr>
              <w:ind w:firstLineChars="100" w:firstLine="220"/>
              <w:jc w:val="right"/>
              <w:rPr>
                <w:b/>
                <w:bCs/>
                <w:i w:val="0"/>
                <w:sz w:val="22"/>
                <w:szCs w:val="24"/>
              </w:rPr>
            </w:pPr>
            <w:r>
              <w:rPr>
                <w:b/>
                <w:bCs/>
                <w:i w:val="0"/>
                <w:sz w:val="22"/>
                <w:szCs w:val="24"/>
              </w:rPr>
              <w:t>5</w:t>
            </w:r>
            <w:r w:rsidR="00350058" w:rsidRPr="00350058">
              <w:rPr>
                <w:b/>
                <w:bCs/>
                <w:i w:val="0"/>
                <w:sz w:val="22"/>
                <w:szCs w:val="24"/>
              </w:rPr>
              <w:t>0.000,00</w:t>
            </w:r>
          </w:p>
        </w:tc>
        <w:tc>
          <w:tcPr>
            <w:tcW w:w="1871" w:type="dxa"/>
            <w:tcBorders>
              <w:top w:val="nil"/>
              <w:left w:val="nil"/>
              <w:bottom w:val="single" w:sz="8" w:space="0" w:color="auto"/>
              <w:right w:val="single" w:sz="8" w:space="0" w:color="auto"/>
            </w:tcBorders>
            <w:vAlign w:val="center"/>
            <w:hideMark/>
          </w:tcPr>
          <w:p w14:paraId="1221AF3D" w14:textId="77777777" w:rsidR="00350058" w:rsidRPr="00350058" w:rsidRDefault="00350058" w:rsidP="00350058">
            <w:pPr>
              <w:jc w:val="center"/>
              <w:rPr>
                <w:i w:val="0"/>
                <w:sz w:val="18"/>
                <w:szCs w:val="18"/>
              </w:rPr>
            </w:pPr>
            <w:r w:rsidRPr="00350058">
              <w:rPr>
                <w:i w:val="0"/>
                <w:sz w:val="18"/>
                <w:szCs w:val="18"/>
              </w:rPr>
              <w:t>Odbitna franšiza največ 10.000 EUR</w:t>
            </w:r>
          </w:p>
        </w:tc>
      </w:tr>
      <w:tr w:rsidR="00350058" w:rsidRPr="00350058" w14:paraId="0DE998DA" w14:textId="77777777" w:rsidTr="003D4048">
        <w:trPr>
          <w:trHeight w:val="73"/>
        </w:trPr>
        <w:tc>
          <w:tcPr>
            <w:tcW w:w="9356" w:type="dxa"/>
            <w:gridSpan w:val="7"/>
            <w:tcBorders>
              <w:top w:val="nil"/>
              <w:left w:val="nil"/>
              <w:bottom w:val="single" w:sz="8" w:space="0" w:color="auto"/>
              <w:right w:val="nil"/>
            </w:tcBorders>
            <w:noWrap/>
            <w:vAlign w:val="bottom"/>
          </w:tcPr>
          <w:p w14:paraId="5A4510AA" w14:textId="77777777" w:rsidR="00350058" w:rsidRPr="00350058" w:rsidRDefault="00350058" w:rsidP="00350058">
            <w:r w:rsidRPr="00350058">
              <w:br w:type="page"/>
            </w:r>
          </w:p>
          <w:p w14:paraId="0F6B3B0D" w14:textId="713D970A" w:rsidR="00350058" w:rsidRDefault="00350058" w:rsidP="00350058"/>
          <w:p w14:paraId="62D83D16" w14:textId="77777777" w:rsidR="00476594" w:rsidRPr="00350058" w:rsidRDefault="00476594" w:rsidP="00350058"/>
          <w:p w14:paraId="1FC529CE" w14:textId="77777777" w:rsidR="00350058" w:rsidRPr="00350058" w:rsidRDefault="00350058" w:rsidP="00350058">
            <w:pPr>
              <w:rPr>
                <w:b/>
                <w:bCs/>
              </w:rPr>
            </w:pPr>
            <w:r w:rsidRPr="00350058">
              <w:rPr>
                <w:b/>
                <w:bCs/>
              </w:rPr>
              <w:lastRenderedPageBreak/>
              <w:t>RAZŠIRITVE ZAVAROVALNEGA KRITJA IN DODATNE NEVARNOSTI</w:t>
            </w:r>
          </w:p>
          <w:p w14:paraId="69E193A2" w14:textId="77777777" w:rsidR="00350058" w:rsidRPr="00350058" w:rsidRDefault="00350058" w:rsidP="00350058">
            <w:pPr>
              <w:rPr>
                <w:b/>
                <w:bCs/>
                <w:szCs w:val="24"/>
              </w:rPr>
            </w:pPr>
            <w:r w:rsidRPr="00350058">
              <w:rPr>
                <w:b/>
                <w:bCs/>
                <w:szCs w:val="24"/>
              </w:rPr>
              <w:t> </w:t>
            </w:r>
          </w:p>
        </w:tc>
      </w:tr>
      <w:tr w:rsidR="00350058" w:rsidRPr="00350058" w14:paraId="6DD87432" w14:textId="77777777" w:rsidTr="003D4048">
        <w:trPr>
          <w:trHeight w:val="118"/>
        </w:trPr>
        <w:tc>
          <w:tcPr>
            <w:tcW w:w="851" w:type="dxa"/>
            <w:tcBorders>
              <w:top w:val="nil"/>
              <w:left w:val="single" w:sz="8" w:space="0" w:color="auto"/>
              <w:bottom w:val="single" w:sz="8" w:space="0" w:color="auto"/>
              <w:right w:val="single" w:sz="4" w:space="0" w:color="auto"/>
            </w:tcBorders>
            <w:vAlign w:val="center"/>
            <w:hideMark/>
          </w:tcPr>
          <w:p w14:paraId="5599A55B" w14:textId="77777777" w:rsidR="00350058" w:rsidRPr="00350058" w:rsidRDefault="00350058" w:rsidP="00350058">
            <w:pPr>
              <w:jc w:val="center"/>
              <w:rPr>
                <w:b/>
                <w:bCs/>
                <w:sz w:val="20"/>
              </w:rPr>
            </w:pPr>
            <w:r w:rsidRPr="00350058">
              <w:rPr>
                <w:b/>
                <w:bCs/>
                <w:sz w:val="20"/>
              </w:rPr>
              <w:lastRenderedPageBreak/>
              <w:t>Zap. št.</w:t>
            </w:r>
          </w:p>
        </w:tc>
        <w:tc>
          <w:tcPr>
            <w:tcW w:w="4161" w:type="dxa"/>
            <w:gridSpan w:val="3"/>
            <w:tcBorders>
              <w:top w:val="single" w:sz="8" w:space="0" w:color="auto"/>
              <w:left w:val="nil"/>
              <w:bottom w:val="single" w:sz="8" w:space="0" w:color="auto"/>
              <w:right w:val="single" w:sz="4" w:space="0" w:color="000000"/>
            </w:tcBorders>
            <w:vAlign w:val="center"/>
            <w:hideMark/>
          </w:tcPr>
          <w:p w14:paraId="02697CD0" w14:textId="77777777" w:rsidR="00350058" w:rsidRPr="00350058" w:rsidRDefault="00350058" w:rsidP="00350058">
            <w:pPr>
              <w:jc w:val="center"/>
              <w:rPr>
                <w:b/>
                <w:bCs/>
              </w:rPr>
            </w:pPr>
            <w:r w:rsidRPr="00350058">
              <w:rPr>
                <w:b/>
                <w:bCs/>
              </w:rPr>
              <w:t>Predmet zavarovanja / zavarovane nevarnosti</w:t>
            </w:r>
          </w:p>
        </w:tc>
        <w:tc>
          <w:tcPr>
            <w:tcW w:w="1093" w:type="dxa"/>
            <w:tcBorders>
              <w:top w:val="nil"/>
              <w:left w:val="nil"/>
              <w:bottom w:val="single" w:sz="8" w:space="0" w:color="auto"/>
              <w:right w:val="single" w:sz="4" w:space="0" w:color="auto"/>
            </w:tcBorders>
            <w:vAlign w:val="center"/>
            <w:hideMark/>
          </w:tcPr>
          <w:p w14:paraId="23E5E87E" w14:textId="77777777" w:rsidR="00350058" w:rsidRPr="00350058" w:rsidRDefault="00350058" w:rsidP="00350058">
            <w:pPr>
              <w:jc w:val="center"/>
              <w:rPr>
                <w:b/>
                <w:bCs/>
                <w:sz w:val="18"/>
                <w:szCs w:val="18"/>
              </w:rPr>
            </w:pPr>
            <w:r w:rsidRPr="00350058">
              <w:rPr>
                <w:b/>
                <w:bCs/>
                <w:sz w:val="18"/>
                <w:szCs w:val="18"/>
              </w:rPr>
              <w:t>Način zavarovanja</w:t>
            </w:r>
          </w:p>
        </w:tc>
        <w:tc>
          <w:tcPr>
            <w:tcW w:w="1370" w:type="dxa"/>
            <w:tcBorders>
              <w:top w:val="nil"/>
              <w:left w:val="nil"/>
              <w:bottom w:val="single" w:sz="8" w:space="0" w:color="auto"/>
              <w:right w:val="single" w:sz="4" w:space="0" w:color="auto"/>
            </w:tcBorders>
            <w:vAlign w:val="center"/>
            <w:hideMark/>
          </w:tcPr>
          <w:p w14:paraId="4614F4B4" w14:textId="77777777" w:rsidR="00350058" w:rsidRPr="00350058" w:rsidRDefault="00350058" w:rsidP="00350058">
            <w:pPr>
              <w:jc w:val="center"/>
              <w:rPr>
                <w:b/>
                <w:bCs/>
                <w:sz w:val="18"/>
                <w:szCs w:val="18"/>
              </w:rPr>
            </w:pPr>
            <w:r w:rsidRPr="00350058">
              <w:rPr>
                <w:b/>
                <w:bCs/>
                <w:sz w:val="18"/>
                <w:szCs w:val="18"/>
              </w:rPr>
              <w:t>Zavarovalna vsota (v EUR)</w:t>
            </w:r>
          </w:p>
        </w:tc>
        <w:tc>
          <w:tcPr>
            <w:tcW w:w="1881" w:type="dxa"/>
            <w:tcBorders>
              <w:top w:val="nil"/>
              <w:left w:val="nil"/>
              <w:bottom w:val="single" w:sz="8" w:space="0" w:color="auto"/>
              <w:right w:val="single" w:sz="8" w:space="0" w:color="auto"/>
            </w:tcBorders>
            <w:vAlign w:val="center"/>
            <w:hideMark/>
          </w:tcPr>
          <w:p w14:paraId="2CFC8073" w14:textId="77777777" w:rsidR="00350058" w:rsidRPr="00350058" w:rsidRDefault="00350058" w:rsidP="00350058">
            <w:pPr>
              <w:jc w:val="center"/>
              <w:rPr>
                <w:b/>
                <w:bCs/>
              </w:rPr>
            </w:pPr>
            <w:r w:rsidRPr="00350058">
              <w:rPr>
                <w:b/>
                <w:bCs/>
              </w:rPr>
              <w:t>Opomba</w:t>
            </w:r>
          </w:p>
        </w:tc>
      </w:tr>
      <w:tr w:rsidR="00350058" w:rsidRPr="00350058" w14:paraId="14793FCA" w14:textId="77777777" w:rsidTr="003D4048">
        <w:trPr>
          <w:trHeight w:val="114"/>
        </w:trPr>
        <w:tc>
          <w:tcPr>
            <w:tcW w:w="851" w:type="dxa"/>
            <w:tcBorders>
              <w:top w:val="nil"/>
              <w:left w:val="single" w:sz="8" w:space="0" w:color="auto"/>
              <w:bottom w:val="single" w:sz="4" w:space="0" w:color="auto"/>
              <w:right w:val="single" w:sz="4" w:space="0" w:color="auto"/>
            </w:tcBorders>
            <w:vAlign w:val="center"/>
            <w:hideMark/>
          </w:tcPr>
          <w:p w14:paraId="23EE99C0" w14:textId="77777777" w:rsidR="00350058" w:rsidRPr="00350058" w:rsidRDefault="00350058" w:rsidP="00350058">
            <w:pPr>
              <w:jc w:val="center"/>
              <w:rPr>
                <w:sz w:val="20"/>
              </w:rPr>
            </w:pPr>
            <w:r w:rsidRPr="00350058">
              <w:rPr>
                <w:sz w:val="20"/>
              </w:rPr>
              <w:t>5.</w:t>
            </w:r>
          </w:p>
        </w:tc>
        <w:tc>
          <w:tcPr>
            <w:tcW w:w="4161" w:type="dxa"/>
            <w:gridSpan w:val="3"/>
            <w:tcBorders>
              <w:top w:val="single" w:sz="4" w:space="0" w:color="auto"/>
              <w:left w:val="nil"/>
              <w:bottom w:val="single" w:sz="4" w:space="0" w:color="auto"/>
              <w:right w:val="single" w:sz="4" w:space="0" w:color="000000"/>
            </w:tcBorders>
            <w:vAlign w:val="center"/>
            <w:hideMark/>
          </w:tcPr>
          <w:p w14:paraId="138D30B2" w14:textId="77777777" w:rsidR="00350058" w:rsidRPr="00350058" w:rsidRDefault="00350058" w:rsidP="00350058">
            <w:pPr>
              <w:rPr>
                <w:sz w:val="20"/>
              </w:rPr>
            </w:pPr>
            <w:r w:rsidRPr="00350058">
              <w:rPr>
                <w:sz w:val="20"/>
              </w:rPr>
              <w:t>Obstoječe premoženje in sosednji objekti ali stvari v bližini objekta v gradnji/montaži oziroma so od njega in delovišča oddaljeni 10m ali manj</w:t>
            </w:r>
          </w:p>
        </w:tc>
        <w:tc>
          <w:tcPr>
            <w:tcW w:w="1093" w:type="dxa"/>
            <w:tcBorders>
              <w:top w:val="nil"/>
              <w:left w:val="single" w:sz="4" w:space="0" w:color="auto"/>
              <w:bottom w:val="single" w:sz="8" w:space="0" w:color="000000"/>
              <w:right w:val="single" w:sz="4" w:space="0" w:color="auto"/>
            </w:tcBorders>
            <w:vAlign w:val="center"/>
            <w:hideMark/>
          </w:tcPr>
          <w:p w14:paraId="2A91DD41" w14:textId="77777777" w:rsidR="00350058" w:rsidRPr="00350058" w:rsidRDefault="00350058" w:rsidP="00350058">
            <w:pPr>
              <w:jc w:val="center"/>
              <w:rPr>
                <w:sz w:val="20"/>
              </w:rPr>
            </w:pPr>
            <w:r w:rsidRPr="00350058">
              <w:rPr>
                <w:sz w:val="20"/>
              </w:rPr>
              <w:t>Na I. riziko</w:t>
            </w:r>
          </w:p>
        </w:tc>
        <w:tc>
          <w:tcPr>
            <w:tcW w:w="1370" w:type="dxa"/>
            <w:tcBorders>
              <w:top w:val="single" w:sz="4" w:space="0" w:color="auto"/>
              <w:left w:val="nil"/>
              <w:bottom w:val="single" w:sz="4" w:space="0" w:color="auto"/>
              <w:right w:val="single" w:sz="4" w:space="0" w:color="auto"/>
            </w:tcBorders>
            <w:vAlign w:val="center"/>
            <w:hideMark/>
          </w:tcPr>
          <w:p w14:paraId="38E1D01E" w14:textId="77777777" w:rsidR="00350058" w:rsidRPr="00350058" w:rsidRDefault="00BF3AD6" w:rsidP="00350058">
            <w:pPr>
              <w:ind w:firstLineChars="100" w:firstLine="220"/>
              <w:jc w:val="right"/>
              <w:rPr>
                <w:b/>
                <w:bCs/>
                <w:szCs w:val="24"/>
              </w:rPr>
            </w:pPr>
            <w:r>
              <w:rPr>
                <w:b/>
                <w:bCs/>
                <w:sz w:val="22"/>
                <w:szCs w:val="24"/>
              </w:rPr>
              <w:t>5</w:t>
            </w:r>
            <w:r w:rsidR="00350058" w:rsidRPr="00350058">
              <w:rPr>
                <w:b/>
                <w:bCs/>
                <w:sz w:val="22"/>
                <w:szCs w:val="24"/>
              </w:rPr>
              <w:t>0.000,00</w:t>
            </w:r>
          </w:p>
        </w:tc>
        <w:tc>
          <w:tcPr>
            <w:tcW w:w="1881" w:type="dxa"/>
            <w:tcBorders>
              <w:top w:val="nil"/>
              <w:left w:val="nil"/>
              <w:bottom w:val="single" w:sz="4" w:space="0" w:color="auto"/>
              <w:right w:val="single" w:sz="8" w:space="0" w:color="auto"/>
            </w:tcBorders>
            <w:vAlign w:val="center"/>
            <w:hideMark/>
          </w:tcPr>
          <w:p w14:paraId="49F9F001" w14:textId="77777777" w:rsidR="00350058" w:rsidRPr="00350058" w:rsidRDefault="00350058" w:rsidP="00350058">
            <w:pPr>
              <w:jc w:val="center"/>
              <w:rPr>
                <w:sz w:val="18"/>
                <w:szCs w:val="18"/>
              </w:rPr>
            </w:pPr>
            <w:r w:rsidRPr="00350058">
              <w:rPr>
                <w:sz w:val="18"/>
                <w:szCs w:val="18"/>
              </w:rPr>
              <w:t>Odbitna franšiza največ 10.000 EUR</w:t>
            </w:r>
          </w:p>
        </w:tc>
      </w:tr>
      <w:tr w:rsidR="00350058" w:rsidRPr="00350058" w14:paraId="58836D6B" w14:textId="77777777" w:rsidTr="003D4048">
        <w:trPr>
          <w:trHeight w:val="22"/>
        </w:trPr>
        <w:tc>
          <w:tcPr>
            <w:tcW w:w="851" w:type="dxa"/>
            <w:vAlign w:val="center"/>
            <w:hideMark/>
          </w:tcPr>
          <w:p w14:paraId="0A90F1AB" w14:textId="77777777" w:rsidR="00350058" w:rsidRPr="00350058" w:rsidRDefault="00350058" w:rsidP="00350058">
            <w:pPr>
              <w:rPr>
                <w:sz w:val="18"/>
                <w:szCs w:val="18"/>
              </w:rPr>
            </w:pPr>
          </w:p>
        </w:tc>
        <w:tc>
          <w:tcPr>
            <w:tcW w:w="1373" w:type="dxa"/>
            <w:vAlign w:val="center"/>
            <w:hideMark/>
          </w:tcPr>
          <w:p w14:paraId="7593D2F5" w14:textId="77777777" w:rsidR="00350058" w:rsidRPr="00350058" w:rsidRDefault="00350058" w:rsidP="00350058">
            <w:pPr>
              <w:rPr>
                <w:i w:val="0"/>
                <w:sz w:val="20"/>
              </w:rPr>
            </w:pPr>
          </w:p>
        </w:tc>
        <w:tc>
          <w:tcPr>
            <w:tcW w:w="2788" w:type="dxa"/>
            <w:gridSpan w:val="2"/>
            <w:vAlign w:val="center"/>
            <w:hideMark/>
          </w:tcPr>
          <w:p w14:paraId="4310F6CB" w14:textId="77777777" w:rsidR="00350058" w:rsidRPr="00350058" w:rsidRDefault="00350058" w:rsidP="00350058">
            <w:pPr>
              <w:rPr>
                <w:i w:val="0"/>
                <w:sz w:val="20"/>
              </w:rPr>
            </w:pPr>
          </w:p>
        </w:tc>
        <w:tc>
          <w:tcPr>
            <w:tcW w:w="1093" w:type="dxa"/>
            <w:vAlign w:val="center"/>
            <w:hideMark/>
          </w:tcPr>
          <w:p w14:paraId="7CD891E6" w14:textId="77777777" w:rsidR="00350058" w:rsidRPr="00350058" w:rsidRDefault="00350058" w:rsidP="00350058">
            <w:pPr>
              <w:rPr>
                <w:i w:val="0"/>
                <w:sz w:val="20"/>
              </w:rPr>
            </w:pPr>
          </w:p>
        </w:tc>
        <w:tc>
          <w:tcPr>
            <w:tcW w:w="1370" w:type="dxa"/>
            <w:vAlign w:val="center"/>
            <w:hideMark/>
          </w:tcPr>
          <w:p w14:paraId="1B6221B0" w14:textId="77777777" w:rsidR="00350058" w:rsidRPr="00350058" w:rsidRDefault="00350058" w:rsidP="00350058">
            <w:pPr>
              <w:rPr>
                <w:i w:val="0"/>
                <w:sz w:val="20"/>
              </w:rPr>
            </w:pPr>
          </w:p>
        </w:tc>
        <w:tc>
          <w:tcPr>
            <w:tcW w:w="1881" w:type="dxa"/>
            <w:vAlign w:val="center"/>
            <w:hideMark/>
          </w:tcPr>
          <w:p w14:paraId="1EB31D9A" w14:textId="77777777" w:rsidR="00350058" w:rsidRPr="00350058" w:rsidRDefault="00350058" w:rsidP="00350058">
            <w:pPr>
              <w:rPr>
                <w:i w:val="0"/>
                <w:sz w:val="20"/>
              </w:rPr>
            </w:pPr>
          </w:p>
        </w:tc>
      </w:tr>
      <w:tr w:rsidR="00350058" w:rsidRPr="00350058" w14:paraId="79C65749" w14:textId="77777777" w:rsidTr="003D4048">
        <w:trPr>
          <w:trHeight w:val="47"/>
        </w:trPr>
        <w:tc>
          <w:tcPr>
            <w:tcW w:w="2224" w:type="dxa"/>
            <w:gridSpan w:val="2"/>
            <w:vAlign w:val="center"/>
          </w:tcPr>
          <w:p w14:paraId="45097EDB" w14:textId="77777777" w:rsidR="00350058" w:rsidRPr="00350058" w:rsidRDefault="00350058" w:rsidP="00350058">
            <w:pPr>
              <w:rPr>
                <w:b/>
              </w:rPr>
            </w:pPr>
          </w:p>
          <w:p w14:paraId="1854815C" w14:textId="77777777" w:rsidR="00350058" w:rsidRPr="00350058" w:rsidRDefault="00350058" w:rsidP="00350058">
            <w:pPr>
              <w:rPr>
                <w:b/>
                <w:szCs w:val="24"/>
              </w:rPr>
            </w:pPr>
            <w:r w:rsidRPr="00350058">
              <w:rPr>
                <w:b/>
                <w:szCs w:val="24"/>
              </w:rPr>
              <w:t>Klavzule:</w:t>
            </w:r>
          </w:p>
        </w:tc>
        <w:tc>
          <w:tcPr>
            <w:tcW w:w="2788" w:type="dxa"/>
            <w:gridSpan w:val="2"/>
            <w:vAlign w:val="center"/>
            <w:hideMark/>
          </w:tcPr>
          <w:p w14:paraId="7CF36C2D" w14:textId="77777777" w:rsidR="00350058" w:rsidRPr="00350058" w:rsidRDefault="00350058" w:rsidP="00350058">
            <w:pPr>
              <w:rPr>
                <w:b/>
                <w:szCs w:val="24"/>
              </w:rPr>
            </w:pPr>
          </w:p>
        </w:tc>
        <w:tc>
          <w:tcPr>
            <w:tcW w:w="1093" w:type="dxa"/>
            <w:vAlign w:val="center"/>
            <w:hideMark/>
          </w:tcPr>
          <w:p w14:paraId="2189FEAC" w14:textId="77777777" w:rsidR="00350058" w:rsidRPr="00350058" w:rsidRDefault="00350058" w:rsidP="00350058">
            <w:pPr>
              <w:rPr>
                <w:i w:val="0"/>
                <w:sz w:val="20"/>
              </w:rPr>
            </w:pPr>
          </w:p>
        </w:tc>
        <w:tc>
          <w:tcPr>
            <w:tcW w:w="1370" w:type="dxa"/>
            <w:vAlign w:val="center"/>
            <w:hideMark/>
          </w:tcPr>
          <w:p w14:paraId="45FBDDEE" w14:textId="77777777" w:rsidR="00350058" w:rsidRPr="00350058" w:rsidRDefault="00350058" w:rsidP="00350058">
            <w:pPr>
              <w:rPr>
                <w:i w:val="0"/>
                <w:sz w:val="20"/>
              </w:rPr>
            </w:pPr>
          </w:p>
        </w:tc>
        <w:tc>
          <w:tcPr>
            <w:tcW w:w="1881" w:type="dxa"/>
            <w:vAlign w:val="center"/>
            <w:hideMark/>
          </w:tcPr>
          <w:p w14:paraId="6A7DDE4E" w14:textId="77777777" w:rsidR="00350058" w:rsidRPr="00350058" w:rsidRDefault="00350058" w:rsidP="00350058">
            <w:pPr>
              <w:rPr>
                <w:i w:val="0"/>
                <w:sz w:val="20"/>
              </w:rPr>
            </w:pPr>
          </w:p>
        </w:tc>
      </w:tr>
      <w:tr w:rsidR="00350058" w:rsidRPr="00350058" w14:paraId="1761DE53" w14:textId="77777777" w:rsidTr="003D4048">
        <w:trPr>
          <w:trHeight w:val="307"/>
        </w:trPr>
        <w:tc>
          <w:tcPr>
            <w:tcW w:w="9356" w:type="dxa"/>
            <w:gridSpan w:val="7"/>
            <w:vMerge w:val="restart"/>
            <w:tcBorders>
              <w:top w:val="single" w:sz="4" w:space="0" w:color="auto"/>
              <w:left w:val="single" w:sz="4" w:space="0" w:color="auto"/>
              <w:bottom w:val="single" w:sz="4" w:space="0" w:color="000000"/>
              <w:right w:val="single" w:sz="4" w:space="0" w:color="000000"/>
            </w:tcBorders>
            <w:vAlign w:val="center"/>
            <w:hideMark/>
          </w:tcPr>
          <w:p w14:paraId="490F7C83" w14:textId="77777777" w:rsidR="00350058" w:rsidRPr="00350058" w:rsidRDefault="00350058" w:rsidP="00350058">
            <w:pPr>
              <w:jc w:val="both"/>
              <w:rPr>
                <w:sz w:val="22"/>
                <w:szCs w:val="22"/>
              </w:rPr>
            </w:pPr>
            <w:r w:rsidRPr="00350058">
              <w:rPr>
                <w:sz w:val="22"/>
                <w:szCs w:val="22"/>
              </w:rPr>
              <w:t>- Zavarovanje je lahko sklenjeno z letnim agregatom v višini en kratnika zavarovalne vsote, razen če je pri posamezni zaporedni številki določeno drugače.</w:t>
            </w:r>
          </w:p>
          <w:p w14:paraId="72288421" w14:textId="77777777" w:rsidR="00350058" w:rsidRPr="00350058" w:rsidRDefault="00350058" w:rsidP="00350058">
            <w:pPr>
              <w:ind w:left="360"/>
              <w:jc w:val="both"/>
            </w:pPr>
            <w:r w:rsidRPr="00350058">
              <w:rPr>
                <w:sz w:val="22"/>
                <w:szCs w:val="22"/>
              </w:rPr>
              <w:t xml:space="preserve"> - V skladu z določili 16. člena Gradbenega zakona (GZ) je pod zap. št. 3 v zavarovalno kritje vključena odgovornost za škodo, ki bi nastala naročniku/investitorju ali tretji osebi v zvezi z opravljanjem dejavnosti izvajalca in mora kriti škodo zaradi malomarnosti, napake ali opustitve dolžnosti izvajalca in njegovih delavcev.</w:t>
            </w:r>
          </w:p>
        </w:tc>
      </w:tr>
      <w:tr w:rsidR="00350058" w:rsidRPr="00350058" w14:paraId="7157C791" w14:textId="77777777" w:rsidTr="003D4048">
        <w:trPr>
          <w:trHeight w:val="458"/>
        </w:trPr>
        <w:tc>
          <w:tcPr>
            <w:tcW w:w="26736" w:type="dxa"/>
            <w:gridSpan w:val="7"/>
            <w:vMerge/>
            <w:tcBorders>
              <w:top w:val="single" w:sz="4" w:space="0" w:color="auto"/>
              <w:left w:val="single" w:sz="4" w:space="0" w:color="auto"/>
              <w:bottom w:val="single" w:sz="4" w:space="0" w:color="000000"/>
              <w:right w:val="single" w:sz="4" w:space="0" w:color="000000"/>
            </w:tcBorders>
            <w:vAlign w:val="center"/>
            <w:hideMark/>
          </w:tcPr>
          <w:p w14:paraId="209AE534" w14:textId="77777777" w:rsidR="00350058" w:rsidRPr="00350058" w:rsidRDefault="00350058" w:rsidP="00350058"/>
        </w:tc>
      </w:tr>
    </w:tbl>
    <w:p w14:paraId="4F8FF10C" w14:textId="77777777" w:rsidR="00350058" w:rsidRPr="00350058" w:rsidRDefault="00350058" w:rsidP="00350058">
      <w:pPr>
        <w:ind w:left="1134"/>
        <w:rPr>
          <w:b/>
          <w:i w:val="0"/>
          <w:sz w:val="22"/>
          <w:szCs w:val="22"/>
        </w:rPr>
      </w:pPr>
    </w:p>
    <w:p w14:paraId="601F3E70" w14:textId="77777777" w:rsidR="00350058" w:rsidRPr="00350058" w:rsidRDefault="00350058" w:rsidP="00350058">
      <w:pPr>
        <w:ind w:left="1134"/>
        <w:rPr>
          <w:i w:val="0"/>
          <w:sz w:val="22"/>
          <w:szCs w:val="22"/>
        </w:rPr>
      </w:pPr>
    </w:p>
    <w:p w14:paraId="29AB29CD" w14:textId="77777777" w:rsidR="00350058" w:rsidRPr="00350058" w:rsidRDefault="00350058" w:rsidP="00350058">
      <w:pPr>
        <w:ind w:left="1134"/>
        <w:rPr>
          <w:i w:val="0"/>
          <w:sz w:val="22"/>
          <w:szCs w:val="22"/>
        </w:rPr>
      </w:pPr>
    </w:p>
    <w:p w14:paraId="266F7285" w14:textId="77777777" w:rsidR="00350058" w:rsidRPr="00350058" w:rsidRDefault="00350058" w:rsidP="00350058">
      <w:pPr>
        <w:ind w:left="1134"/>
        <w:rPr>
          <w:i w:val="0"/>
          <w:sz w:val="22"/>
          <w:szCs w:val="22"/>
        </w:rPr>
      </w:pPr>
    </w:p>
    <w:p w14:paraId="1C891204" w14:textId="77777777" w:rsidR="00350058" w:rsidRPr="00350058" w:rsidRDefault="00350058" w:rsidP="00350058">
      <w:pPr>
        <w:ind w:left="1134"/>
        <w:rPr>
          <w:b/>
          <w:i w:val="0"/>
          <w:sz w:val="22"/>
          <w:szCs w:val="22"/>
        </w:rPr>
      </w:pPr>
      <w:r w:rsidRPr="00350058">
        <w:rPr>
          <w:i w:val="0"/>
          <w:sz w:val="22"/>
          <w:szCs w:val="22"/>
        </w:rPr>
        <w:t xml:space="preserve">Kraj in datum:                                                           </w:t>
      </w:r>
      <w:r w:rsidRPr="00350058">
        <w:rPr>
          <w:i w:val="0"/>
          <w:sz w:val="22"/>
          <w:szCs w:val="22"/>
        </w:rPr>
        <w:tab/>
        <w:t>Ime in priimek predstavnika zavarovalnice:</w:t>
      </w:r>
    </w:p>
    <w:p w14:paraId="5184D1AF" w14:textId="77777777" w:rsidR="00350058" w:rsidRPr="00350058" w:rsidRDefault="00350058" w:rsidP="00350058">
      <w:pPr>
        <w:ind w:left="1134"/>
        <w:rPr>
          <w:i w:val="0"/>
          <w:sz w:val="22"/>
          <w:szCs w:val="22"/>
        </w:rPr>
      </w:pPr>
    </w:p>
    <w:p w14:paraId="6F6D032F" w14:textId="77777777" w:rsidR="00350058" w:rsidRPr="00350058" w:rsidRDefault="00350058" w:rsidP="00350058">
      <w:pPr>
        <w:ind w:left="1134"/>
        <w:rPr>
          <w:b/>
          <w:i w:val="0"/>
          <w:sz w:val="22"/>
          <w:szCs w:val="22"/>
        </w:rPr>
      </w:pPr>
      <w:r w:rsidRPr="00350058">
        <w:rPr>
          <w:i w:val="0"/>
          <w:sz w:val="22"/>
          <w:szCs w:val="22"/>
        </w:rPr>
        <w:t>____________________________</w:t>
      </w:r>
      <w:r w:rsidRPr="00350058">
        <w:rPr>
          <w:i w:val="0"/>
          <w:sz w:val="22"/>
          <w:szCs w:val="22"/>
        </w:rPr>
        <w:tab/>
      </w:r>
      <w:r w:rsidRPr="00350058">
        <w:rPr>
          <w:i w:val="0"/>
          <w:sz w:val="22"/>
          <w:szCs w:val="22"/>
        </w:rPr>
        <w:tab/>
      </w:r>
      <w:r w:rsidRPr="00350058">
        <w:rPr>
          <w:i w:val="0"/>
          <w:sz w:val="22"/>
          <w:szCs w:val="22"/>
        </w:rPr>
        <w:tab/>
        <w:t>___________________________________</w:t>
      </w:r>
    </w:p>
    <w:p w14:paraId="44200F65" w14:textId="77777777" w:rsidR="00350058" w:rsidRPr="00350058" w:rsidRDefault="00350058" w:rsidP="00350058">
      <w:pPr>
        <w:rPr>
          <w:i w:val="0"/>
          <w:sz w:val="22"/>
          <w:szCs w:val="22"/>
        </w:rPr>
      </w:pPr>
    </w:p>
    <w:p w14:paraId="1CFB7022" w14:textId="77777777" w:rsidR="00350058" w:rsidRPr="00350058" w:rsidRDefault="00350058" w:rsidP="00350058">
      <w:pPr>
        <w:rPr>
          <w:i w:val="0"/>
          <w:sz w:val="22"/>
          <w:szCs w:val="22"/>
        </w:rPr>
      </w:pPr>
    </w:p>
    <w:p w14:paraId="7509850A" w14:textId="77777777" w:rsidR="00350058" w:rsidRPr="00350058" w:rsidRDefault="00350058" w:rsidP="00350058">
      <w:pPr>
        <w:rPr>
          <w:i w:val="0"/>
          <w:sz w:val="22"/>
          <w:szCs w:val="22"/>
        </w:rPr>
      </w:pPr>
    </w:p>
    <w:p w14:paraId="0941D5C9" w14:textId="77777777" w:rsidR="00350058" w:rsidRPr="00350058" w:rsidRDefault="00350058" w:rsidP="00350058">
      <w:pPr>
        <w:ind w:left="1134"/>
        <w:jc w:val="center"/>
        <w:rPr>
          <w:b/>
          <w:i w:val="0"/>
          <w:color w:val="000000"/>
          <w:sz w:val="28"/>
          <w:szCs w:val="28"/>
        </w:rPr>
      </w:pPr>
      <w:r w:rsidRPr="00350058">
        <w:rPr>
          <w:i w:val="0"/>
          <w:sz w:val="22"/>
          <w:szCs w:val="22"/>
        </w:rPr>
        <w:t>Žig in podpis:</w:t>
      </w:r>
    </w:p>
    <w:p w14:paraId="3DB32AF4" w14:textId="77777777" w:rsidR="00350058" w:rsidRPr="00350058" w:rsidRDefault="00350058" w:rsidP="00350058">
      <w:pPr>
        <w:ind w:left="1134"/>
        <w:jc w:val="center"/>
        <w:rPr>
          <w:b/>
          <w:i w:val="0"/>
          <w:color w:val="000000"/>
          <w:sz w:val="28"/>
          <w:szCs w:val="28"/>
        </w:rPr>
      </w:pPr>
    </w:p>
    <w:p w14:paraId="1D83AF8E" w14:textId="77777777" w:rsidR="00350058" w:rsidRPr="00350058" w:rsidRDefault="00350058" w:rsidP="00350058">
      <w:pPr>
        <w:ind w:left="1134"/>
        <w:jc w:val="center"/>
        <w:rPr>
          <w:i w:val="0"/>
          <w:sz w:val="22"/>
          <w:szCs w:val="22"/>
        </w:rPr>
      </w:pPr>
    </w:p>
    <w:p w14:paraId="5FF2970D" w14:textId="77777777" w:rsidR="00350058" w:rsidRPr="00350058" w:rsidRDefault="00350058" w:rsidP="00350058">
      <w:pPr>
        <w:ind w:left="1134"/>
        <w:rPr>
          <w:i w:val="0"/>
          <w:sz w:val="22"/>
          <w:szCs w:val="22"/>
        </w:rPr>
      </w:pPr>
    </w:p>
    <w:p w14:paraId="7899BDF6" w14:textId="77777777" w:rsidR="00350058" w:rsidRPr="00350058" w:rsidRDefault="00350058" w:rsidP="00350058">
      <w:pPr>
        <w:ind w:left="1134"/>
        <w:rPr>
          <w:i w:val="0"/>
          <w:sz w:val="22"/>
          <w:szCs w:val="22"/>
        </w:rPr>
      </w:pPr>
    </w:p>
    <w:p w14:paraId="3D198A51" w14:textId="77777777" w:rsidR="00350058" w:rsidRPr="00350058" w:rsidRDefault="00350058" w:rsidP="00350058">
      <w:pPr>
        <w:ind w:left="1134"/>
        <w:rPr>
          <w:i w:val="0"/>
          <w:sz w:val="22"/>
          <w:szCs w:val="22"/>
        </w:rPr>
      </w:pPr>
    </w:p>
    <w:p w14:paraId="17DC1A53" w14:textId="77777777" w:rsidR="00350058" w:rsidRPr="00350058" w:rsidRDefault="00350058" w:rsidP="00350058">
      <w:pPr>
        <w:ind w:left="1134"/>
        <w:rPr>
          <w:i w:val="0"/>
          <w:sz w:val="22"/>
          <w:szCs w:val="22"/>
        </w:rPr>
      </w:pPr>
    </w:p>
    <w:p w14:paraId="71EA8DE8" w14:textId="77777777" w:rsidR="00350058" w:rsidRPr="00350058" w:rsidRDefault="00350058" w:rsidP="00350058">
      <w:pPr>
        <w:ind w:left="1134"/>
        <w:rPr>
          <w:i w:val="0"/>
          <w:sz w:val="22"/>
          <w:szCs w:val="22"/>
        </w:rPr>
      </w:pPr>
      <w:r w:rsidRPr="00350058">
        <w:rPr>
          <w:i w:val="0"/>
          <w:sz w:val="22"/>
          <w:szCs w:val="22"/>
        </w:rPr>
        <w:t>Izpolnjen, žigosan in podpisan obrazec se predloži v ponudbi.</w:t>
      </w:r>
    </w:p>
    <w:p w14:paraId="4E53007B" w14:textId="77777777" w:rsidR="00350058" w:rsidRPr="00350058" w:rsidRDefault="00350058" w:rsidP="00350058">
      <w:pPr>
        <w:jc w:val="right"/>
        <w:rPr>
          <w:b/>
          <w:i w:val="0"/>
          <w:sz w:val="22"/>
          <w:szCs w:val="22"/>
        </w:rPr>
      </w:pPr>
    </w:p>
    <w:p w14:paraId="61464A9E" w14:textId="77777777" w:rsidR="00350058" w:rsidRPr="00350058" w:rsidRDefault="00350058" w:rsidP="00350058">
      <w:pPr>
        <w:jc w:val="right"/>
        <w:rPr>
          <w:b/>
          <w:i w:val="0"/>
          <w:sz w:val="22"/>
          <w:szCs w:val="22"/>
        </w:rPr>
      </w:pPr>
    </w:p>
    <w:p w14:paraId="60A98ABB" w14:textId="77777777" w:rsidR="00350058" w:rsidRPr="00350058" w:rsidRDefault="00350058" w:rsidP="00350058">
      <w:pPr>
        <w:jc w:val="right"/>
        <w:rPr>
          <w:b/>
          <w:i w:val="0"/>
          <w:sz w:val="22"/>
          <w:szCs w:val="22"/>
        </w:rPr>
      </w:pPr>
    </w:p>
    <w:p w14:paraId="633C0106" w14:textId="77777777" w:rsidR="00350058" w:rsidRPr="00350058" w:rsidRDefault="00350058" w:rsidP="00350058">
      <w:pPr>
        <w:jc w:val="right"/>
        <w:rPr>
          <w:b/>
          <w:i w:val="0"/>
          <w:sz w:val="22"/>
          <w:szCs w:val="22"/>
        </w:rPr>
      </w:pPr>
    </w:p>
    <w:p w14:paraId="10001BE6" w14:textId="77777777" w:rsidR="00350058" w:rsidRPr="00350058" w:rsidRDefault="00350058" w:rsidP="00350058">
      <w:pPr>
        <w:jc w:val="right"/>
        <w:rPr>
          <w:b/>
          <w:i w:val="0"/>
          <w:sz w:val="22"/>
          <w:szCs w:val="22"/>
        </w:rPr>
      </w:pPr>
    </w:p>
    <w:p w14:paraId="6F3AFC6D" w14:textId="77777777" w:rsidR="00350058" w:rsidRPr="00350058" w:rsidRDefault="00350058" w:rsidP="00350058">
      <w:pPr>
        <w:jc w:val="right"/>
        <w:rPr>
          <w:b/>
          <w:i w:val="0"/>
          <w:sz w:val="22"/>
          <w:szCs w:val="22"/>
        </w:rPr>
      </w:pPr>
    </w:p>
    <w:p w14:paraId="44F2D271" w14:textId="77777777" w:rsidR="00350058" w:rsidRPr="00350058" w:rsidRDefault="00350058" w:rsidP="00350058">
      <w:pPr>
        <w:jc w:val="right"/>
        <w:rPr>
          <w:b/>
          <w:i w:val="0"/>
          <w:sz w:val="22"/>
          <w:szCs w:val="22"/>
        </w:rPr>
      </w:pPr>
    </w:p>
    <w:p w14:paraId="328001CF" w14:textId="77777777" w:rsidR="00350058" w:rsidRPr="00350058" w:rsidRDefault="00350058" w:rsidP="00350058">
      <w:pPr>
        <w:jc w:val="right"/>
        <w:rPr>
          <w:b/>
          <w:i w:val="0"/>
          <w:sz w:val="22"/>
          <w:szCs w:val="22"/>
        </w:rPr>
      </w:pPr>
    </w:p>
    <w:p w14:paraId="73D223FC" w14:textId="77777777" w:rsidR="00350058" w:rsidRPr="00350058" w:rsidRDefault="00350058" w:rsidP="00350058">
      <w:pPr>
        <w:jc w:val="right"/>
        <w:rPr>
          <w:b/>
          <w:i w:val="0"/>
          <w:sz w:val="22"/>
          <w:szCs w:val="22"/>
        </w:rPr>
      </w:pPr>
    </w:p>
    <w:p w14:paraId="5FBB66D1" w14:textId="77777777" w:rsidR="00350058" w:rsidRDefault="00350058" w:rsidP="00350058">
      <w:pPr>
        <w:jc w:val="right"/>
        <w:rPr>
          <w:b/>
          <w:i w:val="0"/>
          <w:sz w:val="22"/>
          <w:szCs w:val="22"/>
        </w:rPr>
      </w:pPr>
    </w:p>
    <w:p w14:paraId="33644BE6" w14:textId="77777777" w:rsidR="00350058" w:rsidRDefault="00350058" w:rsidP="00350058">
      <w:pPr>
        <w:jc w:val="right"/>
        <w:rPr>
          <w:b/>
          <w:i w:val="0"/>
          <w:sz w:val="22"/>
          <w:szCs w:val="22"/>
        </w:rPr>
      </w:pPr>
    </w:p>
    <w:p w14:paraId="29C08694" w14:textId="77777777" w:rsidR="00350058" w:rsidRDefault="00350058" w:rsidP="00350058">
      <w:pPr>
        <w:jc w:val="right"/>
        <w:rPr>
          <w:b/>
          <w:i w:val="0"/>
          <w:sz w:val="22"/>
          <w:szCs w:val="22"/>
        </w:rPr>
      </w:pPr>
    </w:p>
    <w:p w14:paraId="59F7B54E" w14:textId="77777777" w:rsidR="00350058" w:rsidRDefault="00350058" w:rsidP="00350058">
      <w:pPr>
        <w:jc w:val="right"/>
        <w:rPr>
          <w:b/>
          <w:i w:val="0"/>
          <w:sz w:val="22"/>
          <w:szCs w:val="22"/>
        </w:rPr>
      </w:pPr>
    </w:p>
    <w:p w14:paraId="0EF34D80" w14:textId="77777777" w:rsidR="00350058" w:rsidRDefault="00350058" w:rsidP="00350058">
      <w:pPr>
        <w:jc w:val="right"/>
        <w:rPr>
          <w:b/>
          <w:i w:val="0"/>
          <w:sz w:val="22"/>
          <w:szCs w:val="22"/>
        </w:rPr>
      </w:pPr>
    </w:p>
    <w:p w14:paraId="26F0EB03" w14:textId="77777777" w:rsidR="00350058" w:rsidRDefault="00350058" w:rsidP="00350058">
      <w:pPr>
        <w:jc w:val="right"/>
        <w:rPr>
          <w:b/>
          <w:i w:val="0"/>
          <w:sz w:val="22"/>
          <w:szCs w:val="22"/>
        </w:rPr>
      </w:pPr>
    </w:p>
    <w:p w14:paraId="03749ED2" w14:textId="77777777" w:rsidR="00350058" w:rsidRDefault="00350058" w:rsidP="00350058">
      <w:pPr>
        <w:jc w:val="right"/>
        <w:rPr>
          <w:b/>
          <w:i w:val="0"/>
          <w:sz w:val="22"/>
          <w:szCs w:val="22"/>
        </w:rPr>
      </w:pPr>
    </w:p>
    <w:p w14:paraId="2BFD91C4" w14:textId="77777777" w:rsidR="00350058" w:rsidRDefault="00350058" w:rsidP="00350058">
      <w:pPr>
        <w:jc w:val="right"/>
        <w:rPr>
          <w:b/>
          <w:i w:val="0"/>
          <w:sz w:val="22"/>
          <w:szCs w:val="22"/>
        </w:rPr>
      </w:pPr>
    </w:p>
    <w:p w14:paraId="39CDDDE0" w14:textId="77777777" w:rsidR="00350058" w:rsidRDefault="00350058" w:rsidP="00350058">
      <w:pPr>
        <w:jc w:val="right"/>
        <w:rPr>
          <w:b/>
          <w:i w:val="0"/>
          <w:sz w:val="22"/>
          <w:szCs w:val="22"/>
        </w:rPr>
      </w:pPr>
    </w:p>
    <w:p w14:paraId="29C5B3C4" w14:textId="77777777" w:rsidR="00350058" w:rsidRDefault="00350058" w:rsidP="00350058">
      <w:pPr>
        <w:jc w:val="right"/>
        <w:rPr>
          <w:b/>
          <w:i w:val="0"/>
          <w:sz w:val="22"/>
          <w:szCs w:val="22"/>
        </w:rPr>
      </w:pPr>
    </w:p>
    <w:p w14:paraId="208E346E" w14:textId="77777777" w:rsidR="00350058" w:rsidRPr="00350058" w:rsidRDefault="00350058" w:rsidP="00350058">
      <w:pPr>
        <w:jc w:val="right"/>
        <w:rPr>
          <w:b/>
          <w:i w:val="0"/>
          <w:sz w:val="22"/>
          <w:szCs w:val="22"/>
        </w:rPr>
      </w:pPr>
    </w:p>
    <w:p w14:paraId="514F6348" w14:textId="77777777" w:rsidR="0067388E" w:rsidRDefault="0067388E" w:rsidP="00350058">
      <w:pPr>
        <w:jc w:val="right"/>
        <w:rPr>
          <w:b/>
          <w:i w:val="0"/>
          <w:sz w:val="22"/>
          <w:szCs w:val="22"/>
        </w:rPr>
      </w:pPr>
    </w:p>
    <w:p w14:paraId="015296B7" w14:textId="77777777" w:rsidR="0067388E" w:rsidRDefault="0067388E" w:rsidP="00350058">
      <w:pPr>
        <w:jc w:val="right"/>
        <w:rPr>
          <w:b/>
          <w:i w:val="0"/>
          <w:sz w:val="22"/>
          <w:szCs w:val="22"/>
        </w:rPr>
      </w:pPr>
    </w:p>
    <w:p w14:paraId="0A7E2BB8" w14:textId="0230D27F" w:rsidR="00350058" w:rsidRDefault="00350058" w:rsidP="00350058">
      <w:pPr>
        <w:jc w:val="right"/>
        <w:rPr>
          <w:b/>
          <w:i w:val="0"/>
          <w:sz w:val="22"/>
          <w:szCs w:val="22"/>
        </w:rPr>
      </w:pPr>
      <w:r w:rsidRPr="00350058">
        <w:rPr>
          <w:b/>
          <w:i w:val="0"/>
          <w:sz w:val="22"/>
          <w:szCs w:val="22"/>
        </w:rPr>
        <w:lastRenderedPageBreak/>
        <w:t>PRILOGA 5</w:t>
      </w:r>
    </w:p>
    <w:p w14:paraId="2607FDAC" w14:textId="77777777" w:rsidR="0067388E" w:rsidRPr="00350058" w:rsidRDefault="0067388E" w:rsidP="00350058">
      <w:pPr>
        <w:jc w:val="right"/>
        <w:rPr>
          <w:b/>
          <w:i w:val="0"/>
          <w:sz w:val="22"/>
          <w:szCs w:val="22"/>
        </w:rPr>
      </w:pPr>
    </w:p>
    <w:p w14:paraId="255FD776" w14:textId="77777777" w:rsidR="00350058" w:rsidRPr="00350058" w:rsidRDefault="00350058" w:rsidP="0067388E">
      <w:pPr>
        <w:ind w:left="851"/>
        <w:jc w:val="both"/>
        <w:rPr>
          <w:b/>
          <w:i w:val="0"/>
          <w:color w:val="000000" w:themeColor="text1"/>
          <w:sz w:val="28"/>
          <w:szCs w:val="28"/>
        </w:rPr>
      </w:pPr>
      <w:r w:rsidRPr="0067388E">
        <w:rPr>
          <w:b/>
          <w:i w:val="0"/>
          <w:color w:val="000000" w:themeColor="text1"/>
          <w:sz w:val="28"/>
          <w:szCs w:val="28"/>
        </w:rPr>
        <w:t>SKLOP 3 – Vrtec Mladi rod enota Kostanjčkov vrtec - celovita prenova objekta z dozidavo pralnice in večnamenskega prostora, pri kateri se upoštevajo okoljski vidiki – dobava in montaža tehnološke opreme kuhinje in pralnice</w:t>
      </w:r>
    </w:p>
    <w:p w14:paraId="68D98462" w14:textId="77777777" w:rsidR="00350058" w:rsidRPr="00350058" w:rsidRDefault="00350058" w:rsidP="00350058">
      <w:pPr>
        <w:rPr>
          <w:b/>
          <w:i w:val="0"/>
          <w:color w:val="000000" w:themeColor="text1"/>
          <w:sz w:val="28"/>
          <w:szCs w:val="28"/>
        </w:rPr>
      </w:pPr>
      <w:r w:rsidRPr="00350058">
        <w:rPr>
          <w:b/>
          <w:i w:val="0"/>
          <w:color w:val="000000" w:themeColor="text1"/>
          <w:sz w:val="28"/>
          <w:szCs w:val="28"/>
        </w:rPr>
        <w:t xml:space="preserve">                </w:t>
      </w:r>
    </w:p>
    <w:p w14:paraId="7BB89E7B" w14:textId="77777777" w:rsidR="00350058" w:rsidRPr="00350058" w:rsidRDefault="00350058" w:rsidP="00350058">
      <w:pPr>
        <w:ind w:left="1134"/>
        <w:jc w:val="center"/>
        <w:rPr>
          <w:b/>
          <w:i w:val="0"/>
          <w:sz w:val="36"/>
          <w:szCs w:val="36"/>
        </w:rPr>
      </w:pPr>
      <w:r w:rsidRPr="00350058">
        <w:rPr>
          <w:b/>
          <w:i w:val="0"/>
          <w:sz w:val="36"/>
          <w:szCs w:val="36"/>
        </w:rPr>
        <w:t>ZAVAROVANJE ODGOVORNOSTI</w:t>
      </w:r>
    </w:p>
    <w:p w14:paraId="74A4D0B0" w14:textId="77777777" w:rsidR="00350058" w:rsidRPr="00350058" w:rsidRDefault="00350058" w:rsidP="00350058">
      <w:pPr>
        <w:ind w:left="1134"/>
        <w:jc w:val="center"/>
        <w:rPr>
          <w:b/>
          <w:i w:val="0"/>
          <w:color w:val="000000" w:themeColor="text1"/>
          <w:sz w:val="28"/>
          <w:szCs w:val="28"/>
        </w:rPr>
      </w:pPr>
      <w:r w:rsidRPr="00350058">
        <w:rPr>
          <w:b/>
          <w:i w:val="0"/>
          <w:color w:val="000000" w:themeColor="text1"/>
          <w:sz w:val="28"/>
          <w:szCs w:val="28"/>
        </w:rPr>
        <w:t>IZJAVA ZAVAROVALNICE</w:t>
      </w:r>
    </w:p>
    <w:p w14:paraId="71E6E173" w14:textId="77777777" w:rsidR="00350058" w:rsidRPr="00350058" w:rsidRDefault="00350058" w:rsidP="00350058">
      <w:pPr>
        <w:ind w:left="1134"/>
        <w:jc w:val="center"/>
        <w:rPr>
          <w:b/>
          <w:i w:val="0"/>
          <w:color w:val="000000" w:themeColor="text1"/>
          <w:sz w:val="28"/>
          <w:szCs w:val="28"/>
        </w:rPr>
      </w:pPr>
    </w:p>
    <w:p w14:paraId="4164002C" w14:textId="77777777" w:rsidR="00350058" w:rsidRPr="00350058" w:rsidRDefault="00350058" w:rsidP="00350058">
      <w:pPr>
        <w:ind w:left="1134"/>
        <w:rPr>
          <w:b/>
          <w:i w:val="0"/>
          <w:sz w:val="22"/>
          <w:szCs w:val="22"/>
        </w:rPr>
      </w:pPr>
      <w:r w:rsidRPr="00350058">
        <w:rPr>
          <w:i w:val="0"/>
          <w:sz w:val="22"/>
          <w:szCs w:val="22"/>
        </w:rPr>
        <w:t>Naziv zavarovalnice _______________________________________________________________</w:t>
      </w:r>
    </w:p>
    <w:p w14:paraId="34677A84" w14:textId="77777777" w:rsidR="00350058" w:rsidRPr="00350058" w:rsidRDefault="00350058" w:rsidP="00350058">
      <w:pPr>
        <w:ind w:left="1134"/>
        <w:jc w:val="both"/>
        <w:rPr>
          <w:i w:val="0"/>
          <w:sz w:val="22"/>
          <w:szCs w:val="22"/>
        </w:rPr>
      </w:pPr>
    </w:p>
    <w:p w14:paraId="00D3EE54" w14:textId="77777777" w:rsidR="00350058" w:rsidRPr="00350058" w:rsidRDefault="00350058" w:rsidP="00350058">
      <w:pPr>
        <w:ind w:left="1134" w:right="-414"/>
        <w:jc w:val="both"/>
        <w:rPr>
          <w:i w:val="0"/>
          <w:sz w:val="22"/>
          <w:szCs w:val="22"/>
        </w:rPr>
      </w:pPr>
      <w:r w:rsidRPr="00350058">
        <w:rPr>
          <w:i w:val="0"/>
          <w:sz w:val="22"/>
          <w:szCs w:val="22"/>
        </w:rPr>
        <w:t>V skladu z javnim naročilom »</w:t>
      </w:r>
      <w:r w:rsidRPr="00350058">
        <w:rPr>
          <w:b/>
          <w:i w:val="0"/>
          <w:sz w:val="22"/>
          <w:szCs w:val="22"/>
        </w:rPr>
        <w:t>Vrtec Mladi rod enota Kostanjčkov vrtec - celovita prenova objekta z dozidavo pralnice in večnamenskega prostora, pri kateri se upoštevajo okoljski vidiki«</w:t>
      </w:r>
      <w:r w:rsidRPr="00350058">
        <w:rPr>
          <w:i w:val="0"/>
          <w:sz w:val="22"/>
          <w:szCs w:val="22"/>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350058">
        <w:rPr>
          <w:sz w:val="22"/>
          <w:szCs w:val="22"/>
        </w:rPr>
        <w:t xml:space="preserve"> </w:t>
      </w:r>
      <w:r w:rsidRPr="00350058">
        <w:rPr>
          <w:i w:val="0"/>
          <w:sz w:val="22"/>
          <w:szCs w:val="22"/>
        </w:rPr>
        <w:t>vendar najmanj v obsegu minimalnega zavarovalnega programa, in sicer:</w:t>
      </w:r>
    </w:p>
    <w:p w14:paraId="5D6AADDB" w14:textId="77777777" w:rsidR="00350058" w:rsidRPr="00350058" w:rsidRDefault="00350058" w:rsidP="00350058">
      <w:pPr>
        <w:ind w:left="1134" w:right="-414"/>
        <w:jc w:val="both"/>
        <w:rPr>
          <w:i w:val="0"/>
          <w:sz w:val="22"/>
          <w:szCs w:val="22"/>
        </w:rPr>
      </w:pPr>
    </w:p>
    <w:tbl>
      <w:tblPr>
        <w:tblW w:w="0" w:type="dxa"/>
        <w:tblInd w:w="1124" w:type="dxa"/>
        <w:tblLayout w:type="fixed"/>
        <w:tblCellMar>
          <w:left w:w="70" w:type="dxa"/>
          <w:right w:w="70" w:type="dxa"/>
        </w:tblCellMar>
        <w:tblLook w:val="04A0" w:firstRow="1" w:lastRow="0" w:firstColumn="1" w:lastColumn="0" w:noHBand="0" w:noVBand="1"/>
      </w:tblPr>
      <w:tblGrid>
        <w:gridCol w:w="851"/>
        <w:gridCol w:w="1373"/>
        <w:gridCol w:w="1320"/>
        <w:gridCol w:w="1468"/>
        <w:gridCol w:w="1105"/>
        <w:gridCol w:w="1370"/>
        <w:gridCol w:w="1881"/>
      </w:tblGrid>
      <w:tr w:rsidR="00350058" w:rsidRPr="00350058" w14:paraId="758A24BC" w14:textId="77777777" w:rsidTr="003D4048">
        <w:trPr>
          <w:trHeight w:val="99"/>
        </w:trPr>
        <w:tc>
          <w:tcPr>
            <w:tcW w:w="851" w:type="dxa"/>
            <w:tcBorders>
              <w:top w:val="single" w:sz="8" w:space="0" w:color="auto"/>
              <w:left w:val="single" w:sz="8" w:space="0" w:color="auto"/>
              <w:bottom w:val="single" w:sz="8" w:space="0" w:color="auto"/>
              <w:right w:val="single" w:sz="4" w:space="0" w:color="auto"/>
            </w:tcBorders>
            <w:vAlign w:val="center"/>
            <w:hideMark/>
          </w:tcPr>
          <w:p w14:paraId="609CA43E" w14:textId="77777777" w:rsidR="00350058" w:rsidRPr="00350058" w:rsidRDefault="00350058" w:rsidP="00350058">
            <w:pPr>
              <w:jc w:val="center"/>
              <w:rPr>
                <w:b/>
                <w:bCs/>
                <w:i w:val="0"/>
                <w:sz w:val="20"/>
              </w:rPr>
            </w:pPr>
            <w:r w:rsidRPr="00350058">
              <w:rPr>
                <w:b/>
                <w:bCs/>
                <w:i w:val="0"/>
                <w:sz w:val="20"/>
              </w:rPr>
              <w:t>Zap. št.</w:t>
            </w:r>
          </w:p>
        </w:tc>
        <w:tc>
          <w:tcPr>
            <w:tcW w:w="2693" w:type="dxa"/>
            <w:gridSpan w:val="2"/>
            <w:tcBorders>
              <w:top w:val="single" w:sz="8" w:space="0" w:color="auto"/>
              <w:left w:val="nil"/>
              <w:bottom w:val="single" w:sz="8" w:space="0" w:color="auto"/>
              <w:right w:val="single" w:sz="4" w:space="0" w:color="auto"/>
            </w:tcBorders>
            <w:vAlign w:val="center"/>
            <w:hideMark/>
          </w:tcPr>
          <w:p w14:paraId="7455C339" w14:textId="77777777" w:rsidR="00350058" w:rsidRPr="00350058" w:rsidRDefault="00350058" w:rsidP="00350058">
            <w:pPr>
              <w:jc w:val="center"/>
              <w:rPr>
                <w:b/>
                <w:bCs/>
                <w:i w:val="0"/>
                <w:sz w:val="22"/>
                <w:szCs w:val="22"/>
              </w:rPr>
            </w:pPr>
            <w:r w:rsidRPr="00350058">
              <w:rPr>
                <w:b/>
                <w:bCs/>
                <w:i w:val="0"/>
                <w:sz w:val="22"/>
                <w:szCs w:val="22"/>
              </w:rPr>
              <w:t>Predmet zavarovanja</w:t>
            </w:r>
          </w:p>
        </w:tc>
        <w:tc>
          <w:tcPr>
            <w:tcW w:w="1468" w:type="dxa"/>
            <w:tcBorders>
              <w:top w:val="single" w:sz="8" w:space="0" w:color="auto"/>
              <w:left w:val="nil"/>
              <w:bottom w:val="single" w:sz="8" w:space="0" w:color="auto"/>
              <w:right w:val="single" w:sz="4" w:space="0" w:color="auto"/>
            </w:tcBorders>
            <w:vAlign w:val="center"/>
            <w:hideMark/>
          </w:tcPr>
          <w:p w14:paraId="192F66B5" w14:textId="77777777" w:rsidR="00350058" w:rsidRPr="00350058" w:rsidRDefault="00350058" w:rsidP="00350058">
            <w:pPr>
              <w:jc w:val="center"/>
              <w:rPr>
                <w:b/>
                <w:bCs/>
                <w:i w:val="0"/>
                <w:sz w:val="22"/>
                <w:szCs w:val="22"/>
              </w:rPr>
            </w:pPr>
            <w:r w:rsidRPr="00350058">
              <w:rPr>
                <w:b/>
                <w:bCs/>
                <w:i w:val="0"/>
                <w:sz w:val="22"/>
                <w:szCs w:val="22"/>
              </w:rPr>
              <w:t>Zavarovane nevarnosti</w:t>
            </w:r>
          </w:p>
        </w:tc>
        <w:tc>
          <w:tcPr>
            <w:tcW w:w="1105" w:type="dxa"/>
            <w:tcBorders>
              <w:top w:val="single" w:sz="8" w:space="0" w:color="auto"/>
              <w:left w:val="nil"/>
              <w:bottom w:val="single" w:sz="8" w:space="0" w:color="auto"/>
              <w:right w:val="single" w:sz="4" w:space="0" w:color="auto"/>
            </w:tcBorders>
            <w:vAlign w:val="center"/>
            <w:hideMark/>
          </w:tcPr>
          <w:p w14:paraId="4A83F11D" w14:textId="77777777" w:rsidR="00350058" w:rsidRPr="00350058" w:rsidRDefault="00350058" w:rsidP="00350058">
            <w:pPr>
              <w:jc w:val="center"/>
              <w:rPr>
                <w:b/>
                <w:bCs/>
                <w:i w:val="0"/>
                <w:sz w:val="18"/>
                <w:szCs w:val="18"/>
              </w:rPr>
            </w:pPr>
            <w:r w:rsidRPr="00350058">
              <w:rPr>
                <w:b/>
                <w:bCs/>
                <w:i w:val="0"/>
                <w:sz w:val="18"/>
                <w:szCs w:val="18"/>
              </w:rPr>
              <w:t>Način zavarovanja</w:t>
            </w:r>
          </w:p>
        </w:tc>
        <w:tc>
          <w:tcPr>
            <w:tcW w:w="1368" w:type="dxa"/>
            <w:tcBorders>
              <w:top w:val="single" w:sz="8" w:space="0" w:color="auto"/>
              <w:left w:val="nil"/>
              <w:bottom w:val="single" w:sz="8" w:space="0" w:color="auto"/>
              <w:right w:val="single" w:sz="4" w:space="0" w:color="auto"/>
            </w:tcBorders>
            <w:vAlign w:val="center"/>
            <w:hideMark/>
          </w:tcPr>
          <w:p w14:paraId="42C5CAB0" w14:textId="77777777" w:rsidR="00350058" w:rsidRPr="00350058" w:rsidRDefault="00350058" w:rsidP="00350058">
            <w:pPr>
              <w:jc w:val="center"/>
              <w:rPr>
                <w:b/>
                <w:bCs/>
                <w:i w:val="0"/>
                <w:sz w:val="18"/>
                <w:szCs w:val="18"/>
              </w:rPr>
            </w:pPr>
            <w:r w:rsidRPr="00350058">
              <w:rPr>
                <w:b/>
                <w:bCs/>
                <w:i w:val="0"/>
                <w:sz w:val="18"/>
                <w:szCs w:val="18"/>
              </w:rPr>
              <w:t>Zavarovalna vsota (v EUR)</w:t>
            </w:r>
          </w:p>
        </w:tc>
        <w:tc>
          <w:tcPr>
            <w:tcW w:w="1871" w:type="dxa"/>
            <w:tcBorders>
              <w:top w:val="single" w:sz="8" w:space="0" w:color="auto"/>
              <w:left w:val="nil"/>
              <w:bottom w:val="single" w:sz="8" w:space="0" w:color="auto"/>
              <w:right w:val="single" w:sz="8" w:space="0" w:color="auto"/>
            </w:tcBorders>
            <w:vAlign w:val="center"/>
            <w:hideMark/>
          </w:tcPr>
          <w:p w14:paraId="38FDA405" w14:textId="77777777" w:rsidR="00350058" w:rsidRPr="00350058" w:rsidRDefault="00350058" w:rsidP="00350058">
            <w:pPr>
              <w:jc w:val="center"/>
              <w:rPr>
                <w:b/>
                <w:bCs/>
                <w:i w:val="0"/>
                <w:sz w:val="22"/>
                <w:szCs w:val="22"/>
              </w:rPr>
            </w:pPr>
            <w:r w:rsidRPr="00350058">
              <w:rPr>
                <w:b/>
                <w:bCs/>
                <w:i w:val="0"/>
                <w:sz w:val="22"/>
                <w:szCs w:val="22"/>
              </w:rPr>
              <w:t>Opomba</w:t>
            </w:r>
          </w:p>
        </w:tc>
      </w:tr>
      <w:tr w:rsidR="00350058" w:rsidRPr="00350058" w14:paraId="38A434DE" w14:textId="77777777" w:rsidTr="003D4048">
        <w:trPr>
          <w:trHeight w:val="144"/>
        </w:trPr>
        <w:tc>
          <w:tcPr>
            <w:tcW w:w="9356" w:type="dxa"/>
            <w:gridSpan w:val="7"/>
            <w:tcBorders>
              <w:top w:val="single" w:sz="8" w:space="0" w:color="auto"/>
              <w:left w:val="single" w:sz="8" w:space="0" w:color="auto"/>
              <w:bottom w:val="nil"/>
              <w:right w:val="single" w:sz="8" w:space="0" w:color="000000"/>
            </w:tcBorders>
            <w:vAlign w:val="center"/>
            <w:hideMark/>
          </w:tcPr>
          <w:p w14:paraId="4FB04718" w14:textId="77777777" w:rsidR="00350058" w:rsidRPr="00350058" w:rsidRDefault="00350058" w:rsidP="00350058">
            <w:pPr>
              <w:jc w:val="both"/>
              <w:rPr>
                <w:bCs/>
                <w:i w:val="0"/>
                <w:sz w:val="22"/>
                <w:szCs w:val="22"/>
              </w:rPr>
            </w:pPr>
            <w:r w:rsidRPr="00350058">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350058" w:rsidRPr="00350058" w14:paraId="4FC5294B" w14:textId="77777777" w:rsidTr="003D4048">
        <w:trPr>
          <w:trHeight w:val="126"/>
        </w:trPr>
        <w:tc>
          <w:tcPr>
            <w:tcW w:w="851" w:type="dxa"/>
            <w:tcBorders>
              <w:top w:val="single" w:sz="8" w:space="0" w:color="auto"/>
              <w:left w:val="single" w:sz="8" w:space="0" w:color="auto"/>
              <w:bottom w:val="single" w:sz="4" w:space="0" w:color="auto"/>
              <w:right w:val="nil"/>
            </w:tcBorders>
            <w:vAlign w:val="center"/>
            <w:hideMark/>
          </w:tcPr>
          <w:p w14:paraId="0E8CF7A0" w14:textId="77777777" w:rsidR="00350058" w:rsidRPr="00350058" w:rsidRDefault="00350058" w:rsidP="00350058">
            <w:pPr>
              <w:jc w:val="center"/>
              <w:rPr>
                <w:i w:val="0"/>
                <w:sz w:val="20"/>
              </w:rPr>
            </w:pPr>
            <w:r w:rsidRPr="00350058">
              <w:rPr>
                <w:i w:val="0"/>
                <w:sz w:val="20"/>
              </w:rPr>
              <w:t>1.</w:t>
            </w:r>
          </w:p>
        </w:tc>
        <w:tc>
          <w:tcPr>
            <w:tcW w:w="2693" w:type="dxa"/>
            <w:gridSpan w:val="2"/>
            <w:vMerge w:val="restart"/>
            <w:tcBorders>
              <w:top w:val="single" w:sz="8" w:space="0" w:color="auto"/>
              <w:left w:val="single" w:sz="4" w:space="0" w:color="auto"/>
              <w:bottom w:val="single" w:sz="4" w:space="0" w:color="auto"/>
              <w:right w:val="single" w:sz="4" w:space="0" w:color="auto"/>
            </w:tcBorders>
            <w:vAlign w:val="center"/>
            <w:hideMark/>
          </w:tcPr>
          <w:p w14:paraId="510479D5" w14:textId="77777777" w:rsidR="00350058" w:rsidRPr="00350058" w:rsidRDefault="00350058" w:rsidP="00350058">
            <w:pPr>
              <w:rPr>
                <w:b/>
                <w:bCs/>
                <w:i w:val="0"/>
                <w:sz w:val="20"/>
              </w:rPr>
            </w:pPr>
            <w:r w:rsidRPr="00350058">
              <w:rPr>
                <w:b/>
                <w:i w:val="0"/>
                <w:sz w:val="22"/>
                <w:szCs w:val="22"/>
              </w:rPr>
              <w:t>Vrtec Mladi rod enota Kostanjčkov vrtec – celovita prenova objekta z dozidavo pralnice in večnamenskega prostora</w:t>
            </w:r>
          </w:p>
        </w:tc>
        <w:tc>
          <w:tcPr>
            <w:tcW w:w="1468" w:type="dxa"/>
            <w:tcBorders>
              <w:top w:val="single" w:sz="8" w:space="0" w:color="auto"/>
              <w:left w:val="nil"/>
              <w:bottom w:val="single" w:sz="4" w:space="0" w:color="auto"/>
              <w:right w:val="single" w:sz="4" w:space="0" w:color="auto"/>
            </w:tcBorders>
            <w:vAlign w:val="center"/>
            <w:hideMark/>
          </w:tcPr>
          <w:p w14:paraId="33C2CFE0" w14:textId="77777777" w:rsidR="00350058" w:rsidRPr="00350058" w:rsidRDefault="00350058" w:rsidP="00350058">
            <w:pPr>
              <w:jc w:val="center"/>
              <w:rPr>
                <w:i w:val="0"/>
                <w:sz w:val="18"/>
                <w:szCs w:val="18"/>
              </w:rPr>
            </w:pPr>
            <w:r w:rsidRPr="00350058">
              <w:rPr>
                <w:i w:val="0"/>
                <w:sz w:val="18"/>
                <w:szCs w:val="18"/>
              </w:rPr>
              <w:t>Temeljne nevarnosti gradbenega/montažnega zavarovanja</w:t>
            </w:r>
          </w:p>
        </w:tc>
        <w:tc>
          <w:tcPr>
            <w:tcW w:w="2473" w:type="dxa"/>
            <w:gridSpan w:val="2"/>
            <w:vMerge w:val="restart"/>
            <w:tcBorders>
              <w:top w:val="single" w:sz="8" w:space="0" w:color="auto"/>
              <w:left w:val="single" w:sz="4" w:space="0" w:color="auto"/>
              <w:bottom w:val="single" w:sz="4" w:space="0" w:color="auto"/>
              <w:right w:val="single" w:sz="4" w:space="0" w:color="000000"/>
            </w:tcBorders>
            <w:vAlign w:val="center"/>
            <w:hideMark/>
          </w:tcPr>
          <w:p w14:paraId="53AD82A4" w14:textId="77777777" w:rsidR="00350058" w:rsidRPr="00350058" w:rsidRDefault="00350058" w:rsidP="00350058">
            <w:pPr>
              <w:jc w:val="center"/>
              <w:rPr>
                <w:i w:val="0"/>
                <w:sz w:val="20"/>
              </w:rPr>
            </w:pPr>
            <w:r w:rsidRPr="00350058">
              <w:rPr>
                <w:i w:val="0"/>
                <w:sz w:val="20"/>
              </w:rPr>
              <w:t xml:space="preserve">Celotna investicijska predračunska oziroma pogodbena vrednost </w:t>
            </w:r>
            <w:r w:rsidRPr="00350058">
              <w:rPr>
                <w:i w:val="0"/>
                <w:sz w:val="20"/>
              </w:rPr>
              <w:br/>
              <w:t>(brez DDV)</w:t>
            </w:r>
          </w:p>
        </w:tc>
        <w:tc>
          <w:tcPr>
            <w:tcW w:w="1871" w:type="dxa"/>
            <w:tcBorders>
              <w:top w:val="single" w:sz="8" w:space="0" w:color="auto"/>
              <w:left w:val="nil"/>
              <w:bottom w:val="single" w:sz="4" w:space="0" w:color="auto"/>
              <w:right w:val="single" w:sz="8" w:space="0" w:color="auto"/>
            </w:tcBorders>
            <w:vAlign w:val="center"/>
            <w:hideMark/>
          </w:tcPr>
          <w:p w14:paraId="4279A53F" w14:textId="77777777" w:rsidR="00350058" w:rsidRPr="00350058" w:rsidRDefault="00350058" w:rsidP="00350058">
            <w:pPr>
              <w:jc w:val="center"/>
              <w:rPr>
                <w:i w:val="0"/>
                <w:sz w:val="18"/>
                <w:szCs w:val="18"/>
              </w:rPr>
            </w:pPr>
            <w:r w:rsidRPr="00350058">
              <w:rPr>
                <w:i w:val="0"/>
                <w:sz w:val="18"/>
                <w:szCs w:val="18"/>
              </w:rPr>
              <w:t>Odbitna franšiza največ 10.000 EUR</w:t>
            </w:r>
          </w:p>
        </w:tc>
      </w:tr>
      <w:tr w:rsidR="00350058" w:rsidRPr="00350058" w14:paraId="487C5A0B" w14:textId="77777777" w:rsidTr="003D4048">
        <w:trPr>
          <w:trHeight w:val="91"/>
        </w:trPr>
        <w:tc>
          <w:tcPr>
            <w:tcW w:w="851" w:type="dxa"/>
            <w:tcBorders>
              <w:top w:val="nil"/>
              <w:left w:val="single" w:sz="8" w:space="0" w:color="auto"/>
              <w:bottom w:val="single" w:sz="4" w:space="0" w:color="auto"/>
              <w:right w:val="nil"/>
            </w:tcBorders>
            <w:vAlign w:val="center"/>
            <w:hideMark/>
          </w:tcPr>
          <w:p w14:paraId="59CE000E" w14:textId="77777777" w:rsidR="00350058" w:rsidRPr="00350058" w:rsidRDefault="00350058" w:rsidP="00350058">
            <w:pPr>
              <w:jc w:val="center"/>
              <w:rPr>
                <w:i w:val="0"/>
                <w:sz w:val="20"/>
              </w:rPr>
            </w:pPr>
            <w:r w:rsidRPr="00350058">
              <w:rPr>
                <w:i w:val="0"/>
                <w:sz w:val="20"/>
              </w:rPr>
              <w:t>2.</w:t>
            </w:r>
          </w:p>
        </w:tc>
        <w:tc>
          <w:tcPr>
            <w:tcW w:w="6949" w:type="dxa"/>
            <w:gridSpan w:val="2"/>
            <w:vMerge/>
            <w:tcBorders>
              <w:top w:val="nil"/>
              <w:left w:val="single" w:sz="8" w:space="0" w:color="auto"/>
              <w:bottom w:val="single" w:sz="4" w:space="0" w:color="auto"/>
              <w:right w:val="nil"/>
            </w:tcBorders>
            <w:vAlign w:val="center"/>
            <w:hideMark/>
          </w:tcPr>
          <w:p w14:paraId="4EE502CF" w14:textId="77777777" w:rsidR="00350058" w:rsidRPr="00350058" w:rsidRDefault="00350058" w:rsidP="00350058">
            <w:pPr>
              <w:rPr>
                <w:b/>
                <w:bCs/>
                <w:i w:val="0"/>
                <w:sz w:val="20"/>
              </w:rPr>
            </w:pPr>
          </w:p>
        </w:tc>
        <w:tc>
          <w:tcPr>
            <w:tcW w:w="1468" w:type="dxa"/>
            <w:tcBorders>
              <w:top w:val="nil"/>
              <w:left w:val="nil"/>
              <w:bottom w:val="single" w:sz="4" w:space="0" w:color="auto"/>
              <w:right w:val="single" w:sz="4" w:space="0" w:color="auto"/>
            </w:tcBorders>
            <w:vAlign w:val="center"/>
            <w:hideMark/>
          </w:tcPr>
          <w:p w14:paraId="42A9A45A" w14:textId="77777777" w:rsidR="00350058" w:rsidRPr="00350058" w:rsidRDefault="00350058" w:rsidP="00350058">
            <w:pPr>
              <w:jc w:val="center"/>
              <w:rPr>
                <w:i w:val="0"/>
                <w:sz w:val="20"/>
              </w:rPr>
            </w:pPr>
            <w:r w:rsidRPr="00350058">
              <w:rPr>
                <w:i w:val="0"/>
                <w:sz w:val="20"/>
              </w:rPr>
              <w:t xml:space="preserve">Zavarovanje potresa </w:t>
            </w:r>
          </w:p>
        </w:tc>
        <w:tc>
          <w:tcPr>
            <w:tcW w:w="7092" w:type="dxa"/>
            <w:gridSpan w:val="2"/>
            <w:vMerge/>
            <w:tcBorders>
              <w:top w:val="nil"/>
              <w:left w:val="nil"/>
              <w:bottom w:val="single" w:sz="4" w:space="0" w:color="auto"/>
              <w:right w:val="single" w:sz="4" w:space="0" w:color="auto"/>
            </w:tcBorders>
            <w:vAlign w:val="center"/>
            <w:hideMark/>
          </w:tcPr>
          <w:p w14:paraId="0112F2C8" w14:textId="77777777" w:rsidR="00350058" w:rsidRPr="00350058" w:rsidRDefault="00350058" w:rsidP="00350058">
            <w:pPr>
              <w:rPr>
                <w:i w:val="0"/>
                <w:sz w:val="20"/>
              </w:rPr>
            </w:pPr>
          </w:p>
        </w:tc>
        <w:tc>
          <w:tcPr>
            <w:tcW w:w="1871" w:type="dxa"/>
            <w:tcBorders>
              <w:top w:val="nil"/>
              <w:left w:val="nil"/>
              <w:bottom w:val="single" w:sz="4" w:space="0" w:color="auto"/>
              <w:right w:val="single" w:sz="8" w:space="0" w:color="auto"/>
            </w:tcBorders>
            <w:vAlign w:val="center"/>
            <w:hideMark/>
          </w:tcPr>
          <w:p w14:paraId="4EF88D37" w14:textId="77777777" w:rsidR="00350058" w:rsidRPr="00350058" w:rsidRDefault="00350058" w:rsidP="00350058">
            <w:pPr>
              <w:jc w:val="center"/>
              <w:rPr>
                <w:i w:val="0"/>
                <w:sz w:val="18"/>
                <w:szCs w:val="18"/>
              </w:rPr>
            </w:pPr>
            <w:r w:rsidRPr="00350058">
              <w:rPr>
                <w:i w:val="0"/>
                <w:sz w:val="18"/>
                <w:szCs w:val="18"/>
              </w:rPr>
              <w:t xml:space="preserve">Največ 5% </w:t>
            </w:r>
          </w:p>
          <w:p w14:paraId="304E576A" w14:textId="77777777" w:rsidR="00350058" w:rsidRPr="00350058" w:rsidRDefault="00350058" w:rsidP="00350058">
            <w:pPr>
              <w:jc w:val="center"/>
              <w:rPr>
                <w:i w:val="0"/>
                <w:sz w:val="20"/>
              </w:rPr>
            </w:pPr>
            <w:r w:rsidRPr="00350058">
              <w:rPr>
                <w:i w:val="0"/>
                <w:sz w:val="18"/>
                <w:szCs w:val="18"/>
              </w:rPr>
              <w:t>odbitna franšiza</w:t>
            </w:r>
          </w:p>
        </w:tc>
      </w:tr>
      <w:tr w:rsidR="00350058" w:rsidRPr="00350058" w14:paraId="26CC2004" w14:textId="77777777" w:rsidTr="003D4048">
        <w:trPr>
          <w:trHeight w:val="160"/>
        </w:trPr>
        <w:tc>
          <w:tcPr>
            <w:tcW w:w="851" w:type="dxa"/>
            <w:tcBorders>
              <w:top w:val="nil"/>
              <w:left w:val="single" w:sz="8" w:space="0" w:color="auto"/>
              <w:bottom w:val="single" w:sz="4" w:space="0" w:color="auto"/>
              <w:right w:val="nil"/>
            </w:tcBorders>
            <w:vAlign w:val="center"/>
            <w:hideMark/>
          </w:tcPr>
          <w:p w14:paraId="65973E59" w14:textId="77777777" w:rsidR="00350058" w:rsidRPr="00350058" w:rsidRDefault="00350058" w:rsidP="00350058">
            <w:pPr>
              <w:jc w:val="center"/>
              <w:rPr>
                <w:i w:val="0"/>
                <w:sz w:val="20"/>
              </w:rPr>
            </w:pPr>
            <w:r w:rsidRPr="00350058">
              <w:rPr>
                <w:i w:val="0"/>
                <w:sz w:val="20"/>
              </w:rPr>
              <w:t>3.</w:t>
            </w:r>
          </w:p>
        </w:tc>
        <w:tc>
          <w:tcPr>
            <w:tcW w:w="2693" w:type="dxa"/>
            <w:gridSpan w:val="2"/>
            <w:tcBorders>
              <w:top w:val="nil"/>
              <w:left w:val="single" w:sz="4" w:space="0" w:color="auto"/>
              <w:bottom w:val="single" w:sz="4" w:space="0" w:color="auto"/>
              <w:right w:val="single" w:sz="4" w:space="0" w:color="auto"/>
            </w:tcBorders>
            <w:vAlign w:val="center"/>
            <w:hideMark/>
          </w:tcPr>
          <w:p w14:paraId="763FBAD0" w14:textId="77777777" w:rsidR="00350058" w:rsidRPr="00350058" w:rsidRDefault="00350058" w:rsidP="00350058">
            <w:pPr>
              <w:rPr>
                <w:i w:val="0"/>
                <w:sz w:val="20"/>
              </w:rPr>
            </w:pPr>
            <w:r w:rsidRPr="00350058">
              <w:rPr>
                <w:i w:val="0"/>
                <w:sz w:val="20"/>
              </w:rPr>
              <w:t>Odgovornosti izvajalca del, odgovornost vsakokratnega podizvajalca ter oseb, ki izvajajo dela pri njem (vključno z delodajalčevo odgovornostjo)</w:t>
            </w:r>
          </w:p>
        </w:tc>
        <w:tc>
          <w:tcPr>
            <w:tcW w:w="1468" w:type="dxa"/>
            <w:tcBorders>
              <w:top w:val="nil"/>
              <w:left w:val="nil"/>
              <w:bottom w:val="single" w:sz="4" w:space="0" w:color="auto"/>
              <w:right w:val="single" w:sz="4" w:space="0" w:color="auto"/>
            </w:tcBorders>
            <w:vAlign w:val="center"/>
            <w:hideMark/>
          </w:tcPr>
          <w:p w14:paraId="05EEBFA4" w14:textId="77777777" w:rsidR="00350058" w:rsidRPr="00350058" w:rsidRDefault="00350058" w:rsidP="00350058">
            <w:pPr>
              <w:jc w:val="center"/>
              <w:rPr>
                <w:i w:val="0"/>
                <w:sz w:val="18"/>
                <w:szCs w:val="18"/>
              </w:rPr>
            </w:pPr>
            <w:r w:rsidRPr="00350058">
              <w:rPr>
                <w:i w:val="0"/>
                <w:sz w:val="18"/>
                <w:szCs w:val="18"/>
              </w:rPr>
              <w:t>Odgovornost z enotno zavarovalno vsoto za poškodovanje, obolenje in smrt oseb (oseb) ter poškodba, uničenje, okvara in izginitev stvari (škoda na tujih stvareh)</w:t>
            </w:r>
          </w:p>
        </w:tc>
        <w:tc>
          <w:tcPr>
            <w:tcW w:w="1105" w:type="dxa"/>
            <w:vMerge w:val="restart"/>
            <w:tcBorders>
              <w:top w:val="nil"/>
              <w:left w:val="single" w:sz="4" w:space="0" w:color="auto"/>
              <w:bottom w:val="single" w:sz="8" w:space="0" w:color="000000"/>
              <w:right w:val="single" w:sz="4" w:space="0" w:color="auto"/>
            </w:tcBorders>
            <w:vAlign w:val="center"/>
            <w:hideMark/>
          </w:tcPr>
          <w:p w14:paraId="333AB6A5" w14:textId="77777777" w:rsidR="00350058" w:rsidRPr="00350058" w:rsidRDefault="00350058" w:rsidP="00350058">
            <w:pPr>
              <w:rPr>
                <w:i w:val="0"/>
                <w:szCs w:val="24"/>
              </w:rPr>
            </w:pPr>
            <w:r w:rsidRPr="00350058">
              <w:rPr>
                <w:i w:val="0"/>
                <w:sz w:val="20"/>
              </w:rPr>
              <w:t>Na I. riziko</w:t>
            </w:r>
          </w:p>
        </w:tc>
        <w:tc>
          <w:tcPr>
            <w:tcW w:w="1368" w:type="dxa"/>
            <w:tcBorders>
              <w:top w:val="nil"/>
              <w:left w:val="nil"/>
              <w:bottom w:val="single" w:sz="4" w:space="0" w:color="auto"/>
              <w:right w:val="single" w:sz="4" w:space="0" w:color="auto"/>
            </w:tcBorders>
            <w:noWrap/>
            <w:vAlign w:val="center"/>
            <w:hideMark/>
          </w:tcPr>
          <w:p w14:paraId="6E7D9707" w14:textId="77777777" w:rsidR="00350058" w:rsidRPr="00350058" w:rsidRDefault="00BF3AD6" w:rsidP="00350058">
            <w:pPr>
              <w:rPr>
                <w:b/>
                <w:bCs/>
                <w:i w:val="0"/>
                <w:sz w:val="22"/>
                <w:szCs w:val="24"/>
              </w:rPr>
            </w:pPr>
            <w:r>
              <w:rPr>
                <w:b/>
                <w:bCs/>
                <w:i w:val="0"/>
                <w:sz w:val="22"/>
                <w:szCs w:val="24"/>
              </w:rPr>
              <w:t>1</w:t>
            </w:r>
            <w:r w:rsidR="00350058" w:rsidRPr="00350058">
              <w:rPr>
                <w:b/>
                <w:bCs/>
                <w:i w:val="0"/>
                <w:sz w:val="22"/>
                <w:szCs w:val="24"/>
              </w:rPr>
              <w:t>00.000,00</w:t>
            </w:r>
          </w:p>
        </w:tc>
        <w:tc>
          <w:tcPr>
            <w:tcW w:w="1871" w:type="dxa"/>
            <w:tcBorders>
              <w:top w:val="nil"/>
              <w:left w:val="nil"/>
              <w:bottom w:val="single" w:sz="4" w:space="0" w:color="auto"/>
              <w:right w:val="single" w:sz="8" w:space="0" w:color="auto"/>
            </w:tcBorders>
            <w:vAlign w:val="center"/>
            <w:hideMark/>
          </w:tcPr>
          <w:p w14:paraId="6317E57F" w14:textId="77777777" w:rsidR="00350058" w:rsidRPr="00350058" w:rsidRDefault="00350058" w:rsidP="00350058">
            <w:pPr>
              <w:jc w:val="center"/>
              <w:rPr>
                <w:i w:val="0"/>
                <w:sz w:val="18"/>
                <w:szCs w:val="18"/>
              </w:rPr>
            </w:pPr>
            <w:r w:rsidRPr="00350058">
              <w:rPr>
                <w:i w:val="0"/>
                <w:sz w:val="18"/>
                <w:szCs w:val="18"/>
              </w:rPr>
              <w:t>Odbitna franšiza največ 10.000 EUR</w:t>
            </w:r>
          </w:p>
        </w:tc>
      </w:tr>
      <w:tr w:rsidR="00350058" w:rsidRPr="00350058" w14:paraId="417AEEC0" w14:textId="77777777" w:rsidTr="003D4048">
        <w:trPr>
          <w:trHeight w:val="145"/>
        </w:trPr>
        <w:tc>
          <w:tcPr>
            <w:tcW w:w="851" w:type="dxa"/>
            <w:tcBorders>
              <w:top w:val="nil"/>
              <w:left w:val="single" w:sz="8" w:space="0" w:color="auto"/>
              <w:bottom w:val="single" w:sz="8" w:space="0" w:color="auto"/>
              <w:right w:val="nil"/>
            </w:tcBorders>
            <w:vAlign w:val="center"/>
            <w:hideMark/>
          </w:tcPr>
          <w:p w14:paraId="7FF4FBFC" w14:textId="77777777" w:rsidR="00350058" w:rsidRPr="00350058" w:rsidRDefault="00350058" w:rsidP="00350058">
            <w:pPr>
              <w:jc w:val="center"/>
              <w:rPr>
                <w:i w:val="0"/>
                <w:sz w:val="20"/>
              </w:rPr>
            </w:pPr>
            <w:r w:rsidRPr="00350058">
              <w:rPr>
                <w:i w:val="0"/>
                <w:sz w:val="20"/>
              </w:rPr>
              <w:t>4.</w:t>
            </w:r>
          </w:p>
        </w:tc>
        <w:tc>
          <w:tcPr>
            <w:tcW w:w="2693" w:type="dxa"/>
            <w:gridSpan w:val="2"/>
            <w:tcBorders>
              <w:top w:val="nil"/>
              <w:left w:val="single" w:sz="4" w:space="0" w:color="auto"/>
              <w:bottom w:val="single" w:sz="8" w:space="0" w:color="auto"/>
              <w:right w:val="single" w:sz="4" w:space="0" w:color="auto"/>
            </w:tcBorders>
            <w:vAlign w:val="center"/>
            <w:hideMark/>
          </w:tcPr>
          <w:p w14:paraId="7473FE23" w14:textId="77777777" w:rsidR="00350058" w:rsidRPr="00350058" w:rsidRDefault="00350058" w:rsidP="00350058">
            <w:pPr>
              <w:rPr>
                <w:i w:val="0"/>
                <w:sz w:val="20"/>
              </w:rPr>
            </w:pPr>
            <w:r w:rsidRPr="00350058">
              <w:rPr>
                <w:i w:val="0"/>
                <w:sz w:val="20"/>
              </w:rPr>
              <w:t xml:space="preserve">Razširitev nevarnosti Odgovornosti izvajalca del v času garancijske dobe </w:t>
            </w:r>
          </w:p>
          <w:p w14:paraId="20E96DD7" w14:textId="77777777" w:rsidR="00350058" w:rsidRPr="00350058" w:rsidRDefault="00350058" w:rsidP="00350058">
            <w:pPr>
              <w:rPr>
                <w:i w:val="0"/>
                <w:sz w:val="20"/>
              </w:rPr>
            </w:pPr>
            <w:r w:rsidRPr="00350058">
              <w:rPr>
                <w:i w:val="0"/>
                <w:sz w:val="20"/>
              </w:rPr>
              <w:t>(vključno podizvajalci)</w:t>
            </w:r>
          </w:p>
        </w:tc>
        <w:tc>
          <w:tcPr>
            <w:tcW w:w="1468" w:type="dxa"/>
            <w:tcBorders>
              <w:top w:val="nil"/>
              <w:left w:val="nil"/>
              <w:bottom w:val="single" w:sz="8" w:space="0" w:color="auto"/>
              <w:right w:val="single" w:sz="4" w:space="0" w:color="auto"/>
            </w:tcBorders>
            <w:vAlign w:val="center"/>
            <w:hideMark/>
          </w:tcPr>
          <w:p w14:paraId="3627A4F3" w14:textId="77777777" w:rsidR="00350058" w:rsidRPr="00350058" w:rsidRDefault="00350058" w:rsidP="00350058">
            <w:pPr>
              <w:jc w:val="center"/>
              <w:rPr>
                <w:i w:val="0"/>
                <w:sz w:val="20"/>
              </w:rPr>
            </w:pPr>
            <w:r w:rsidRPr="00350058">
              <w:rPr>
                <w:i w:val="0"/>
                <w:sz w:val="20"/>
              </w:rPr>
              <w:t>Odgovornost v času garancije (2 leti) z enotno zavarovalno vsoto za osebe in škodo na tujih stvareh</w:t>
            </w:r>
          </w:p>
        </w:tc>
        <w:tc>
          <w:tcPr>
            <w:tcW w:w="3843" w:type="dxa"/>
            <w:vMerge/>
            <w:tcBorders>
              <w:top w:val="nil"/>
              <w:left w:val="nil"/>
              <w:bottom w:val="single" w:sz="8" w:space="0" w:color="auto"/>
              <w:right w:val="single" w:sz="4" w:space="0" w:color="auto"/>
            </w:tcBorders>
            <w:vAlign w:val="center"/>
            <w:hideMark/>
          </w:tcPr>
          <w:p w14:paraId="29EFE1EF" w14:textId="77777777" w:rsidR="00350058" w:rsidRPr="00350058" w:rsidRDefault="00350058" w:rsidP="00350058">
            <w:pPr>
              <w:rPr>
                <w:i w:val="0"/>
                <w:szCs w:val="24"/>
              </w:rPr>
            </w:pPr>
          </w:p>
        </w:tc>
        <w:tc>
          <w:tcPr>
            <w:tcW w:w="1368" w:type="dxa"/>
            <w:tcBorders>
              <w:top w:val="nil"/>
              <w:left w:val="nil"/>
              <w:bottom w:val="single" w:sz="8" w:space="0" w:color="auto"/>
              <w:right w:val="single" w:sz="4" w:space="0" w:color="auto"/>
            </w:tcBorders>
            <w:noWrap/>
            <w:vAlign w:val="center"/>
            <w:hideMark/>
          </w:tcPr>
          <w:p w14:paraId="72BB57A0" w14:textId="77777777" w:rsidR="00350058" w:rsidRPr="00350058" w:rsidRDefault="00BF3AD6" w:rsidP="00350058">
            <w:pPr>
              <w:ind w:firstLineChars="100" w:firstLine="220"/>
              <w:jc w:val="right"/>
              <w:rPr>
                <w:b/>
                <w:bCs/>
                <w:i w:val="0"/>
                <w:sz w:val="22"/>
                <w:szCs w:val="24"/>
              </w:rPr>
            </w:pPr>
            <w:r>
              <w:rPr>
                <w:b/>
                <w:bCs/>
                <w:i w:val="0"/>
                <w:sz w:val="22"/>
                <w:szCs w:val="24"/>
              </w:rPr>
              <w:t>5</w:t>
            </w:r>
            <w:r w:rsidR="00350058" w:rsidRPr="00350058">
              <w:rPr>
                <w:b/>
                <w:bCs/>
                <w:i w:val="0"/>
                <w:sz w:val="22"/>
                <w:szCs w:val="24"/>
              </w:rPr>
              <w:t>0.000,00</w:t>
            </w:r>
          </w:p>
        </w:tc>
        <w:tc>
          <w:tcPr>
            <w:tcW w:w="1871" w:type="dxa"/>
            <w:tcBorders>
              <w:top w:val="nil"/>
              <w:left w:val="nil"/>
              <w:bottom w:val="single" w:sz="8" w:space="0" w:color="auto"/>
              <w:right w:val="single" w:sz="8" w:space="0" w:color="auto"/>
            </w:tcBorders>
            <w:vAlign w:val="center"/>
            <w:hideMark/>
          </w:tcPr>
          <w:p w14:paraId="181D921C" w14:textId="77777777" w:rsidR="00350058" w:rsidRPr="00350058" w:rsidRDefault="00350058" w:rsidP="00350058">
            <w:pPr>
              <w:jc w:val="center"/>
              <w:rPr>
                <w:i w:val="0"/>
                <w:sz w:val="18"/>
                <w:szCs w:val="18"/>
              </w:rPr>
            </w:pPr>
            <w:r w:rsidRPr="00350058">
              <w:rPr>
                <w:i w:val="0"/>
                <w:sz w:val="18"/>
                <w:szCs w:val="18"/>
              </w:rPr>
              <w:t>Odbitna franšiza največ 10.000 EUR</w:t>
            </w:r>
          </w:p>
        </w:tc>
      </w:tr>
      <w:tr w:rsidR="00350058" w:rsidRPr="00350058" w14:paraId="07B1FBDA" w14:textId="77777777" w:rsidTr="003D4048">
        <w:trPr>
          <w:trHeight w:val="73"/>
        </w:trPr>
        <w:tc>
          <w:tcPr>
            <w:tcW w:w="9356" w:type="dxa"/>
            <w:gridSpan w:val="7"/>
            <w:tcBorders>
              <w:top w:val="nil"/>
              <w:left w:val="nil"/>
              <w:bottom w:val="single" w:sz="8" w:space="0" w:color="auto"/>
              <w:right w:val="nil"/>
            </w:tcBorders>
            <w:noWrap/>
            <w:vAlign w:val="bottom"/>
          </w:tcPr>
          <w:p w14:paraId="24260688" w14:textId="77777777" w:rsidR="00350058" w:rsidRPr="00350058" w:rsidRDefault="00350058" w:rsidP="00350058">
            <w:r w:rsidRPr="00350058">
              <w:br w:type="page"/>
            </w:r>
          </w:p>
          <w:p w14:paraId="202BF0FC" w14:textId="0125C7ED" w:rsidR="0067388E" w:rsidRPr="00350058" w:rsidRDefault="0067388E" w:rsidP="00350058"/>
          <w:p w14:paraId="1CEAC640" w14:textId="77777777" w:rsidR="00350058" w:rsidRPr="00350058" w:rsidRDefault="00350058" w:rsidP="00350058">
            <w:pPr>
              <w:rPr>
                <w:b/>
                <w:bCs/>
              </w:rPr>
            </w:pPr>
            <w:r w:rsidRPr="00350058">
              <w:rPr>
                <w:b/>
                <w:bCs/>
              </w:rPr>
              <w:lastRenderedPageBreak/>
              <w:t>RAZŠIRITVE ZAVAROVALNEGA KRITJA IN DODATNE NEVARNOSTI</w:t>
            </w:r>
          </w:p>
          <w:p w14:paraId="75C45306" w14:textId="77777777" w:rsidR="00350058" w:rsidRPr="00350058" w:rsidRDefault="00350058" w:rsidP="00350058">
            <w:pPr>
              <w:rPr>
                <w:b/>
                <w:bCs/>
                <w:szCs w:val="24"/>
              </w:rPr>
            </w:pPr>
            <w:r w:rsidRPr="00350058">
              <w:rPr>
                <w:b/>
                <w:bCs/>
                <w:szCs w:val="24"/>
              </w:rPr>
              <w:t> </w:t>
            </w:r>
          </w:p>
        </w:tc>
      </w:tr>
      <w:tr w:rsidR="00350058" w:rsidRPr="00350058" w14:paraId="58B4FF78" w14:textId="77777777" w:rsidTr="003D4048">
        <w:trPr>
          <w:trHeight w:val="118"/>
        </w:trPr>
        <w:tc>
          <w:tcPr>
            <w:tcW w:w="851" w:type="dxa"/>
            <w:tcBorders>
              <w:top w:val="nil"/>
              <w:left w:val="single" w:sz="8" w:space="0" w:color="auto"/>
              <w:bottom w:val="single" w:sz="8" w:space="0" w:color="auto"/>
              <w:right w:val="single" w:sz="4" w:space="0" w:color="auto"/>
            </w:tcBorders>
            <w:vAlign w:val="center"/>
            <w:hideMark/>
          </w:tcPr>
          <w:p w14:paraId="5217989C" w14:textId="77777777" w:rsidR="00350058" w:rsidRPr="00350058" w:rsidRDefault="00350058" w:rsidP="00350058">
            <w:pPr>
              <w:jc w:val="center"/>
              <w:rPr>
                <w:b/>
                <w:bCs/>
                <w:sz w:val="20"/>
              </w:rPr>
            </w:pPr>
            <w:r w:rsidRPr="00350058">
              <w:rPr>
                <w:b/>
                <w:bCs/>
                <w:sz w:val="20"/>
              </w:rPr>
              <w:lastRenderedPageBreak/>
              <w:t>Zap. št.</w:t>
            </w:r>
          </w:p>
        </w:tc>
        <w:tc>
          <w:tcPr>
            <w:tcW w:w="4161" w:type="dxa"/>
            <w:gridSpan w:val="3"/>
            <w:tcBorders>
              <w:top w:val="single" w:sz="8" w:space="0" w:color="auto"/>
              <w:left w:val="nil"/>
              <w:bottom w:val="single" w:sz="8" w:space="0" w:color="auto"/>
              <w:right w:val="single" w:sz="4" w:space="0" w:color="000000"/>
            </w:tcBorders>
            <w:vAlign w:val="center"/>
            <w:hideMark/>
          </w:tcPr>
          <w:p w14:paraId="6E467E46" w14:textId="77777777" w:rsidR="00350058" w:rsidRPr="00350058" w:rsidRDefault="00350058" w:rsidP="00350058">
            <w:pPr>
              <w:jc w:val="center"/>
              <w:rPr>
                <w:b/>
                <w:bCs/>
              </w:rPr>
            </w:pPr>
            <w:r w:rsidRPr="00350058">
              <w:rPr>
                <w:b/>
                <w:bCs/>
              </w:rPr>
              <w:t>Predmet zavarovanja / zavarovane nevarnosti</w:t>
            </w:r>
          </w:p>
        </w:tc>
        <w:tc>
          <w:tcPr>
            <w:tcW w:w="1093" w:type="dxa"/>
            <w:tcBorders>
              <w:top w:val="nil"/>
              <w:left w:val="nil"/>
              <w:bottom w:val="single" w:sz="8" w:space="0" w:color="auto"/>
              <w:right w:val="single" w:sz="4" w:space="0" w:color="auto"/>
            </w:tcBorders>
            <w:vAlign w:val="center"/>
            <w:hideMark/>
          </w:tcPr>
          <w:p w14:paraId="216728F6" w14:textId="77777777" w:rsidR="00350058" w:rsidRPr="00350058" w:rsidRDefault="00350058" w:rsidP="00350058">
            <w:pPr>
              <w:jc w:val="center"/>
              <w:rPr>
                <w:b/>
                <w:bCs/>
                <w:sz w:val="18"/>
                <w:szCs w:val="18"/>
              </w:rPr>
            </w:pPr>
            <w:r w:rsidRPr="00350058">
              <w:rPr>
                <w:b/>
                <w:bCs/>
                <w:sz w:val="18"/>
                <w:szCs w:val="18"/>
              </w:rPr>
              <w:t>Način zavarovanja</w:t>
            </w:r>
          </w:p>
        </w:tc>
        <w:tc>
          <w:tcPr>
            <w:tcW w:w="1370" w:type="dxa"/>
            <w:tcBorders>
              <w:top w:val="nil"/>
              <w:left w:val="nil"/>
              <w:bottom w:val="single" w:sz="8" w:space="0" w:color="auto"/>
              <w:right w:val="single" w:sz="4" w:space="0" w:color="auto"/>
            </w:tcBorders>
            <w:vAlign w:val="center"/>
            <w:hideMark/>
          </w:tcPr>
          <w:p w14:paraId="0D9B1DA4" w14:textId="77777777" w:rsidR="00350058" w:rsidRPr="00350058" w:rsidRDefault="00350058" w:rsidP="00350058">
            <w:pPr>
              <w:jc w:val="center"/>
              <w:rPr>
                <w:b/>
                <w:bCs/>
                <w:sz w:val="18"/>
                <w:szCs w:val="18"/>
              </w:rPr>
            </w:pPr>
            <w:r w:rsidRPr="00350058">
              <w:rPr>
                <w:b/>
                <w:bCs/>
                <w:sz w:val="18"/>
                <w:szCs w:val="18"/>
              </w:rPr>
              <w:t>Zavarovalna vsota (v EUR)</w:t>
            </w:r>
          </w:p>
        </w:tc>
        <w:tc>
          <w:tcPr>
            <w:tcW w:w="1881" w:type="dxa"/>
            <w:tcBorders>
              <w:top w:val="nil"/>
              <w:left w:val="nil"/>
              <w:bottom w:val="single" w:sz="8" w:space="0" w:color="auto"/>
              <w:right w:val="single" w:sz="8" w:space="0" w:color="auto"/>
            </w:tcBorders>
            <w:vAlign w:val="center"/>
            <w:hideMark/>
          </w:tcPr>
          <w:p w14:paraId="12CCDFDE" w14:textId="77777777" w:rsidR="00350058" w:rsidRPr="00350058" w:rsidRDefault="00350058" w:rsidP="00350058">
            <w:pPr>
              <w:jc w:val="center"/>
              <w:rPr>
                <w:b/>
                <w:bCs/>
              </w:rPr>
            </w:pPr>
            <w:r w:rsidRPr="00350058">
              <w:rPr>
                <w:b/>
                <w:bCs/>
              </w:rPr>
              <w:t>Opomba</w:t>
            </w:r>
          </w:p>
        </w:tc>
      </w:tr>
      <w:tr w:rsidR="00350058" w:rsidRPr="00350058" w14:paraId="3BDD1754" w14:textId="77777777" w:rsidTr="003D4048">
        <w:trPr>
          <w:trHeight w:val="114"/>
        </w:trPr>
        <w:tc>
          <w:tcPr>
            <w:tcW w:w="851" w:type="dxa"/>
            <w:tcBorders>
              <w:top w:val="nil"/>
              <w:left w:val="single" w:sz="8" w:space="0" w:color="auto"/>
              <w:bottom w:val="single" w:sz="4" w:space="0" w:color="auto"/>
              <w:right w:val="single" w:sz="4" w:space="0" w:color="auto"/>
            </w:tcBorders>
            <w:vAlign w:val="center"/>
            <w:hideMark/>
          </w:tcPr>
          <w:p w14:paraId="32B984CC" w14:textId="77777777" w:rsidR="00350058" w:rsidRPr="00350058" w:rsidRDefault="00350058" w:rsidP="00350058">
            <w:pPr>
              <w:jc w:val="center"/>
              <w:rPr>
                <w:sz w:val="20"/>
              </w:rPr>
            </w:pPr>
            <w:r w:rsidRPr="00350058">
              <w:rPr>
                <w:sz w:val="20"/>
              </w:rPr>
              <w:t>5.</w:t>
            </w:r>
          </w:p>
        </w:tc>
        <w:tc>
          <w:tcPr>
            <w:tcW w:w="4161" w:type="dxa"/>
            <w:gridSpan w:val="3"/>
            <w:tcBorders>
              <w:top w:val="single" w:sz="4" w:space="0" w:color="auto"/>
              <w:left w:val="nil"/>
              <w:bottom w:val="single" w:sz="4" w:space="0" w:color="auto"/>
              <w:right w:val="single" w:sz="4" w:space="0" w:color="000000"/>
            </w:tcBorders>
            <w:vAlign w:val="center"/>
            <w:hideMark/>
          </w:tcPr>
          <w:p w14:paraId="122856A9" w14:textId="77777777" w:rsidR="00350058" w:rsidRPr="00350058" w:rsidRDefault="00350058" w:rsidP="00350058">
            <w:pPr>
              <w:rPr>
                <w:sz w:val="20"/>
              </w:rPr>
            </w:pPr>
            <w:r w:rsidRPr="00350058">
              <w:rPr>
                <w:sz w:val="20"/>
              </w:rPr>
              <w:t>Obstoječe premoženje in sosednji objekti ali stvari v bližini objekta v gradnji/montaži oziroma so od njega in delovišča oddaljeni 10m ali manj</w:t>
            </w:r>
          </w:p>
        </w:tc>
        <w:tc>
          <w:tcPr>
            <w:tcW w:w="1093" w:type="dxa"/>
            <w:tcBorders>
              <w:top w:val="nil"/>
              <w:left w:val="single" w:sz="4" w:space="0" w:color="auto"/>
              <w:bottom w:val="single" w:sz="8" w:space="0" w:color="000000"/>
              <w:right w:val="single" w:sz="4" w:space="0" w:color="auto"/>
            </w:tcBorders>
            <w:vAlign w:val="center"/>
            <w:hideMark/>
          </w:tcPr>
          <w:p w14:paraId="30914EFD" w14:textId="77777777" w:rsidR="00350058" w:rsidRPr="00350058" w:rsidRDefault="00350058" w:rsidP="00350058">
            <w:pPr>
              <w:jc w:val="center"/>
              <w:rPr>
                <w:sz w:val="20"/>
              </w:rPr>
            </w:pPr>
            <w:r w:rsidRPr="00350058">
              <w:rPr>
                <w:sz w:val="20"/>
              </w:rPr>
              <w:t>Na I. riziko</w:t>
            </w:r>
          </w:p>
        </w:tc>
        <w:tc>
          <w:tcPr>
            <w:tcW w:w="1370" w:type="dxa"/>
            <w:tcBorders>
              <w:top w:val="single" w:sz="4" w:space="0" w:color="auto"/>
              <w:left w:val="nil"/>
              <w:bottom w:val="single" w:sz="4" w:space="0" w:color="auto"/>
              <w:right w:val="single" w:sz="4" w:space="0" w:color="auto"/>
            </w:tcBorders>
            <w:vAlign w:val="center"/>
            <w:hideMark/>
          </w:tcPr>
          <w:p w14:paraId="518FFF39" w14:textId="77777777" w:rsidR="00350058" w:rsidRPr="00350058" w:rsidRDefault="00BF3AD6" w:rsidP="00350058">
            <w:pPr>
              <w:ind w:firstLineChars="100" w:firstLine="220"/>
              <w:jc w:val="right"/>
              <w:rPr>
                <w:b/>
                <w:bCs/>
                <w:szCs w:val="24"/>
              </w:rPr>
            </w:pPr>
            <w:r>
              <w:rPr>
                <w:b/>
                <w:bCs/>
                <w:sz w:val="22"/>
                <w:szCs w:val="24"/>
              </w:rPr>
              <w:t>5</w:t>
            </w:r>
            <w:r w:rsidR="00350058" w:rsidRPr="00350058">
              <w:rPr>
                <w:b/>
                <w:bCs/>
                <w:sz w:val="22"/>
                <w:szCs w:val="24"/>
              </w:rPr>
              <w:t>0.000,00</w:t>
            </w:r>
          </w:p>
        </w:tc>
        <w:tc>
          <w:tcPr>
            <w:tcW w:w="1881" w:type="dxa"/>
            <w:tcBorders>
              <w:top w:val="nil"/>
              <w:left w:val="nil"/>
              <w:bottom w:val="single" w:sz="4" w:space="0" w:color="auto"/>
              <w:right w:val="single" w:sz="8" w:space="0" w:color="auto"/>
            </w:tcBorders>
            <w:vAlign w:val="center"/>
            <w:hideMark/>
          </w:tcPr>
          <w:p w14:paraId="1C3F1A35" w14:textId="77777777" w:rsidR="00350058" w:rsidRPr="00350058" w:rsidRDefault="00350058" w:rsidP="00350058">
            <w:pPr>
              <w:jc w:val="center"/>
              <w:rPr>
                <w:sz w:val="18"/>
                <w:szCs w:val="18"/>
              </w:rPr>
            </w:pPr>
            <w:r w:rsidRPr="00350058">
              <w:rPr>
                <w:sz w:val="18"/>
                <w:szCs w:val="18"/>
              </w:rPr>
              <w:t>Odbitna franšiza največ 10.000 EUR</w:t>
            </w:r>
          </w:p>
        </w:tc>
      </w:tr>
      <w:tr w:rsidR="00350058" w:rsidRPr="00350058" w14:paraId="26142722" w14:textId="77777777" w:rsidTr="003D4048">
        <w:trPr>
          <w:trHeight w:val="22"/>
        </w:trPr>
        <w:tc>
          <w:tcPr>
            <w:tcW w:w="851" w:type="dxa"/>
            <w:vAlign w:val="center"/>
            <w:hideMark/>
          </w:tcPr>
          <w:p w14:paraId="2BD4D493" w14:textId="77777777" w:rsidR="00350058" w:rsidRPr="00350058" w:rsidRDefault="00350058" w:rsidP="00350058">
            <w:pPr>
              <w:rPr>
                <w:sz w:val="18"/>
                <w:szCs w:val="18"/>
              </w:rPr>
            </w:pPr>
          </w:p>
        </w:tc>
        <w:tc>
          <w:tcPr>
            <w:tcW w:w="1373" w:type="dxa"/>
            <w:vAlign w:val="center"/>
            <w:hideMark/>
          </w:tcPr>
          <w:p w14:paraId="1EEBC3D3" w14:textId="77777777" w:rsidR="00350058" w:rsidRPr="00350058" w:rsidRDefault="00350058" w:rsidP="00350058">
            <w:pPr>
              <w:rPr>
                <w:i w:val="0"/>
                <w:sz w:val="20"/>
              </w:rPr>
            </w:pPr>
          </w:p>
        </w:tc>
        <w:tc>
          <w:tcPr>
            <w:tcW w:w="2788" w:type="dxa"/>
            <w:gridSpan w:val="2"/>
            <w:vAlign w:val="center"/>
            <w:hideMark/>
          </w:tcPr>
          <w:p w14:paraId="55C446E0" w14:textId="77777777" w:rsidR="00350058" w:rsidRPr="00350058" w:rsidRDefault="00350058" w:rsidP="00350058">
            <w:pPr>
              <w:rPr>
                <w:i w:val="0"/>
                <w:sz w:val="20"/>
              </w:rPr>
            </w:pPr>
          </w:p>
        </w:tc>
        <w:tc>
          <w:tcPr>
            <w:tcW w:w="1093" w:type="dxa"/>
            <w:vAlign w:val="center"/>
            <w:hideMark/>
          </w:tcPr>
          <w:p w14:paraId="65DFD551" w14:textId="77777777" w:rsidR="00350058" w:rsidRPr="00350058" w:rsidRDefault="00350058" w:rsidP="00350058">
            <w:pPr>
              <w:rPr>
                <w:i w:val="0"/>
                <w:sz w:val="20"/>
              </w:rPr>
            </w:pPr>
          </w:p>
        </w:tc>
        <w:tc>
          <w:tcPr>
            <w:tcW w:w="1370" w:type="dxa"/>
            <w:vAlign w:val="center"/>
            <w:hideMark/>
          </w:tcPr>
          <w:p w14:paraId="57076B60" w14:textId="77777777" w:rsidR="00350058" w:rsidRPr="00350058" w:rsidRDefault="00350058" w:rsidP="00350058">
            <w:pPr>
              <w:rPr>
                <w:i w:val="0"/>
                <w:sz w:val="20"/>
              </w:rPr>
            </w:pPr>
          </w:p>
        </w:tc>
        <w:tc>
          <w:tcPr>
            <w:tcW w:w="1881" w:type="dxa"/>
            <w:vAlign w:val="center"/>
            <w:hideMark/>
          </w:tcPr>
          <w:p w14:paraId="52AF31BE" w14:textId="77777777" w:rsidR="00350058" w:rsidRPr="00350058" w:rsidRDefault="00350058" w:rsidP="00350058">
            <w:pPr>
              <w:rPr>
                <w:i w:val="0"/>
                <w:sz w:val="20"/>
              </w:rPr>
            </w:pPr>
          </w:p>
        </w:tc>
      </w:tr>
      <w:tr w:rsidR="00350058" w:rsidRPr="00350058" w14:paraId="047041D6" w14:textId="77777777" w:rsidTr="003D4048">
        <w:trPr>
          <w:trHeight w:val="47"/>
        </w:trPr>
        <w:tc>
          <w:tcPr>
            <w:tcW w:w="2224" w:type="dxa"/>
            <w:gridSpan w:val="2"/>
            <w:vAlign w:val="center"/>
          </w:tcPr>
          <w:p w14:paraId="6E2E0669" w14:textId="77777777" w:rsidR="00350058" w:rsidRPr="00350058" w:rsidRDefault="00350058" w:rsidP="00350058">
            <w:pPr>
              <w:rPr>
                <w:b/>
              </w:rPr>
            </w:pPr>
          </w:p>
          <w:p w14:paraId="76B8D9C9" w14:textId="77777777" w:rsidR="00350058" w:rsidRPr="00350058" w:rsidRDefault="00350058" w:rsidP="00350058">
            <w:pPr>
              <w:rPr>
                <w:b/>
                <w:szCs w:val="24"/>
              </w:rPr>
            </w:pPr>
            <w:r w:rsidRPr="00350058">
              <w:rPr>
                <w:b/>
                <w:szCs w:val="24"/>
              </w:rPr>
              <w:t>Klavzule:</w:t>
            </w:r>
          </w:p>
        </w:tc>
        <w:tc>
          <w:tcPr>
            <w:tcW w:w="2788" w:type="dxa"/>
            <w:gridSpan w:val="2"/>
            <w:vAlign w:val="center"/>
            <w:hideMark/>
          </w:tcPr>
          <w:p w14:paraId="2C87E6BC" w14:textId="77777777" w:rsidR="00350058" w:rsidRPr="00350058" w:rsidRDefault="00350058" w:rsidP="00350058">
            <w:pPr>
              <w:rPr>
                <w:b/>
                <w:szCs w:val="24"/>
              </w:rPr>
            </w:pPr>
          </w:p>
        </w:tc>
        <w:tc>
          <w:tcPr>
            <w:tcW w:w="1093" w:type="dxa"/>
            <w:vAlign w:val="center"/>
            <w:hideMark/>
          </w:tcPr>
          <w:p w14:paraId="74AB97BB" w14:textId="77777777" w:rsidR="00350058" w:rsidRPr="00350058" w:rsidRDefault="00350058" w:rsidP="00350058">
            <w:pPr>
              <w:rPr>
                <w:i w:val="0"/>
                <w:sz w:val="20"/>
              </w:rPr>
            </w:pPr>
          </w:p>
        </w:tc>
        <w:tc>
          <w:tcPr>
            <w:tcW w:w="1370" w:type="dxa"/>
            <w:vAlign w:val="center"/>
            <w:hideMark/>
          </w:tcPr>
          <w:p w14:paraId="75E8CE2D" w14:textId="77777777" w:rsidR="00350058" w:rsidRPr="00350058" w:rsidRDefault="00350058" w:rsidP="00350058">
            <w:pPr>
              <w:rPr>
                <w:i w:val="0"/>
                <w:sz w:val="20"/>
              </w:rPr>
            </w:pPr>
          </w:p>
        </w:tc>
        <w:tc>
          <w:tcPr>
            <w:tcW w:w="1881" w:type="dxa"/>
            <w:vAlign w:val="center"/>
            <w:hideMark/>
          </w:tcPr>
          <w:p w14:paraId="7F3A8E41" w14:textId="77777777" w:rsidR="00350058" w:rsidRPr="00350058" w:rsidRDefault="00350058" w:rsidP="00350058">
            <w:pPr>
              <w:rPr>
                <w:i w:val="0"/>
                <w:sz w:val="20"/>
              </w:rPr>
            </w:pPr>
          </w:p>
        </w:tc>
      </w:tr>
      <w:tr w:rsidR="00350058" w:rsidRPr="00350058" w14:paraId="65D85FE8" w14:textId="77777777" w:rsidTr="003D4048">
        <w:trPr>
          <w:trHeight w:val="307"/>
        </w:trPr>
        <w:tc>
          <w:tcPr>
            <w:tcW w:w="9356" w:type="dxa"/>
            <w:gridSpan w:val="7"/>
            <w:vMerge w:val="restart"/>
            <w:tcBorders>
              <w:top w:val="single" w:sz="4" w:space="0" w:color="auto"/>
              <w:left w:val="single" w:sz="4" w:space="0" w:color="auto"/>
              <w:bottom w:val="single" w:sz="4" w:space="0" w:color="000000"/>
              <w:right w:val="single" w:sz="4" w:space="0" w:color="000000"/>
            </w:tcBorders>
            <w:vAlign w:val="center"/>
            <w:hideMark/>
          </w:tcPr>
          <w:p w14:paraId="619A69B6" w14:textId="77777777" w:rsidR="00350058" w:rsidRPr="00350058" w:rsidRDefault="00350058" w:rsidP="00350058">
            <w:pPr>
              <w:jc w:val="both"/>
              <w:rPr>
                <w:sz w:val="22"/>
                <w:szCs w:val="22"/>
              </w:rPr>
            </w:pPr>
            <w:r w:rsidRPr="00350058">
              <w:rPr>
                <w:sz w:val="22"/>
                <w:szCs w:val="22"/>
              </w:rPr>
              <w:t>- Zavarovanje je lahko sklenjeno z letnim agregatom v višini en kratnika zavarovalne vsote, razen če je pri posamezni zaporedni številki določeno drugače.</w:t>
            </w:r>
          </w:p>
          <w:p w14:paraId="7BD64314" w14:textId="77777777" w:rsidR="00350058" w:rsidRPr="00350058" w:rsidRDefault="00350058" w:rsidP="00350058">
            <w:pPr>
              <w:ind w:left="360"/>
              <w:jc w:val="both"/>
            </w:pPr>
            <w:r w:rsidRPr="00350058">
              <w:rPr>
                <w:sz w:val="22"/>
                <w:szCs w:val="22"/>
              </w:rPr>
              <w:t xml:space="preserve"> - V skladu z določili 16. člena Gradbenega zakona (GZ) je pod zap. št. 3 v zavarovalno kritje vključena odgovornost za škodo, ki bi nastala naročniku/investitorju ali tretji osebi v zvezi z opravljanjem dejavnosti izvajalca in mora kriti škodo zaradi malomarnosti, napake ali opustitve dolžnosti izvajalca in njegovih delavcev.</w:t>
            </w:r>
          </w:p>
        </w:tc>
      </w:tr>
      <w:tr w:rsidR="00350058" w:rsidRPr="00350058" w14:paraId="26BA0730" w14:textId="77777777" w:rsidTr="003D4048">
        <w:trPr>
          <w:trHeight w:val="458"/>
        </w:trPr>
        <w:tc>
          <w:tcPr>
            <w:tcW w:w="26736" w:type="dxa"/>
            <w:gridSpan w:val="7"/>
            <w:vMerge/>
            <w:tcBorders>
              <w:top w:val="single" w:sz="4" w:space="0" w:color="auto"/>
              <w:left w:val="single" w:sz="4" w:space="0" w:color="auto"/>
              <w:bottom w:val="single" w:sz="4" w:space="0" w:color="000000"/>
              <w:right w:val="single" w:sz="4" w:space="0" w:color="000000"/>
            </w:tcBorders>
            <w:vAlign w:val="center"/>
            <w:hideMark/>
          </w:tcPr>
          <w:p w14:paraId="38E43B0C" w14:textId="77777777" w:rsidR="00350058" w:rsidRPr="00350058" w:rsidRDefault="00350058" w:rsidP="00350058"/>
        </w:tc>
      </w:tr>
    </w:tbl>
    <w:p w14:paraId="49B28F62" w14:textId="77777777" w:rsidR="00350058" w:rsidRPr="00350058" w:rsidRDefault="00350058" w:rsidP="00350058">
      <w:pPr>
        <w:ind w:left="1134"/>
        <w:rPr>
          <w:b/>
          <w:i w:val="0"/>
          <w:sz w:val="22"/>
          <w:szCs w:val="22"/>
        </w:rPr>
      </w:pPr>
    </w:p>
    <w:p w14:paraId="62337F5C" w14:textId="77777777" w:rsidR="00350058" w:rsidRPr="00350058" w:rsidRDefault="00350058" w:rsidP="00350058">
      <w:pPr>
        <w:ind w:left="1134"/>
        <w:rPr>
          <w:i w:val="0"/>
          <w:sz w:val="22"/>
          <w:szCs w:val="22"/>
        </w:rPr>
      </w:pPr>
    </w:p>
    <w:p w14:paraId="6CA9E7AD" w14:textId="77777777" w:rsidR="00350058" w:rsidRPr="00350058" w:rsidRDefault="00350058" w:rsidP="00350058">
      <w:pPr>
        <w:ind w:left="1134"/>
        <w:rPr>
          <w:i w:val="0"/>
          <w:sz w:val="22"/>
          <w:szCs w:val="22"/>
        </w:rPr>
      </w:pPr>
    </w:p>
    <w:p w14:paraId="4D29D055" w14:textId="77777777" w:rsidR="00350058" w:rsidRPr="00350058" w:rsidRDefault="00350058" w:rsidP="00350058">
      <w:pPr>
        <w:ind w:left="1134"/>
        <w:rPr>
          <w:i w:val="0"/>
          <w:sz w:val="22"/>
          <w:szCs w:val="22"/>
        </w:rPr>
      </w:pPr>
    </w:p>
    <w:p w14:paraId="582A29B7" w14:textId="77777777" w:rsidR="00350058" w:rsidRPr="00350058" w:rsidRDefault="00350058" w:rsidP="00350058">
      <w:pPr>
        <w:ind w:left="1134"/>
        <w:rPr>
          <w:b/>
          <w:i w:val="0"/>
          <w:sz w:val="22"/>
          <w:szCs w:val="22"/>
        </w:rPr>
      </w:pPr>
      <w:r w:rsidRPr="00350058">
        <w:rPr>
          <w:i w:val="0"/>
          <w:sz w:val="22"/>
          <w:szCs w:val="22"/>
        </w:rPr>
        <w:t xml:space="preserve">Kraj in datum:                                                           </w:t>
      </w:r>
      <w:r w:rsidRPr="00350058">
        <w:rPr>
          <w:i w:val="0"/>
          <w:sz w:val="22"/>
          <w:szCs w:val="22"/>
        </w:rPr>
        <w:tab/>
        <w:t>Ime in priimek predstavnika zavarovalnice:</w:t>
      </w:r>
    </w:p>
    <w:p w14:paraId="648F2D57" w14:textId="77777777" w:rsidR="00350058" w:rsidRPr="00350058" w:rsidRDefault="00350058" w:rsidP="00350058">
      <w:pPr>
        <w:ind w:left="1134"/>
        <w:rPr>
          <w:i w:val="0"/>
          <w:sz w:val="22"/>
          <w:szCs w:val="22"/>
        </w:rPr>
      </w:pPr>
    </w:p>
    <w:p w14:paraId="63CB56F8" w14:textId="77777777" w:rsidR="00350058" w:rsidRPr="00350058" w:rsidRDefault="00350058" w:rsidP="00350058">
      <w:pPr>
        <w:ind w:left="1134"/>
        <w:rPr>
          <w:b/>
          <w:i w:val="0"/>
          <w:sz w:val="22"/>
          <w:szCs w:val="22"/>
        </w:rPr>
      </w:pPr>
      <w:r w:rsidRPr="00350058">
        <w:rPr>
          <w:i w:val="0"/>
          <w:sz w:val="22"/>
          <w:szCs w:val="22"/>
        </w:rPr>
        <w:t>____________________________</w:t>
      </w:r>
      <w:r w:rsidRPr="00350058">
        <w:rPr>
          <w:i w:val="0"/>
          <w:sz w:val="22"/>
          <w:szCs w:val="22"/>
        </w:rPr>
        <w:tab/>
      </w:r>
      <w:r w:rsidRPr="00350058">
        <w:rPr>
          <w:i w:val="0"/>
          <w:sz w:val="22"/>
          <w:szCs w:val="22"/>
        </w:rPr>
        <w:tab/>
      </w:r>
      <w:r w:rsidRPr="00350058">
        <w:rPr>
          <w:i w:val="0"/>
          <w:sz w:val="22"/>
          <w:szCs w:val="22"/>
        </w:rPr>
        <w:tab/>
        <w:t>___________________________________</w:t>
      </w:r>
    </w:p>
    <w:p w14:paraId="0AD4454F" w14:textId="77777777" w:rsidR="00350058" w:rsidRPr="00350058" w:rsidRDefault="00350058" w:rsidP="00350058">
      <w:pPr>
        <w:rPr>
          <w:i w:val="0"/>
          <w:sz w:val="22"/>
          <w:szCs w:val="22"/>
        </w:rPr>
      </w:pPr>
    </w:p>
    <w:p w14:paraId="0C7399AE" w14:textId="77777777" w:rsidR="00350058" w:rsidRPr="00350058" w:rsidRDefault="00350058" w:rsidP="00350058">
      <w:pPr>
        <w:rPr>
          <w:i w:val="0"/>
          <w:sz w:val="22"/>
          <w:szCs w:val="22"/>
        </w:rPr>
      </w:pPr>
    </w:p>
    <w:p w14:paraId="49DB619B" w14:textId="77777777" w:rsidR="00350058" w:rsidRPr="00350058" w:rsidRDefault="00350058" w:rsidP="00350058">
      <w:pPr>
        <w:rPr>
          <w:i w:val="0"/>
          <w:sz w:val="22"/>
          <w:szCs w:val="22"/>
        </w:rPr>
      </w:pPr>
    </w:p>
    <w:p w14:paraId="003C5666" w14:textId="77777777" w:rsidR="00350058" w:rsidRPr="00350058" w:rsidRDefault="00350058" w:rsidP="00350058">
      <w:pPr>
        <w:ind w:left="1134"/>
        <w:jc w:val="center"/>
        <w:rPr>
          <w:b/>
          <w:i w:val="0"/>
          <w:color w:val="000000"/>
          <w:sz w:val="28"/>
          <w:szCs w:val="28"/>
        </w:rPr>
      </w:pPr>
      <w:r w:rsidRPr="00350058">
        <w:rPr>
          <w:i w:val="0"/>
          <w:sz w:val="22"/>
          <w:szCs w:val="22"/>
        </w:rPr>
        <w:t>Žig in podpis:</w:t>
      </w:r>
    </w:p>
    <w:p w14:paraId="25CB276D" w14:textId="77777777" w:rsidR="00350058" w:rsidRPr="00350058" w:rsidRDefault="00350058" w:rsidP="00350058">
      <w:pPr>
        <w:ind w:left="1134"/>
        <w:jc w:val="center"/>
        <w:rPr>
          <w:b/>
          <w:i w:val="0"/>
          <w:color w:val="000000"/>
          <w:sz w:val="28"/>
          <w:szCs w:val="28"/>
        </w:rPr>
      </w:pPr>
    </w:p>
    <w:p w14:paraId="7DB4460E" w14:textId="77777777" w:rsidR="00350058" w:rsidRPr="00350058" w:rsidRDefault="00350058" w:rsidP="00350058">
      <w:pPr>
        <w:ind w:left="1134"/>
        <w:jc w:val="center"/>
        <w:rPr>
          <w:i w:val="0"/>
          <w:sz w:val="22"/>
          <w:szCs w:val="22"/>
        </w:rPr>
      </w:pPr>
    </w:p>
    <w:p w14:paraId="07F07DED" w14:textId="77777777" w:rsidR="00350058" w:rsidRPr="00350058" w:rsidRDefault="00350058" w:rsidP="00350058">
      <w:pPr>
        <w:ind w:left="1134"/>
        <w:rPr>
          <w:i w:val="0"/>
          <w:sz w:val="22"/>
          <w:szCs w:val="22"/>
        </w:rPr>
      </w:pPr>
    </w:p>
    <w:p w14:paraId="301BA3DF" w14:textId="77777777" w:rsidR="00350058" w:rsidRPr="00350058" w:rsidRDefault="00350058" w:rsidP="00350058">
      <w:pPr>
        <w:ind w:left="1134"/>
        <w:rPr>
          <w:i w:val="0"/>
          <w:sz w:val="22"/>
          <w:szCs w:val="22"/>
        </w:rPr>
      </w:pPr>
    </w:p>
    <w:p w14:paraId="2F6A7363" w14:textId="77777777" w:rsidR="00350058" w:rsidRPr="00350058" w:rsidRDefault="00350058" w:rsidP="00350058">
      <w:pPr>
        <w:ind w:left="1134"/>
        <w:rPr>
          <w:i w:val="0"/>
          <w:sz w:val="22"/>
          <w:szCs w:val="22"/>
        </w:rPr>
      </w:pPr>
    </w:p>
    <w:p w14:paraId="21D95A7C" w14:textId="77777777" w:rsidR="00350058" w:rsidRPr="00350058" w:rsidRDefault="00350058" w:rsidP="00350058">
      <w:pPr>
        <w:ind w:left="1134"/>
        <w:rPr>
          <w:i w:val="0"/>
          <w:sz w:val="22"/>
          <w:szCs w:val="22"/>
        </w:rPr>
      </w:pPr>
    </w:p>
    <w:p w14:paraId="2A70FF65" w14:textId="77777777" w:rsidR="00350058" w:rsidRPr="00350058" w:rsidRDefault="00350058" w:rsidP="00350058">
      <w:pPr>
        <w:ind w:left="1134"/>
        <w:rPr>
          <w:i w:val="0"/>
          <w:sz w:val="22"/>
          <w:szCs w:val="22"/>
        </w:rPr>
      </w:pPr>
      <w:r w:rsidRPr="00350058">
        <w:rPr>
          <w:i w:val="0"/>
          <w:sz w:val="22"/>
          <w:szCs w:val="22"/>
        </w:rPr>
        <w:t>Izpolnjen, žigosan in podpisan obrazec se predloži v ponudbi.</w:t>
      </w:r>
    </w:p>
    <w:p w14:paraId="4C028FF2" w14:textId="77777777" w:rsidR="00350058" w:rsidRPr="00350058" w:rsidRDefault="00350058" w:rsidP="00350058">
      <w:pPr>
        <w:jc w:val="right"/>
        <w:rPr>
          <w:b/>
          <w:i w:val="0"/>
          <w:sz w:val="22"/>
          <w:szCs w:val="22"/>
        </w:rPr>
      </w:pPr>
    </w:p>
    <w:p w14:paraId="195910FB" w14:textId="77777777" w:rsidR="00350058" w:rsidRPr="00350058" w:rsidRDefault="00350058" w:rsidP="00350058">
      <w:pPr>
        <w:jc w:val="right"/>
        <w:rPr>
          <w:b/>
          <w:i w:val="0"/>
          <w:sz w:val="22"/>
          <w:szCs w:val="22"/>
        </w:rPr>
      </w:pPr>
    </w:p>
    <w:p w14:paraId="08ED2D67" w14:textId="77777777" w:rsidR="00350058" w:rsidRPr="00350058" w:rsidRDefault="00350058" w:rsidP="00350058">
      <w:pPr>
        <w:jc w:val="right"/>
        <w:rPr>
          <w:b/>
          <w:i w:val="0"/>
          <w:sz w:val="22"/>
          <w:szCs w:val="22"/>
        </w:rPr>
      </w:pPr>
    </w:p>
    <w:p w14:paraId="0DF36F16" w14:textId="77777777" w:rsidR="00350058" w:rsidRPr="00350058" w:rsidRDefault="00350058" w:rsidP="00350058">
      <w:pPr>
        <w:jc w:val="right"/>
        <w:rPr>
          <w:b/>
          <w:i w:val="0"/>
          <w:sz w:val="22"/>
          <w:szCs w:val="22"/>
        </w:rPr>
      </w:pPr>
    </w:p>
    <w:p w14:paraId="4EF947FA" w14:textId="77777777" w:rsidR="00350058" w:rsidRPr="00350058" w:rsidRDefault="00350058" w:rsidP="00350058">
      <w:pPr>
        <w:jc w:val="right"/>
        <w:rPr>
          <w:b/>
          <w:i w:val="0"/>
          <w:sz w:val="22"/>
          <w:szCs w:val="22"/>
        </w:rPr>
      </w:pPr>
    </w:p>
    <w:p w14:paraId="4C4B295F" w14:textId="77777777" w:rsidR="00350058" w:rsidRPr="00350058" w:rsidRDefault="00350058" w:rsidP="00350058">
      <w:pPr>
        <w:jc w:val="right"/>
        <w:rPr>
          <w:b/>
          <w:i w:val="0"/>
          <w:sz w:val="22"/>
          <w:szCs w:val="22"/>
        </w:rPr>
      </w:pPr>
    </w:p>
    <w:p w14:paraId="7A7EFC66" w14:textId="77777777" w:rsidR="00350058" w:rsidRPr="00350058" w:rsidRDefault="00350058" w:rsidP="00350058">
      <w:pPr>
        <w:jc w:val="right"/>
        <w:rPr>
          <w:b/>
          <w:i w:val="0"/>
          <w:sz w:val="22"/>
          <w:szCs w:val="22"/>
        </w:rPr>
      </w:pPr>
    </w:p>
    <w:p w14:paraId="74A5BB8E" w14:textId="77777777" w:rsidR="00350058" w:rsidRPr="00350058" w:rsidRDefault="00350058" w:rsidP="00350058">
      <w:pPr>
        <w:jc w:val="right"/>
        <w:rPr>
          <w:b/>
          <w:i w:val="0"/>
          <w:sz w:val="22"/>
          <w:szCs w:val="22"/>
        </w:rPr>
      </w:pPr>
    </w:p>
    <w:p w14:paraId="15192303" w14:textId="77777777" w:rsidR="00350058" w:rsidRPr="00350058" w:rsidRDefault="00350058" w:rsidP="00350058">
      <w:pPr>
        <w:jc w:val="right"/>
        <w:rPr>
          <w:b/>
          <w:i w:val="0"/>
          <w:sz w:val="22"/>
          <w:szCs w:val="22"/>
        </w:rPr>
      </w:pPr>
    </w:p>
    <w:p w14:paraId="0060D747" w14:textId="77777777" w:rsidR="00350058" w:rsidRPr="00350058" w:rsidRDefault="00350058" w:rsidP="00350058">
      <w:pPr>
        <w:jc w:val="right"/>
        <w:rPr>
          <w:b/>
          <w:i w:val="0"/>
          <w:sz w:val="22"/>
          <w:szCs w:val="22"/>
        </w:rPr>
      </w:pPr>
    </w:p>
    <w:p w14:paraId="1E2F6037" w14:textId="77777777" w:rsidR="00350058" w:rsidRPr="00350058" w:rsidRDefault="00350058" w:rsidP="00350058">
      <w:pPr>
        <w:jc w:val="right"/>
        <w:rPr>
          <w:b/>
          <w:i w:val="0"/>
          <w:sz w:val="22"/>
          <w:szCs w:val="22"/>
        </w:rPr>
      </w:pPr>
    </w:p>
    <w:p w14:paraId="1A8AD1E9" w14:textId="77777777" w:rsidR="00350058" w:rsidRPr="00350058" w:rsidRDefault="00350058" w:rsidP="00350058">
      <w:pPr>
        <w:jc w:val="right"/>
        <w:rPr>
          <w:b/>
          <w:i w:val="0"/>
          <w:sz w:val="22"/>
          <w:szCs w:val="22"/>
        </w:rPr>
      </w:pPr>
    </w:p>
    <w:p w14:paraId="5AA394C9" w14:textId="77777777" w:rsidR="00350058" w:rsidRPr="00350058" w:rsidRDefault="00350058" w:rsidP="00350058">
      <w:pPr>
        <w:jc w:val="right"/>
        <w:rPr>
          <w:b/>
          <w:i w:val="0"/>
          <w:sz w:val="22"/>
          <w:szCs w:val="22"/>
        </w:rPr>
      </w:pPr>
    </w:p>
    <w:p w14:paraId="508FC540" w14:textId="77777777" w:rsidR="00350058" w:rsidRPr="00350058" w:rsidRDefault="00350058" w:rsidP="00350058">
      <w:pPr>
        <w:jc w:val="right"/>
        <w:rPr>
          <w:b/>
          <w:i w:val="0"/>
          <w:sz w:val="22"/>
          <w:szCs w:val="22"/>
        </w:rPr>
      </w:pPr>
    </w:p>
    <w:p w14:paraId="368F071C" w14:textId="77777777" w:rsidR="0080081D" w:rsidRDefault="0080081D" w:rsidP="00ED0823">
      <w:pPr>
        <w:jc w:val="right"/>
        <w:rPr>
          <w:b/>
          <w:i w:val="0"/>
          <w:sz w:val="22"/>
          <w:szCs w:val="22"/>
        </w:rPr>
      </w:pPr>
    </w:p>
    <w:p w14:paraId="2810955D" w14:textId="77777777" w:rsidR="0080081D" w:rsidRDefault="0080081D" w:rsidP="00ED0823">
      <w:pPr>
        <w:jc w:val="right"/>
        <w:rPr>
          <w:b/>
          <w:i w:val="0"/>
          <w:sz w:val="22"/>
          <w:szCs w:val="22"/>
        </w:rPr>
      </w:pPr>
    </w:p>
    <w:p w14:paraId="1F3EE29C" w14:textId="77777777" w:rsidR="0080081D" w:rsidRDefault="0080081D" w:rsidP="00ED0823">
      <w:pPr>
        <w:jc w:val="right"/>
        <w:rPr>
          <w:b/>
          <w:i w:val="0"/>
          <w:sz w:val="22"/>
          <w:szCs w:val="22"/>
        </w:rPr>
      </w:pPr>
    </w:p>
    <w:p w14:paraId="4A883BA2" w14:textId="77777777" w:rsidR="0080081D" w:rsidRDefault="0080081D" w:rsidP="00ED0823">
      <w:pPr>
        <w:jc w:val="right"/>
        <w:rPr>
          <w:b/>
          <w:i w:val="0"/>
          <w:sz w:val="22"/>
          <w:szCs w:val="22"/>
        </w:rPr>
      </w:pPr>
    </w:p>
    <w:p w14:paraId="6764A232" w14:textId="77777777" w:rsidR="00D06BFE" w:rsidRDefault="00D06BFE" w:rsidP="00ED0823">
      <w:pPr>
        <w:jc w:val="right"/>
        <w:rPr>
          <w:b/>
          <w:i w:val="0"/>
          <w:sz w:val="22"/>
          <w:szCs w:val="22"/>
        </w:rPr>
      </w:pPr>
    </w:p>
    <w:p w14:paraId="1AAF4B08" w14:textId="77777777" w:rsidR="00D06BFE" w:rsidRDefault="00D06BFE" w:rsidP="00ED0823">
      <w:pPr>
        <w:jc w:val="right"/>
        <w:rPr>
          <w:b/>
          <w:i w:val="0"/>
          <w:sz w:val="22"/>
          <w:szCs w:val="22"/>
        </w:rPr>
      </w:pPr>
    </w:p>
    <w:p w14:paraId="51DE36D7" w14:textId="77777777" w:rsidR="00D06BFE" w:rsidRDefault="00D06BFE" w:rsidP="00ED0823">
      <w:pPr>
        <w:jc w:val="right"/>
        <w:rPr>
          <w:b/>
          <w:i w:val="0"/>
          <w:sz w:val="22"/>
          <w:szCs w:val="22"/>
        </w:rPr>
      </w:pPr>
    </w:p>
    <w:p w14:paraId="4B0DA158" w14:textId="455A0DB2" w:rsidR="00D06BFE" w:rsidRDefault="00D06BFE" w:rsidP="00B00F0D">
      <w:pPr>
        <w:rPr>
          <w:b/>
          <w:i w:val="0"/>
          <w:sz w:val="22"/>
          <w:szCs w:val="22"/>
        </w:rPr>
      </w:pPr>
    </w:p>
    <w:p w14:paraId="64F385C2" w14:textId="77777777"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14:paraId="6D5F46AE" w14:textId="77777777" w:rsidR="001F1894" w:rsidRDefault="001F1894" w:rsidP="001F1894">
      <w:pPr>
        <w:jc w:val="both"/>
        <w:rPr>
          <w:i w:val="0"/>
          <w:sz w:val="22"/>
          <w:szCs w:val="22"/>
        </w:rPr>
      </w:pPr>
    </w:p>
    <w:p w14:paraId="7B276DEE" w14:textId="77777777" w:rsidR="006A0F24" w:rsidRDefault="006A0F24" w:rsidP="001F1894">
      <w:pPr>
        <w:jc w:val="both"/>
        <w:rPr>
          <w:i w:val="0"/>
          <w:sz w:val="22"/>
          <w:szCs w:val="22"/>
        </w:rPr>
      </w:pPr>
    </w:p>
    <w:p w14:paraId="32B132E1" w14:textId="77777777" w:rsidR="006A0F24" w:rsidRDefault="006A0F24" w:rsidP="001F1894">
      <w:pPr>
        <w:jc w:val="both"/>
        <w:rPr>
          <w:i w:val="0"/>
          <w:sz w:val="22"/>
          <w:szCs w:val="22"/>
        </w:rPr>
      </w:pPr>
    </w:p>
    <w:p w14:paraId="52F9BF7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23367B6" w14:textId="77777777" w:rsidR="006A0F24" w:rsidRPr="00F81849" w:rsidRDefault="006A0F24" w:rsidP="006A0F24">
      <w:pPr>
        <w:pStyle w:val="Glava"/>
        <w:tabs>
          <w:tab w:val="clear" w:pos="4536"/>
          <w:tab w:val="clear" w:pos="9072"/>
        </w:tabs>
        <w:ind w:left="1080"/>
        <w:jc w:val="both"/>
        <w:rPr>
          <w:i w:val="0"/>
          <w:sz w:val="22"/>
          <w:szCs w:val="22"/>
        </w:rPr>
      </w:pPr>
    </w:p>
    <w:p w14:paraId="191E9A65" w14:textId="77777777" w:rsidR="006A0F24" w:rsidRPr="00F81849" w:rsidRDefault="006A0F24" w:rsidP="006A0F24">
      <w:pPr>
        <w:pStyle w:val="Glava"/>
        <w:tabs>
          <w:tab w:val="clear" w:pos="4536"/>
          <w:tab w:val="clear" w:pos="9072"/>
        </w:tabs>
        <w:ind w:left="1080"/>
        <w:jc w:val="both"/>
        <w:rPr>
          <w:i w:val="0"/>
          <w:sz w:val="22"/>
          <w:szCs w:val="22"/>
        </w:rPr>
      </w:pPr>
    </w:p>
    <w:p w14:paraId="4615D009"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D06BFE" w:rsidRPr="00F70C81">
        <w:rPr>
          <w:b/>
          <w:i w:val="0"/>
          <w:sz w:val="22"/>
          <w:szCs w:val="22"/>
        </w:rPr>
        <w:t>Vrtec Mladi rod enota Kostanjčkov vrtec - celovita prenova objekta z dozidavo pralnice in večnamenskega prostora, pri kateri se upoštevajo okoljski vidiki</w:t>
      </w:r>
      <w:r w:rsidRPr="00AA3A4C">
        <w:rPr>
          <w:i w:val="0"/>
          <w:sz w:val="22"/>
          <w:szCs w:val="22"/>
        </w:rPr>
        <w:t>«,</w:t>
      </w:r>
      <w:r w:rsidRPr="00F81849">
        <w:rPr>
          <w:i w:val="0"/>
          <w:sz w:val="22"/>
          <w:szCs w:val="22"/>
        </w:rPr>
        <w:t xml:space="preserve"> izjavljamo, da nastopamo s podizvajalci in sicer v nadaljevanju navajamo udeležbe le-teh:</w:t>
      </w:r>
    </w:p>
    <w:p w14:paraId="4DDABDB7" w14:textId="77777777" w:rsidR="006A0F24" w:rsidRPr="00F81849" w:rsidRDefault="006A0F24" w:rsidP="006A0F24">
      <w:pPr>
        <w:pStyle w:val="Glava"/>
        <w:tabs>
          <w:tab w:val="clear" w:pos="4536"/>
          <w:tab w:val="clear" w:pos="9072"/>
        </w:tabs>
        <w:ind w:left="1080"/>
        <w:jc w:val="both"/>
        <w:rPr>
          <w:i w:val="0"/>
          <w:sz w:val="22"/>
          <w:szCs w:val="22"/>
        </w:rPr>
      </w:pPr>
    </w:p>
    <w:p w14:paraId="5BACE427"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47054BC" w14:textId="77777777" w:rsidTr="000A55F3">
        <w:tc>
          <w:tcPr>
            <w:tcW w:w="1440" w:type="dxa"/>
            <w:gridSpan w:val="2"/>
          </w:tcPr>
          <w:p w14:paraId="12B9A1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67E5C8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8B149F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BDFEA73" w14:textId="77777777" w:rsidTr="000A55F3">
        <w:tc>
          <w:tcPr>
            <w:tcW w:w="720" w:type="dxa"/>
          </w:tcPr>
          <w:p w14:paraId="146FAABC"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AF59A48"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B2C878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658624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7BEC03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690CE2A" w14:textId="77777777" w:rsidTr="000A55F3">
        <w:tc>
          <w:tcPr>
            <w:tcW w:w="1440" w:type="dxa"/>
            <w:gridSpan w:val="2"/>
          </w:tcPr>
          <w:p w14:paraId="2831FEA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103A523"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3E300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B72D26F" w14:textId="77777777" w:rsidTr="000A55F3">
        <w:tc>
          <w:tcPr>
            <w:tcW w:w="9000" w:type="dxa"/>
            <w:gridSpan w:val="11"/>
          </w:tcPr>
          <w:p w14:paraId="0C4202D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090041E" w14:textId="77777777" w:rsidTr="000A55F3">
        <w:tc>
          <w:tcPr>
            <w:tcW w:w="1440" w:type="dxa"/>
            <w:gridSpan w:val="2"/>
          </w:tcPr>
          <w:p w14:paraId="5EFFC3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4F1EFF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8A51088" w14:textId="77777777" w:rsidTr="000A55F3">
        <w:tc>
          <w:tcPr>
            <w:tcW w:w="1440" w:type="dxa"/>
            <w:gridSpan w:val="2"/>
          </w:tcPr>
          <w:p w14:paraId="4FFAB28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F9F2D9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20C945E" w14:textId="77777777" w:rsidTr="000A55F3">
        <w:tc>
          <w:tcPr>
            <w:tcW w:w="1440" w:type="dxa"/>
            <w:gridSpan w:val="2"/>
          </w:tcPr>
          <w:p w14:paraId="6F783C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2AF0CFF"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092928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83BA3F4" w14:textId="77777777" w:rsidTr="000A55F3">
        <w:tc>
          <w:tcPr>
            <w:tcW w:w="1440" w:type="dxa"/>
            <w:gridSpan w:val="2"/>
          </w:tcPr>
          <w:p w14:paraId="47A4CAF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80C3AE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54A638E" w14:textId="77777777" w:rsidTr="000A55F3">
        <w:tc>
          <w:tcPr>
            <w:tcW w:w="1440" w:type="dxa"/>
            <w:gridSpan w:val="2"/>
          </w:tcPr>
          <w:p w14:paraId="130D95C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B38518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A9C9E8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5799B5F" w14:textId="77777777" w:rsidR="006A0F24" w:rsidRPr="00994C93" w:rsidRDefault="006A0F24" w:rsidP="000A55F3">
            <w:pPr>
              <w:pStyle w:val="Glava"/>
              <w:tabs>
                <w:tab w:val="clear" w:pos="4536"/>
                <w:tab w:val="clear" w:pos="9072"/>
              </w:tabs>
              <w:jc w:val="both"/>
              <w:rPr>
                <w:i w:val="0"/>
                <w:sz w:val="22"/>
                <w:szCs w:val="22"/>
              </w:rPr>
            </w:pPr>
          </w:p>
        </w:tc>
      </w:tr>
    </w:tbl>
    <w:p w14:paraId="61DA0278" w14:textId="77777777" w:rsidR="006A0F24" w:rsidRDefault="006A0F24" w:rsidP="006A0F24">
      <w:pPr>
        <w:pStyle w:val="Glava"/>
        <w:tabs>
          <w:tab w:val="clear" w:pos="4536"/>
          <w:tab w:val="clear" w:pos="9072"/>
        </w:tabs>
        <w:jc w:val="both"/>
        <w:rPr>
          <w:i w:val="0"/>
          <w:sz w:val="22"/>
          <w:szCs w:val="22"/>
        </w:rPr>
      </w:pPr>
    </w:p>
    <w:p w14:paraId="039DA52A"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08400A55" w14:textId="77777777" w:rsidTr="000A55F3">
        <w:tc>
          <w:tcPr>
            <w:tcW w:w="1440" w:type="dxa"/>
            <w:gridSpan w:val="2"/>
          </w:tcPr>
          <w:p w14:paraId="51D601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A041252"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93F9B9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F0923ED" w14:textId="77777777" w:rsidTr="000A55F3">
        <w:tc>
          <w:tcPr>
            <w:tcW w:w="720" w:type="dxa"/>
          </w:tcPr>
          <w:p w14:paraId="1BD90DA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70ECE6E0"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4B62163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CFAF2C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23FA77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E3D819F" w14:textId="77777777" w:rsidTr="000A55F3">
        <w:tc>
          <w:tcPr>
            <w:tcW w:w="1440" w:type="dxa"/>
            <w:gridSpan w:val="2"/>
          </w:tcPr>
          <w:p w14:paraId="0CB419C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44EE473"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119F103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91767E4" w14:textId="77777777" w:rsidTr="000A55F3">
        <w:tc>
          <w:tcPr>
            <w:tcW w:w="9000" w:type="dxa"/>
            <w:gridSpan w:val="11"/>
          </w:tcPr>
          <w:p w14:paraId="38A2655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4C94E08" w14:textId="77777777" w:rsidTr="000A55F3">
        <w:tc>
          <w:tcPr>
            <w:tcW w:w="1440" w:type="dxa"/>
            <w:gridSpan w:val="2"/>
          </w:tcPr>
          <w:p w14:paraId="21F97E2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B688BD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22C0EE9" w14:textId="77777777" w:rsidTr="000A55F3">
        <w:tc>
          <w:tcPr>
            <w:tcW w:w="1440" w:type="dxa"/>
            <w:gridSpan w:val="2"/>
          </w:tcPr>
          <w:p w14:paraId="69C3793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B0E645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6154E37" w14:textId="77777777" w:rsidTr="000A55F3">
        <w:tc>
          <w:tcPr>
            <w:tcW w:w="1440" w:type="dxa"/>
            <w:gridSpan w:val="2"/>
          </w:tcPr>
          <w:p w14:paraId="2F44C80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CBB788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F0BE32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4AD8C890" w14:textId="77777777" w:rsidTr="000A55F3">
        <w:tc>
          <w:tcPr>
            <w:tcW w:w="1440" w:type="dxa"/>
            <w:gridSpan w:val="2"/>
          </w:tcPr>
          <w:p w14:paraId="3A667D0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8D768B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D35F0CE" w14:textId="77777777" w:rsidTr="000A55F3">
        <w:tc>
          <w:tcPr>
            <w:tcW w:w="1440" w:type="dxa"/>
            <w:gridSpan w:val="2"/>
          </w:tcPr>
          <w:p w14:paraId="799309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8EE3D0D"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6A8E69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8A280DA" w14:textId="77777777" w:rsidR="006A0F24" w:rsidRPr="00994C93" w:rsidRDefault="006A0F24" w:rsidP="000A55F3">
            <w:pPr>
              <w:pStyle w:val="Glava"/>
              <w:tabs>
                <w:tab w:val="clear" w:pos="4536"/>
                <w:tab w:val="clear" w:pos="9072"/>
              </w:tabs>
              <w:jc w:val="both"/>
              <w:rPr>
                <w:i w:val="0"/>
                <w:sz w:val="22"/>
                <w:szCs w:val="22"/>
              </w:rPr>
            </w:pPr>
          </w:p>
        </w:tc>
      </w:tr>
    </w:tbl>
    <w:p w14:paraId="0963DEDD" w14:textId="77777777" w:rsidR="006A0F24" w:rsidRDefault="006A0F24" w:rsidP="006A0F24">
      <w:pPr>
        <w:pStyle w:val="Glava"/>
        <w:tabs>
          <w:tab w:val="clear" w:pos="4536"/>
          <w:tab w:val="clear" w:pos="9072"/>
        </w:tabs>
        <w:jc w:val="both"/>
        <w:rPr>
          <w:i w:val="0"/>
          <w:sz w:val="22"/>
          <w:szCs w:val="22"/>
        </w:rPr>
      </w:pPr>
    </w:p>
    <w:p w14:paraId="57697776"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3FB2C6B" w14:textId="77777777" w:rsidTr="000A55F3">
        <w:tc>
          <w:tcPr>
            <w:tcW w:w="1440" w:type="dxa"/>
            <w:gridSpan w:val="2"/>
          </w:tcPr>
          <w:p w14:paraId="0418C60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571E46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D54A99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44CFE489" w14:textId="77777777" w:rsidTr="000A55F3">
        <w:tc>
          <w:tcPr>
            <w:tcW w:w="720" w:type="dxa"/>
          </w:tcPr>
          <w:p w14:paraId="05E3FCE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66A29D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1D3397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F4FDAA7"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5584056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18F1904" w14:textId="77777777" w:rsidTr="000A55F3">
        <w:tc>
          <w:tcPr>
            <w:tcW w:w="1440" w:type="dxa"/>
            <w:gridSpan w:val="2"/>
          </w:tcPr>
          <w:p w14:paraId="767F245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6A35118"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26AAD8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CA709F1" w14:textId="77777777" w:rsidTr="000A55F3">
        <w:tc>
          <w:tcPr>
            <w:tcW w:w="9000" w:type="dxa"/>
            <w:gridSpan w:val="11"/>
          </w:tcPr>
          <w:p w14:paraId="39BF583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D0F85E7" w14:textId="77777777" w:rsidTr="000A55F3">
        <w:tc>
          <w:tcPr>
            <w:tcW w:w="1440" w:type="dxa"/>
            <w:gridSpan w:val="2"/>
          </w:tcPr>
          <w:p w14:paraId="2F3560F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DD55AF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3898F2B" w14:textId="77777777" w:rsidTr="000A55F3">
        <w:tc>
          <w:tcPr>
            <w:tcW w:w="1440" w:type="dxa"/>
            <w:gridSpan w:val="2"/>
          </w:tcPr>
          <w:p w14:paraId="0790D66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A7DB4A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A0AE207" w14:textId="77777777" w:rsidTr="000A55F3">
        <w:tc>
          <w:tcPr>
            <w:tcW w:w="1440" w:type="dxa"/>
            <w:gridSpan w:val="2"/>
          </w:tcPr>
          <w:p w14:paraId="6F4626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133B07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6704B11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207CEAA" w14:textId="77777777" w:rsidTr="000A55F3">
        <w:tc>
          <w:tcPr>
            <w:tcW w:w="1440" w:type="dxa"/>
            <w:gridSpan w:val="2"/>
          </w:tcPr>
          <w:p w14:paraId="4E8DE72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4E8CCD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11D05C" w14:textId="77777777" w:rsidTr="000A55F3">
        <w:tc>
          <w:tcPr>
            <w:tcW w:w="1440" w:type="dxa"/>
            <w:gridSpan w:val="2"/>
          </w:tcPr>
          <w:p w14:paraId="609039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7EE895B"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518344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C99BDC3" w14:textId="77777777" w:rsidR="006A0F24" w:rsidRPr="00994C93" w:rsidRDefault="006A0F24" w:rsidP="000A55F3">
            <w:pPr>
              <w:pStyle w:val="Glava"/>
              <w:tabs>
                <w:tab w:val="clear" w:pos="4536"/>
                <w:tab w:val="clear" w:pos="9072"/>
              </w:tabs>
              <w:jc w:val="both"/>
              <w:rPr>
                <w:i w:val="0"/>
                <w:sz w:val="22"/>
                <w:szCs w:val="22"/>
              </w:rPr>
            </w:pPr>
          </w:p>
        </w:tc>
      </w:tr>
    </w:tbl>
    <w:p w14:paraId="13733044" w14:textId="77777777" w:rsidR="006A0F24" w:rsidRDefault="006A0F24" w:rsidP="006A0F24">
      <w:pPr>
        <w:pStyle w:val="Glava"/>
        <w:tabs>
          <w:tab w:val="clear" w:pos="4536"/>
          <w:tab w:val="clear" w:pos="9072"/>
        </w:tabs>
        <w:jc w:val="both"/>
        <w:rPr>
          <w:i w:val="0"/>
          <w:sz w:val="22"/>
          <w:szCs w:val="22"/>
        </w:rPr>
      </w:pPr>
    </w:p>
    <w:p w14:paraId="450F682F" w14:textId="77777777" w:rsidR="006A0F24" w:rsidRDefault="006A0F24" w:rsidP="006A0F24">
      <w:pPr>
        <w:pStyle w:val="Glava"/>
        <w:tabs>
          <w:tab w:val="clear" w:pos="4536"/>
          <w:tab w:val="clear" w:pos="9072"/>
        </w:tabs>
        <w:jc w:val="both"/>
        <w:rPr>
          <w:i w:val="0"/>
          <w:sz w:val="22"/>
          <w:szCs w:val="22"/>
        </w:rPr>
      </w:pPr>
    </w:p>
    <w:p w14:paraId="7B1CB7D9"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7D85B8B9" w14:textId="77777777" w:rsidTr="00690B44">
        <w:tc>
          <w:tcPr>
            <w:tcW w:w="1528" w:type="dxa"/>
          </w:tcPr>
          <w:p w14:paraId="17C60BC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23BF76A4"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33729C7"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764A739B"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214209F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378CCA4" w14:textId="77777777" w:rsidTr="00690B44">
        <w:tc>
          <w:tcPr>
            <w:tcW w:w="1528" w:type="dxa"/>
          </w:tcPr>
          <w:p w14:paraId="0E0C898C"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1205688C"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4888E89"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35D10925"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F588F2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A84FEB9" w14:textId="77777777" w:rsidTr="00690B44">
        <w:tc>
          <w:tcPr>
            <w:tcW w:w="1528" w:type="dxa"/>
          </w:tcPr>
          <w:p w14:paraId="7C4FAAFB"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175F65AF"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41CC9FD9"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621D274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13792B76" w14:textId="77777777" w:rsidR="006A0F24" w:rsidRPr="00994C93" w:rsidRDefault="006A0F24" w:rsidP="000A55F3">
            <w:pPr>
              <w:pStyle w:val="Glava"/>
              <w:tabs>
                <w:tab w:val="clear" w:pos="4536"/>
                <w:tab w:val="clear" w:pos="9072"/>
              </w:tabs>
              <w:jc w:val="both"/>
              <w:rPr>
                <w:i w:val="0"/>
                <w:sz w:val="22"/>
                <w:szCs w:val="22"/>
              </w:rPr>
            </w:pPr>
          </w:p>
        </w:tc>
      </w:tr>
    </w:tbl>
    <w:p w14:paraId="4B2CC32B" w14:textId="77777777" w:rsidR="006A0F24" w:rsidRPr="00F81849" w:rsidRDefault="006A0F24" w:rsidP="006A0F24">
      <w:pPr>
        <w:pStyle w:val="Glava"/>
        <w:tabs>
          <w:tab w:val="clear" w:pos="4536"/>
          <w:tab w:val="clear" w:pos="9072"/>
        </w:tabs>
        <w:jc w:val="both"/>
        <w:rPr>
          <w:i w:val="0"/>
          <w:sz w:val="22"/>
          <w:szCs w:val="22"/>
        </w:rPr>
      </w:pPr>
    </w:p>
    <w:p w14:paraId="0F4818CC" w14:textId="77777777" w:rsidR="006A0F24" w:rsidRPr="00F81849" w:rsidRDefault="006A0F24" w:rsidP="006A0F24">
      <w:pPr>
        <w:pStyle w:val="Glava"/>
        <w:tabs>
          <w:tab w:val="clear" w:pos="4536"/>
          <w:tab w:val="clear" w:pos="9072"/>
        </w:tabs>
        <w:jc w:val="both"/>
        <w:rPr>
          <w:i w:val="0"/>
          <w:sz w:val="22"/>
          <w:szCs w:val="22"/>
        </w:rPr>
      </w:pPr>
    </w:p>
    <w:p w14:paraId="5BEC0B38"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09775DA1" w14:textId="77777777" w:rsidR="006A0F24" w:rsidRDefault="006A0F24" w:rsidP="006A0F24">
      <w:pPr>
        <w:pStyle w:val="Glava"/>
        <w:tabs>
          <w:tab w:val="clear" w:pos="4536"/>
          <w:tab w:val="clear" w:pos="9072"/>
        </w:tabs>
        <w:ind w:left="1080"/>
        <w:jc w:val="both"/>
        <w:rPr>
          <w:i w:val="0"/>
          <w:sz w:val="22"/>
          <w:szCs w:val="22"/>
        </w:rPr>
      </w:pPr>
    </w:p>
    <w:p w14:paraId="434FADC0" w14:textId="77777777" w:rsidR="00F00073" w:rsidRDefault="00F00073" w:rsidP="006A0F24">
      <w:pPr>
        <w:pStyle w:val="Glava"/>
        <w:tabs>
          <w:tab w:val="clear" w:pos="4536"/>
          <w:tab w:val="clear" w:pos="9072"/>
        </w:tabs>
        <w:ind w:left="1080"/>
        <w:jc w:val="both"/>
        <w:rPr>
          <w:i w:val="0"/>
          <w:sz w:val="22"/>
          <w:szCs w:val="22"/>
        </w:rPr>
      </w:pPr>
    </w:p>
    <w:p w14:paraId="62C9646E" w14:textId="77777777" w:rsidR="00B652AC" w:rsidRDefault="00B652AC" w:rsidP="00B652AC">
      <w:pPr>
        <w:ind w:left="1080"/>
        <w:jc w:val="center"/>
        <w:rPr>
          <w:i w:val="0"/>
          <w:sz w:val="22"/>
          <w:szCs w:val="22"/>
        </w:rPr>
      </w:pPr>
    </w:p>
    <w:p w14:paraId="2B974802" w14:textId="74148939" w:rsidR="00496763" w:rsidRDefault="00496763" w:rsidP="00334871">
      <w:pPr>
        <w:rPr>
          <w:b/>
          <w:i w:val="0"/>
          <w:sz w:val="22"/>
          <w:szCs w:val="22"/>
        </w:rPr>
      </w:pPr>
    </w:p>
    <w:p w14:paraId="1541FFDA" w14:textId="77777777" w:rsidR="00B00F0D" w:rsidRDefault="00B00F0D" w:rsidP="00FB2342">
      <w:pPr>
        <w:ind w:left="1080"/>
        <w:jc w:val="right"/>
        <w:rPr>
          <w:b/>
          <w:i w:val="0"/>
          <w:sz w:val="22"/>
          <w:szCs w:val="22"/>
        </w:rPr>
      </w:pPr>
    </w:p>
    <w:p w14:paraId="65B234B7" w14:textId="266BEBCE"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14:paraId="009D2EF8" w14:textId="77777777" w:rsidR="006761A9" w:rsidRDefault="006761A9" w:rsidP="00B652AC">
      <w:pPr>
        <w:ind w:left="1080"/>
        <w:jc w:val="center"/>
        <w:rPr>
          <w:i w:val="0"/>
          <w:sz w:val="22"/>
          <w:szCs w:val="22"/>
        </w:rPr>
      </w:pPr>
    </w:p>
    <w:p w14:paraId="291F9572" w14:textId="77777777" w:rsidR="00CA763F" w:rsidRDefault="00CA763F" w:rsidP="00B652AC">
      <w:pPr>
        <w:ind w:left="1080"/>
        <w:jc w:val="center"/>
        <w:rPr>
          <w:i w:val="0"/>
          <w:sz w:val="22"/>
          <w:szCs w:val="22"/>
        </w:rPr>
      </w:pPr>
    </w:p>
    <w:p w14:paraId="3BB4F67B" w14:textId="77777777" w:rsidR="00B652AC" w:rsidRDefault="00B652AC" w:rsidP="00B652AC">
      <w:pPr>
        <w:ind w:left="1080"/>
        <w:jc w:val="center"/>
        <w:rPr>
          <w:i w:val="0"/>
          <w:sz w:val="22"/>
          <w:szCs w:val="22"/>
        </w:rPr>
      </w:pPr>
    </w:p>
    <w:p w14:paraId="28609747" w14:textId="77777777" w:rsidR="00FB2342" w:rsidRDefault="00FB2342" w:rsidP="00B652AC">
      <w:pPr>
        <w:ind w:left="1080"/>
        <w:jc w:val="center"/>
        <w:rPr>
          <w:i w:val="0"/>
          <w:sz w:val="22"/>
          <w:szCs w:val="22"/>
        </w:rPr>
      </w:pPr>
    </w:p>
    <w:p w14:paraId="1C983EA2" w14:textId="77777777" w:rsidR="00FB2342" w:rsidRPr="001F1894" w:rsidRDefault="00FB2342" w:rsidP="00B652AC">
      <w:pPr>
        <w:ind w:left="1080"/>
        <w:jc w:val="center"/>
        <w:rPr>
          <w:i w:val="0"/>
          <w:sz w:val="22"/>
          <w:szCs w:val="22"/>
        </w:rPr>
      </w:pPr>
    </w:p>
    <w:p w14:paraId="17A79D67" w14:textId="77777777" w:rsidR="00B652AC" w:rsidRDefault="00E12B96" w:rsidP="00B652AC">
      <w:pPr>
        <w:spacing w:before="240" w:after="60"/>
        <w:ind w:left="1080"/>
        <w:jc w:val="center"/>
        <w:outlineLvl w:val="6"/>
        <w:rPr>
          <w:b/>
          <w:i w:val="0"/>
          <w:sz w:val="32"/>
          <w:szCs w:val="32"/>
        </w:rPr>
      </w:pPr>
      <w:r>
        <w:rPr>
          <w:b/>
          <w:i w:val="0"/>
          <w:sz w:val="32"/>
          <w:szCs w:val="32"/>
        </w:rPr>
        <w:t>IZJAVA PODIZVAJALCA</w:t>
      </w:r>
    </w:p>
    <w:p w14:paraId="144E3603" w14:textId="77777777" w:rsidR="003F5FEB" w:rsidRDefault="003F5FEB" w:rsidP="003F5FEB">
      <w:pPr>
        <w:spacing w:before="240" w:after="60"/>
        <w:ind w:left="1080"/>
        <w:jc w:val="center"/>
        <w:outlineLvl w:val="6"/>
        <w:rPr>
          <w:b/>
          <w:i w:val="0"/>
          <w:sz w:val="32"/>
          <w:szCs w:val="32"/>
        </w:rPr>
      </w:pPr>
      <w:r>
        <w:rPr>
          <w:b/>
          <w:i w:val="0"/>
          <w:sz w:val="32"/>
          <w:szCs w:val="32"/>
        </w:rPr>
        <w:t>……………………….………………………</w:t>
      </w:r>
    </w:p>
    <w:p w14:paraId="177AD068" w14:textId="77777777"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5D99EBEA" w14:textId="77777777" w:rsidR="00B652AC" w:rsidRPr="001F1894" w:rsidRDefault="00B652AC" w:rsidP="00B652AC">
      <w:pPr>
        <w:ind w:left="1080"/>
        <w:rPr>
          <w:i w:val="0"/>
          <w:sz w:val="22"/>
          <w:szCs w:val="22"/>
        </w:rPr>
      </w:pPr>
    </w:p>
    <w:p w14:paraId="74FC4A71" w14:textId="77777777" w:rsidR="00B652AC" w:rsidRPr="001F1894" w:rsidRDefault="00B652AC" w:rsidP="00B652AC">
      <w:pPr>
        <w:ind w:left="1080"/>
        <w:rPr>
          <w:i w:val="0"/>
          <w:sz w:val="22"/>
          <w:szCs w:val="22"/>
        </w:rPr>
      </w:pPr>
    </w:p>
    <w:p w14:paraId="0DC0DA79"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D06BFE" w:rsidRPr="00F70C81">
        <w:rPr>
          <w:b/>
          <w:i w:val="0"/>
          <w:sz w:val="22"/>
          <w:szCs w:val="22"/>
        </w:rPr>
        <w:t>Vrtec Mladi rod enota Kostanjčkov vrtec - celovita prenova objekta z dozidavo pralnice in večnamenskega prostora, pri kateri se upoštevajo okoljski vidiki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3A8A0C87" w14:textId="77777777" w:rsidR="00E12B96" w:rsidRDefault="00E12B96" w:rsidP="00E12B96">
      <w:pPr>
        <w:pStyle w:val="Glava"/>
        <w:tabs>
          <w:tab w:val="clear" w:pos="4536"/>
          <w:tab w:val="clear" w:pos="9072"/>
        </w:tabs>
        <w:ind w:left="1080"/>
        <w:jc w:val="both"/>
        <w:rPr>
          <w:i w:val="0"/>
          <w:sz w:val="22"/>
          <w:szCs w:val="22"/>
        </w:rPr>
      </w:pPr>
    </w:p>
    <w:p w14:paraId="5D0F7633" w14:textId="77777777" w:rsidR="00E12B96" w:rsidRDefault="00E12B96" w:rsidP="00E12B96">
      <w:pPr>
        <w:pStyle w:val="Glava"/>
        <w:tabs>
          <w:tab w:val="clear" w:pos="4536"/>
          <w:tab w:val="clear" w:pos="9072"/>
        </w:tabs>
        <w:ind w:left="1080"/>
        <w:jc w:val="both"/>
        <w:rPr>
          <w:i w:val="0"/>
          <w:sz w:val="22"/>
          <w:szCs w:val="22"/>
        </w:rPr>
      </w:pPr>
    </w:p>
    <w:p w14:paraId="35367698" w14:textId="77777777" w:rsidR="00E12B96" w:rsidRDefault="00E12B96" w:rsidP="00E12B96">
      <w:pPr>
        <w:pStyle w:val="Glava"/>
        <w:tabs>
          <w:tab w:val="clear" w:pos="4536"/>
          <w:tab w:val="clear" w:pos="9072"/>
        </w:tabs>
        <w:ind w:left="1080"/>
        <w:jc w:val="both"/>
        <w:rPr>
          <w:i w:val="0"/>
          <w:sz w:val="22"/>
          <w:szCs w:val="22"/>
        </w:rPr>
      </w:pPr>
    </w:p>
    <w:p w14:paraId="0570668F"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441B3E69"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64362067" w14:textId="77777777" w:rsidR="00E12B96" w:rsidRDefault="00E12B96" w:rsidP="00E12B96">
      <w:pPr>
        <w:pStyle w:val="Glava"/>
        <w:tabs>
          <w:tab w:val="clear" w:pos="4536"/>
          <w:tab w:val="clear" w:pos="9072"/>
        </w:tabs>
        <w:ind w:left="1080"/>
        <w:jc w:val="both"/>
        <w:rPr>
          <w:i w:val="0"/>
          <w:sz w:val="22"/>
          <w:szCs w:val="22"/>
        </w:rPr>
      </w:pPr>
    </w:p>
    <w:p w14:paraId="0B85FC98" w14:textId="77777777" w:rsidR="00E12B96" w:rsidRDefault="00E12B96" w:rsidP="00E12B96">
      <w:pPr>
        <w:pStyle w:val="Glava"/>
        <w:tabs>
          <w:tab w:val="clear" w:pos="4536"/>
          <w:tab w:val="clear" w:pos="9072"/>
        </w:tabs>
        <w:ind w:left="1080"/>
        <w:jc w:val="both"/>
        <w:rPr>
          <w:i w:val="0"/>
          <w:sz w:val="22"/>
          <w:szCs w:val="22"/>
        </w:rPr>
      </w:pPr>
    </w:p>
    <w:p w14:paraId="2E37F949"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3463237C" w14:textId="77777777" w:rsidR="00E12B96" w:rsidRDefault="00E12B96" w:rsidP="00E12B96">
      <w:pPr>
        <w:pStyle w:val="Glava"/>
        <w:tabs>
          <w:tab w:val="clear" w:pos="4536"/>
          <w:tab w:val="clear" w:pos="9072"/>
        </w:tabs>
        <w:ind w:left="1080"/>
        <w:jc w:val="both"/>
        <w:rPr>
          <w:i w:val="0"/>
          <w:sz w:val="22"/>
          <w:szCs w:val="22"/>
        </w:rPr>
      </w:pPr>
    </w:p>
    <w:p w14:paraId="5A552E34"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10DA58C9" w14:textId="77777777" w:rsidR="00E12B96" w:rsidRDefault="00E12B96" w:rsidP="00E12B96">
      <w:pPr>
        <w:jc w:val="right"/>
        <w:rPr>
          <w:b/>
          <w:i w:val="0"/>
          <w:sz w:val="22"/>
          <w:szCs w:val="22"/>
        </w:rPr>
      </w:pPr>
    </w:p>
    <w:p w14:paraId="238CCCF8" w14:textId="77777777" w:rsidR="00E12B96" w:rsidRDefault="00E12B96" w:rsidP="00E12B96">
      <w:pPr>
        <w:jc w:val="right"/>
        <w:rPr>
          <w:b/>
          <w:i w:val="0"/>
          <w:sz w:val="22"/>
          <w:szCs w:val="22"/>
        </w:rPr>
      </w:pPr>
    </w:p>
    <w:p w14:paraId="6BA0178A" w14:textId="77777777" w:rsidR="00E12B96" w:rsidRPr="001F1894" w:rsidRDefault="00E12B96" w:rsidP="00E12B96">
      <w:pPr>
        <w:jc w:val="right"/>
        <w:rPr>
          <w:b/>
          <w:i w:val="0"/>
          <w:sz w:val="22"/>
          <w:szCs w:val="22"/>
        </w:rPr>
      </w:pPr>
    </w:p>
    <w:p w14:paraId="77B3F3FA"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DA3BEEC" w14:textId="77777777" w:rsidR="00E12B96" w:rsidRDefault="00E12B96" w:rsidP="00E12B96">
      <w:pPr>
        <w:pStyle w:val="Glava"/>
        <w:tabs>
          <w:tab w:val="clear" w:pos="4536"/>
          <w:tab w:val="clear" w:pos="9072"/>
        </w:tabs>
        <w:ind w:left="1080"/>
        <w:jc w:val="both"/>
        <w:rPr>
          <w:i w:val="0"/>
          <w:sz w:val="22"/>
          <w:szCs w:val="22"/>
        </w:rPr>
      </w:pPr>
    </w:p>
    <w:p w14:paraId="1DE03C60" w14:textId="77777777" w:rsidR="00E12B96" w:rsidRDefault="00E12B96" w:rsidP="00E12B96">
      <w:pPr>
        <w:pStyle w:val="Glava"/>
        <w:tabs>
          <w:tab w:val="clear" w:pos="4536"/>
          <w:tab w:val="clear" w:pos="9072"/>
        </w:tabs>
        <w:ind w:left="1080"/>
        <w:jc w:val="both"/>
        <w:rPr>
          <w:i w:val="0"/>
          <w:sz w:val="22"/>
          <w:szCs w:val="22"/>
        </w:rPr>
      </w:pPr>
    </w:p>
    <w:p w14:paraId="3E790425" w14:textId="77777777" w:rsidR="00B652AC" w:rsidRDefault="00B652AC" w:rsidP="006761A9">
      <w:pPr>
        <w:ind w:left="1080"/>
        <w:jc w:val="both"/>
        <w:rPr>
          <w:i w:val="0"/>
          <w:sz w:val="22"/>
          <w:szCs w:val="22"/>
        </w:rPr>
      </w:pPr>
    </w:p>
    <w:p w14:paraId="43A0CE0B" w14:textId="77777777" w:rsidR="009A1150" w:rsidRDefault="009A1150" w:rsidP="006761A9">
      <w:pPr>
        <w:ind w:left="1080"/>
        <w:jc w:val="both"/>
        <w:rPr>
          <w:i w:val="0"/>
          <w:sz w:val="22"/>
          <w:szCs w:val="22"/>
        </w:rPr>
      </w:pPr>
    </w:p>
    <w:p w14:paraId="0B0D443B" w14:textId="77777777" w:rsidR="009A1150" w:rsidRDefault="009A1150" w:rsidP="006761A9">
      <w:pPr>
        <w:ind w:left="1080"/>
        <w:jc w:val="both"/>
        <w:rPr>
          <w:i w:val="0"/>
          <w:sz w:val="22"/>
          <w:szCs w:val="22"/>
        </w:rPr>
      </w:pPr>
    </w:p>
    <w:p w14:paraId="16FF42CF" w14:textId="77777777" w:rsidR="009A1150" w:rsidRDefault="009A1150" w:rsidP="006761A9">
      <w:pPr>
        <w:ind w:left="1080"/>
        <w:jc w:val="both"/>
        <w:rPr>
          <w:i w:val="0"/>
          <w:sz w:val="22"/>
          <w:szCs w:val="22"/>
        </w:rPr>
      </w:pPr>
    </w:p>
    <w:p w14:paraId="59B2BB97" w14:textId="77777777" w:rsidR="009A1150" w:rsidRDefault="009A1150" w:rsidP="006761A9">
      <w:pPr>
        <w:ind w:left="1080"/>
        <w:jc w:val="both"/>
        <w:rPr>
          <w:i w:val="0"/>
          <w:sz w:val="22"/>
          <w:szCs w:val="22"/>
        </w:rPr>
      </w:pPr>
    </w:p>
    <w:p w14:paraId="38D37921" w14:textId="77777777" w:rsidR="009A1150" w:rsidRDefault="009A1150" w:rsidP="006761A9">
      <w:pPr>
        <w:ind w:left="1080"/>
        <w:jc w:val="both"/>
        <w:rPr>
          <w:i w:val="0"/>
          <w:sz w:val="22"/>
          <w:szCs w:val="22"/>
        </w:rPr>
      </w:pPr>
    </w:p>
    <w:p w14:paraId="23DAC8B2" w14:textId="77777777" w:rsidR="009A1150" w:rsidRDefault="009A1150" w:rsidP="006761A9">
      <w:pPr>
        <w:ind w:left="1080"/>
        <w:jc w:val="both"/>
        <w:rPr>
          <w:i w:val="0"/>
          <w:sz w:val="22"/>
          <w:szCs w:val="22"/>
        </w:rPr>
      </w:pPr>
    </w:p>
    <w:p w14:paraId="1B52291C" w14:textId="77777777" w:rsidR="009A1150" w:rsidRDefault="009A1150" w:rsidP="006761A9">
      <w:pPr>
        <w:ind w:left="1080"/>
        <w:jc w:val="both"/>
        <w:rPr>
          <w:i w:val="0"/>
          <w:sz w:val="22"/>
          <w:szCs w:val="22"/>
        </w:rPr>
      </w:pPr>
    </w:p>
    <w:p w14:paraId="39FFE5D9" w14:textId="77777777" w:rsidR="009A1150" w:rsidRDefault="009A1150" w:rsidP="006761A9">
      <w:pPr>
        <w:ind w:left="1080"/>
        <w:jc w:val="both"/>
        <w:rPr>
          <w:i w:val="0"/>
          <w:sz w:val="22"/>
          <w:szCs w:val="22"/>
        </w:rPr>
      </w:pPr>
    </w:p>
    <w:p w14:paraId="29218508" w14:textId="77777777" w:rsidR="00FF47F1" w:rsidRDefault="00FF47F1" w:rsidP="00FF47F1">
      <w:pPr>
        <w:ind w:left="1080"/>
        <w:rPr>
          <w:i w:val="0"/>
          <w:sz w:val="22"/>
          <w:szCs w:val="22"/>
        </w:rPr>
      </w:pPr>
    </w:p>
    <w:p w14:paraId="05F95D86" w14:textId="77777777" w:rsidR="009A1150" w:rsidRDefault="009A1150" w:rsidP="00FF47F1">
      <w:pPr>
        <w:ind w:left="1080"/>
        <w:rPr>
          <w:i w:val="0"/>
          <w:sz w:val="22"/>
          <w:szCs w:val="22"/>
        </w:rPr>
      </w:pPr>
    </w:p>
    <w:p w14:paraId="4A859A72" w14:textId="77777777" w:rsidR="009A1150" w:rsidRDefault="009A1150" w:rsidP="00FF47F1">
      <w:pPr>
        <w:ind w:left="1080"/>
        <w:rPr>
          <w:i w:val="0"/>
          <w:sz w:val="22"/>
          <w:szCs w:val="22"/>
        </w:rPr>
      </w:pPr>
    </w:p>
    <w:p w14:paraId="0282ED2C" w14:textId="77777777" w:rsidR="009A1150" w:rsidRDefault="009A1150" w:rsidP="00FF47F1">
      <w:pPr>
        <w:ind w:left="1080"/>
        <w:rPr>
          <w:i w:val="0"/>
          <w:sz w:val="22"/>
          <w:szCs w:val="22"/>
        </w:rPr>
      </w:pPr>
    </w:p>
    <w:p w14:paraId="73D157B8" w14:textId="77777777" w:rsidR="009A1150" w:rsidRDefault="009A1150" w:rsidP="00FF47F1">
      <w:pPr>
        <w:ind w:left="1080"/>
        <w:rPr>
          <w:i w:val="0"/>
          <w:sz w:val="22"/>
          <w:szCs w:val="22"/>
        </w:rPr>
      </w:pPr>
    </w:p>
    <w:p w14:paraId="411F2A87" w14:textId="77777777" w:rsidR="009A1150" w:rsidRDefault="009A1150" w:rsidP="00FF47F1">
      <w:pPr>
        <w:ind w:left="1080"/>
        <w:rPr>
          <w:i w:val="0"/>
          <w:sz w:val="22"/>
          <w:szCs w:val="22"/>
        </w:rPr>
      </w:pPr>
    </w:p>
    <w:p w14:paraId="0D5B2EA2" w14:textId="22EDF259" w:rsidR="009A1150" w:rsidRDefault="009A1150" w:rsidP="00FF47F1">
      <w:pPr>
        <w:ind w:left="1080"/>
        <w:rPr>
          <w:i w:val="0"/>
          <w:sz w:val="22"/>
          <w:szCs w:val="22"/>
        </w:rPr>
      </w:pPr>
    </w:p>
    <w:p w14:paraId="7E18AE9A" w14:textId="77777777"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14:paraId="13EF3B2A" w14:textId="77777777" w:rsidR="001F1894" w:rsidRPr="001F1894" w:rsidRDefault="001F1894" w:rsidP="001F1894">
      <w:pPr>
        <w:jc w:val="both"/>
        <w:rPr>
          <w:i w:val="0"/>
          <w:sz w:val="22"/>
          <w:szCs w:val="22"/>
        </w:rPr>
      </w:pPr>
    </w:p>
    <w:p w14:paraId="5BBD7F6A" w14:textId="77777777" w:rsidR="001F1894" w:rsidRPr="001F1894" w:rsidRDefault="001F1894" w:rsidP="001F1894">
      <w:pPr>
        <w:jc w:val="both"/>
        <w:rPr>
          <w:i w:val="0"/>
          <w:sz w:val="22"/>
          <w:szCs w:val="22"/>
        </w:rPr>
      </w:pPr>
    </w:p>
    <w:p w14:paraId="0FCDF873" w14:textId="77777777" w:rsidR="001F1894" w:rsidRPr="001F1894" w:rsidRDefault="001F1894" w:rsidP="001F1894">
      <w:pPr>
        <w:jc w:val="both"/>
        <w:rPr>
          <w:i w:val="0"/>
          <w:sz w:val="22"/>
          <w:szCs w:val="22"/>
        </w:rPr>
      </w:pPr>
    </w:p>
    <w:p w14:paraId="6BC11FAD" w14:textId="77777777" w:rsidR="001F1894" w:rsidRPr="001F1894" w:rsidRDefault="001F1894" w:rsidP="001F1894">
      <w:pPr>
        <w:jc w:val="both"/>
        <w:rPr>
          <w:i w:val="0"/>
          <w:sz w:val="22"/>
          <w:szCs w:val="22"/>
        </w:rPr>
      </w:pPr>
    </w:p>
    <w:p w14:paraId="6AE9301F" w14:textId="77777777" w:rsidR="001F1894" w:rsidRPr="001F1894" w:rsidRDefault="001F1894" w:rsidP="001F1894">
      <w:pPr>
        <w:jc w:val="both"/>
        <w:rPr>
          <w:i w:val="0"/>
          <w:sz w:val="22"/>
          <w:szCs w:val="22"/>
        </w:rPr>
      </w:pPr>
    </w:p>
    <w:p w14:paraId="0EE81445"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785E4A0B" w14:textId="77777777" w:rsidR="001F1894" w:rsidRPr="001F1894" w:rsidRDefault="001F1894" w:rsidP="001F1894">
      <w:pPr>
        <w:ind w:left="1080"/>
        <w:rPr>
          <w:b/>
          <w:i w:val="0"/>
          <w:sz w:val="28"/>
          <w:szCs w:val="28"/>
        </w:rPr>
      </w:pPr>
    </w:p>
    <w:p w14:paraId="544B83ED"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01105B8" w14:textId="77777777" w:rsidR="001F1894" w:rsidRDefault="001F1894" w:rsidP="001F1894">
      <w:pPr>
        <w:ind w:left="1080"/>
        <w:jc w:val="both"/>
        <w:rPr>
          <w:i w:val="0"/>
          <w:sz w:val="22"/>
          <w:szCs w:val="22"/>
        </w:rPr>
      </w:pPr>
    </w:p>
    <w:p w14:paraId="58154FE4" w14:textId="77777777" w:rsidR="00F00073" w:rsidRPr="001F1894" w:rsidRDefault="00F00073" w:rsidP="001F1894">
      <w:pPr>
        <w:ind w:left="1080"/>
        <w:jc w:val="both"/>
        <w:rPr>
          <w:i w:val="0"/>
          <w:sz w:val="22"/>
          <w:szCs w:val="22"/>
        </w:rPr>
      </w:pPr>
    </w:p>
    <w:p w14:paraId="44A6B4F8" w14:textId="77777777" w:rsidR="001F1894" w:rsidRPr="001F1894" w:rsidRDefault="001F1894" w:rsidP="001F1894">
      <w:pPr>
        <w:ind w:left="1080"/>
        <w:jc w:val="both"/>
        <w:rPr>
          <w:i w:val="0"/>
          <w:sz w:val="22"/>
          <w:szCs w:val="22"/>
        </w:rPr>
      </w:pPr>
    </w:p>
    <w:p w14:paraId="4A797173"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0021D13" w14:textId="77777777" w:rsidR="00F00073" w:rsidRDefault="00E57885" w:rsidP="00E57885">
      <w:pPr>
        <w:tabs>
          <w:tab w:val="left" w:pos="4524"/>
        </w:tabs>
        <w:ind w:left="1080"/>
        <w:jc w:val="both"/>
        <w:rPr>
          <w:i w:val="0"/>
          <w:sz w:val="22"/>
          <w:szCs w:val="22"/>
        </w:rPr>
      </w:pPr>
      <w:r>
        <w:rPr>
          <w:i w:val="0"/>
          <w:sz w:val="22"/>
          <w:szCs w:val="22"/>
        </w:rPr>
        <w:tab/>
      </w:r>
    </w:p>
    <w:p w14:paraId="5C2222A4" w14:textId="77777777" w:rsidR="00F00073" w:rsidRPr="001F1894" w:rsidRDefault="00F00073" w:rsidP="00F00073">
      <w:pPr>
        <w:ind w:left="1080"/>
        <w:jc w:val="both"/>
        <w:rPr>
          <w:i w:val="0"/>
          <w:sz w:val="22"/>
          <w:szCs w:val="22"/>
        </w:rPr>
      </w:pPr>
    </w:p>
    <w:p w14:paraId="2497C505"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0FF7BCF5" w14:textId="77777777" w:rsidTr="0099550E">
        <w:tc>
          <w:tcPr>
            <w:tcW w:w="2606" w:type="dxa"/>
          </w:tcPr>
          <w:p w14:paraId="6D6E29AE"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3641E263"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1896B247"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68421E1D"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14:paraId="4B8A33F3" w14:textId="77777777"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3F5FEB">
              <w:rPr>
                <w:i w:val="0"/>
                <w:sz w:val="20"/>
              </w:rPr>
              <w:t>9</w:t>
            </w:r>
            <w:r w:rsidRPr="00105B38">
              <w:rPr>
                <w:i w:val="0"/>
                <w:sz w:val="20"/>
              </w:rPr>
              <w:t>)</w:t>
            </w:r>
          </w:p>
        </w:tc>
      </w:tr>
      <w:tr w:rsidR="00387121" w:rsidRPr="0079325B" w14:paraId="1F166CDE" w14:textId="77777777" w:rsidTr="0099550E">
        <w:tc>
          <w:tcPr>
            <w:tcW w:w="2606" w:type="dxa"/>
          </w:tcPr>
          <w:p w14:paraId="2E18C804"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07BE001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9FA5DFB" w14:textId="77777777" w:rsidTr="0099550E">
        <w:tc>
          <w:tcPr>
            <w:tcW w:w="2606" w:type="dxa"/>
          </w:tcPr>
          <w:p w14:paraId="3A5B3373"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57D1A276"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205260FC"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5F6E67"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4F1B2A80"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603A5C78" w14:textId="77777777"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14:paraId="54F43FB9" w14:textId="77777777" w:rsidR="001F1894" w:rsidRPr="001F1894" w:rsidRDefault="001F1894" w:rsidP="001F1894">
      <w:pPr>
        <w:ind w:left="1080"/>
        <w:jc w:val="both"/>
        <w:rPr>
          <w:i w:val="0"/>
          <w:sz w:val="22"/>
          <w:szCs w:val="22"/>
        </w:rPr>
      </w:pPr>
    </w:p>
    <w:p w14:paraId="393D785F" w14:textId="77777777" w:rsidR="001F1894" w:rsidRPr="001F1894" w:rsidRDefault="001F1894" w:rsidP="001F1894">
      <w:pPr>
        <w:ind w:left="1080"/>
        <w:jc w:val="both"/>
        <w:rPr>
          <w:i w:val="0"/>
          <w:sz w:val="22"/>
          <w:szCs w:val="22"/>
        </w:rPr>
      </w:pPr>
    </w:p>
    <w:p w14:paraId="063F9807" w14:textId="77777777" w:rsidR="001F1894" w:rsidRPr="001F1894" w:rsidRDefault="001F1894" w:rsidP="001F1894">
      <w:pPr>
        <w:ind w:left="1080"/>
        <w:jc w:val="both"/>
        <w:rPr>
          <w:i w:val="0"/>
          <w:sz w:val="22"/>
          <w:szCs w:val="22"/>
        </w:rPr>
      </w:pPr>
    </w:p>
    <w:p w14:paraId="50B7EAE8" w14:textId="77777777" w:rsidR="001F1894" w:rsidRPr="001F1894" w:rsidRDefault="001F1894" w:rsidP="001F1894">
      <w:pPr>
        <w:ind w:left="1080"/>
        <w:jc w:val="both"/>
        <w:rPr>
          <w:i w:val="0"/>
          <w:sz w:val="22"/>
          <w:szCs w:val="22"/>
        </w:rPr>
      </w:pPr>
    </w:p>
    <w:p w14:paraId="3ABBA01F" w14:textId="77777777" w:rsidR="001F1894" w:rsidRPr="001F1894" w:rsidRDefault="001F1894" w:rsidP="001F1894">
      <w:pPr>
        <w:ind w:left="1080"/>
        <w:jc w:val="both"/>
        <w:rPr>
          <w:i w:val="0"/>
          <w:sz w:val="22"/>
          <w:szCs w:val="22"/>
        </w:rPr>
      </w:pPr>
    </w:p>
    <w:p w14:paraId="4AFA96EF" w14:textId="77777777" w:rsidR="001F1894" w:rsidRPr="0079325B" w:rsidRDefault="001F1894" w:rsidP="00BF32CF">
      <w:pPr>
        <w:pStyle w:val="Glava"/>
        <w:tabs>
          <w:tab w:val="clear" w:pos="4536"/>
          <w:tab w:val="clear" w:pos="9072"/>
        </w:tabs>
        <w:ind w:left="1080"/>
        <w:jc w:val="both"/>
        <w:rPr>
          <w:i w:val="0"/>
          <w:sz w:val="22"/>
          <w:szCs w:val="22"/>
        </w:rPr>
      </w:pPr>
    </w:p>
    <w:p w14:paraId="0A7D2838" w14:textId="77777777" w:rsidR="00F81849" w:rsidRPr="0079325B" w:rsidRDefault="00F81849" w:rsidP="00BF32CF">
      <w:pPr>
        <w:pStyle w:val="Glava"/>
        <w:tabs>
          <w:tab w:val="clear" w:pos="4536"/>
          <w:tab w:val="clear" w:pos="9072"/>
        </w:tabs>
        <w:ind w:left="1080"/>
        <w:jc w:val="both"/>
        <w:rPr>
          <w:i w:val="0"/>
          <w:sz w:val="22"/>
          <w:szCs w:val="22"/>
        </w:rPr>
      </w:pPr>
    </w:p>
    <w:p w14:paraId="7E7C9434" w14:textId="77777777" w:rsidR="0059599D" w:rsidRDefault="0059599D">
      <w:pPr>
        <w:rPr>
          <w:b/>
          <w:i w:val="0"/>
          <w:sz w:val="22"/>
          <w:szCs w:val="22"/>
        </w:rPr>
      </w:pPr>
      <w:r>
        <w:rPr>
          <w:b/>
          <w:i w:val="0"/>
          <w:sz w:val="22"/>
          <w:szCs w:val="22"/>
        </w:rPr>
        <w:br w:type="page"/>
      </w:r>
    </w:p>
    <w:p w14:paraId="0C4E8103"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3AB7F5C8" w14:textId="77777777" w:rsidR="00C61E45" w:rsidRDefault="00C61E45" w:rsidP="003B1634">
      <w:pPr>
        <w:pStyle w:val="Glava"/>
        <w:tabs>
          <w:tab w:val="clear" w:pos="4536"/>
          <w:tab w:val="clear" w:pos="9072"/>
        </w:tabs>
        <w:jc w:val="right"/>
        <w:rPr>
          <w:b/>
          <w:i w:val="0"/>
          <w:sz w:val="22"/>
          <w:szCs w:val="22"/>
        </w:rPr>
      </w:pPr>
    </w:p>
    <w:p w14:paraId="3E5CBB25" w14:textId="77777777" w:rsidR="00C61E45" w:rsidRDefault="00C61E45" w:rsidP="00C61E45">
      <w:pPr>
        <w:pStyle w:val="Glava"/>
        <w:tabs>
          <w:tab w:val="clear" w:pos="4536"/>
          <w:tab w:val="clear" w:pos="9072"/>
        </w:tabs>
        <w:rPr>
          <w:b/>
          <w:i w:val="0"/>
          <w:sz w:val="22"/>
          <w:szCs w:val="22"/>
        </w:rPr>
      </w:pPr>
    </w:p>
    <w:p w14:paraId="06844AD8" w14:textId="77777777"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Uradni list RS, št. 69/11 – UPB, s sprem. in dopol.</w:t>
      </w:r>
      <w:r w:rsidRPr="00A63362">
        <w:rPr>
          <w:i w:val="0"/>
          <w:sz w:val="22"/>
          <w:szCs w:val="22"/>
        </w:rPr>
        <w:t xml:space="preserve">), t. j. zaradi zagotovitve transparentnosti posla in preprečitve korupcijskih tveganj pri sklepanju pravnih poslov </w:t>
      </w:r>
    </w:p>
    <w:p w14:paraId="1C37F020" w14:textId="77777777" w:rsidR="00C61E45" w:rsidRPr="00C61E45" w:rsidRDefault="00C61E45" w:rsidP="00C61E45">
      <w:pPr>
        <w:ind w:left="1134"/>
        <w:jc w:val="both"/>
        <w:rPr>
          <w:i w:val="0"/>
          <w:sz w:val="22"/>
          <w:szCs w:val="22"/>
        </w:rPr>
      </w:pPr>
    </w:p>
    <w:p w14:paraId="2903C32F"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063A776" w14:textId="77777777" w:rsidR="00C61E45" w:rsidRPr="00C61E45" w:rsidRDefault="00C61E45" w:rsidP="00C61E45">
      <w:pPr>
        <w:pStyle w:val="Glava"/>
        <w:tabs>
          <w:tab w:val="clear" w:pos="4536"/>
          <w:tab w:val="clear" w:pos="9072"/>
        </w:tabs>
        <w:rPr>
          <w:sz w:val="22"/>
          <w:szCs w:val="22"/>
        </w:rPr>
      </w:pPr>
    </w:p>
    <w:p w14:paraId="5A1C14FC"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73163300" w14:textId="77777777" w:rsidTr="00213032">
        <w:trPr>
          <w:trHeight w:val="24"/>
        </w:trPr>
        <w:tc>
          <w:tcPr>
            <w:tcW w:w="2127" w:type="dxa"/>
          </w:tcPr>
          <w:p w14:paraId="025DED74"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686B2FD0" w14:textId="77777777" w:rsidR="00C61E45" w:rsidRPr="00C61E45" w:rsidRDefault="00C61E45" w:rsidP="00C2709D">
            <w:pPr>
              <w:ind w:right="-57"/>
              <w:jc w:val="both"/>
              <w:rPr>
                <w:sz w:val="22"/>
                <w:szCs w:val="22"/>
              </w:rPr>
            </w:pPr>
          </w:p>
        </w:tc>
      </w:tr>
      <w:tr w:rsidR="00213032" w:rsidRPr="00C61E45" w14:paraId="1AD56208" w14:textId="77777777" w:rsidTr="00213032">
        <w:trPr>
          <w:trHeight w:val="24"/>
        </w:trPr>
        <w:tc>
          <w:tcPr>
            <w:tcW w:w="2127" w:type="dxa"/>
          </w:tcPr>
          <w:p w14:paraId="35AF822F"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2922103B" w14:textId="77777777" w:rsidR="00213032" w:rsidRPr="00C61E45" w:rsidRDefault="00213032" w:rsidP="00C2709D">
            <w:pPr>
              <w:ind w:right="-57"/>
              <w:jc w:val="both"/>
              <w:rPr>
                <w:sz w:val="22"/>
                <w:szCs w:val="22"/>
              </w:rPr>
            </w:pPr>
          </w:p>
        </w:tc>
      </w:tr>
      <w:tr w:rsidR="00C61E45" w:rsidRPr="00C61E45" w14:paraId="1EBACD6B" w14:textId="77777777" w:rsidTr="00213032">
        <w:trPr>
          <w:trHeight w:val="24"/>
        </w:trPr>
        <w:tc>
          <w:tcPr>
            <w:tcW w:w="2127" w:type="dxa"/>
          </w:tcPr>
          <w:p w14:paraId="071E8209"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386F3E6E" w14:textId="77777777" w:rsidR="00C61E45" w:rsidRPr="00C61E45" w:rsidRDefault="00C61E45" w:rsidP="00C2709D">
            <w:pPr>
              <w:ind w:right="-57"/>
              <w:jc w:val="both"/>
              <w:rPr>
                <w:sz w:val="22"/>
                <w:szCs w:val="22"/>
              </w:rPr>
            </w:pPr>
          </w:p>
        </w:tc>
      </w:tr>
      <w:tr w:rsidR="00C61E45" w:rsidRPr="00C61E45" w14:paraId="384687C0" w14:textId="77777777" w:rsidTr="00213032">
        <w:trPr>
          <w:trHeight w:val="24"/>
        </w:trPr>
        <w:tc>
          <w:tcPr>
            <w:tcW w:w="2127" w:type="dxa"/>
          </w:tcPr>
          <w:p w14:paraId="7F6731F9"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34F50ED3" w14:textId="77777777" w:rsidR="00C61E45" w:rsidRPr="00C61E45" w:rsidRDefault="00C61E45" w:rsidP="00C2709D">
            <w:pPr>
              <w:ind w:right="-57"/>
              <w:jc w:val="both"/>
              <w:rPr>
                <w:sz w:val="22"/>
                <w:szCs w:val="22"/>
              </w:rPr>
            </w:pPr>
          </w:p>
        </w:tc>
      </w:tr>
    </w:tbl>
    <w:p w14:paraId="04D29517" w14:textId="77777777" w:rsidR="00C61E45" w:rsidRPr="00C61E45" w:rsidRDefault="00C61E45" w:rsidP="00C61E45">
      <w:pPr>
        <w:pStyle w:val="Glava"/>
        <w:tabs>
          <w:tab w:val="clear" w:pos="4536"/>
          <w:tab w:val="clear" w:pos="9072"/>
        </w:tabs>
        <w:rPr>
          <w:b/>
          <w:i w:val="0"/>
          <w:sz w:val="22"/>
          <w:szCs w:val="22"/>
        </w:rPr>
      </w:pPr>
    </w:p>
    <w:p w14:paraId="1DAE39A5" w14:textId="77777777" w:rsidR="00C61E45" w:rsidRPr="00C61E45" w:rsidRDefault="00C61E45" w:rsidP="003B1634">
      <w:pPr>
        <w:pStyle w:val="Glava"/>
        <w:tabs>
          <w:tab w:val="clear" w:pos="4536"/>
          <w:tab w:val="clear" w:pos="9072"/>
        </w:tabs>
        <w:jc w:val="right"/>
        <w:rPr>
          <w:b/>
          <w:i w:val="0"/>
          <w:sz w:val="22"/>
          <w:szCs w:val="22"/>
        </w:rPr>
      </w:pPr>
    </w:p>
    <w:p w14:paraId="3FE641D0" w14:textId="77777777" w:rsidR="00C61E45" w:rsidRPr="00C61E45" w:rsidRDefault="00C61E45" w:rsidP="003B1634">
      <w:pPr>
        <w:pStyle w:val="Glava"/>
        <w:tabs>
          <w:tab w:val="clear" w:pos="4536"/>
          <w:tab w:val="clear" w:pos="9072"/>
        </w:tabs>
        <w:jc w:val="right"/>
        <w:rPr>
          <w:b/>
          <w:i w:val="0"/>
          <w:sz w:val="22"/>
          <w:szCs w:val="22"/>
        </w:rPr>
      </w:pPr>
    </w:p>
    <w:p w14:paraId="7F779E5A" w14:textId="77777777" w:rsidR="00C61E45" w:rsidRPr="00C61E45" w:rsidRDefault="00C61E45" w:rsidP="003B1634">
      <w:pPr>
        <w:pStyle w:val="Glava"/>
        <w:tabs>
          <w:tab w:val="clear" w:pos="4536"/>
          <w:tab w:val="clear" w:pos="9072"/>
        </w:tabs>
        <w:jc w:val="right"/>
        <w:rPr>
          <w:b/>
          <w:i w:val="0"/>
          <w:sz w:val="22"/>
          <w:szCs w:val="22"/>
        </w:rPr>
      </w:pPr>
    </w:p>
    <w:p w14:paraId="2B02E213" w14:textId="77777777" w:rsidR="00C61E45" w:rsidRPr="00C61E45" w:rsidRDefault="00C61E45" w:rsidP="003B1634">
      <w:pPr>
        <w:pStyle w:val="Glava"/>
        <w:tabs>
          <w:tab w:val="clear" w:pos="4536"/>
          <w:tab w:val="clear" w:pos="9072"/>
        </w:tabs>
        <w:jc w:val="right"/>
        <w:rPr>
          <w:b/>
          <w:i w:val="0"/>
          <w:sz w:val="22"/>
          <w:szCs w:val="22"/>
        </w:rPr>
      </w:pPr>
    </w:p>
    <w:p w14:paraId="28A7C4A7" w14:textId="77777777" w:rsidR="00C61E45" w:rsidRPr="00C61E45" w:rsidRDefault="00C61E45" w:rsidP="003B1634">
      <w:pPr>
        <w:pStyle w:val="Glava"/>
        <w:tabs>
          <w:tab w:val="clear" w:pos="4536"/>
          <w:tab w:val="clear" w:pos="9072"/>
        </w:tabs>
        <w:jc w:val="right"/>
        <w:rPr>
          <w:b/>
          <w:i w:val="0"/>
          <w:sz w:val="22"/>
          <w:szCs w:val="22"/>
        </w:rPr>
      </w:pPr>
    </w:p>
    <w:p w14:paraId="472FF4AA" w14:textId="77777777" w:rsidR="00C61E45" w:rsidRPr="00C61E45" w:rsidRDefault="00C61E45" w:rsidP="003B1634">
      <w:pPr>
        <w:pStyle w:val="Glava"/>
        <w:tabs>
          <w:tab w:val="clear" w:pos="4536"/>
          <w:tab w:val="clear" w:pos="9072"/>
        </w:tabs>
        <w:jc w:val="right"/>
        <w:rPr>
          <w:b/>
          <w:i w:val="0"/>
          <w:sz w:val="22"/>
          <w:szCs w:val="22"/>
        </w:rPr>
      </w:pPr>
    </w:p>
    <w:p w14:paraId="15C9E7DD" w14:textId="77777777" w:rsidR="00C61E45" w:rsidRDefault="00C61E45" w:rsidP="003B1634">
      <w:pPr>
        <w:pStyle w:val="Glava"/>
        <w:tabs>
          <w:tab w:val="clear" w:pos="4536"/>
          <w:tab w:val="clear" w:pos="9072"/>
        </w:tabs>
        <w:jc w:val="right"/>
        <w:rPr>
          <w:b/>
          <w:i w:val="0"/>
          <w:sz w:val="22"/>
          <w:szCs w:val="22"/>
        </w:rPr>
      </w:pPr>
    </w:p>
    <w:p w14:paraId="7DD0D569" w14:textId="77777777" w:rsidR="00C61E45" w:rsidRDefault="00C61E45" w:rsidP="003B1634">
      <w:pPr>
        <w:pStyle w:val="Glava"/>
        <w:tabs>
          <w:tab w:val="clear" w:pos="4536"/>
          <w:tab w:val="clear" w:pos="9072"/>
        </w:tabs>
        <w:jc w:val="right"/>
        <w:rPr>
          <w:b/>
          <w:i w:val="0"/>
          <w:sz w:val="22"/>
          <w:szCs w:val="22"/>
        </w:rPr>
      </w:pPr>
    </w:p>
    <w:p w14:paraId="4F980BF6" w14:textId="77777777" w:rsidR="00C61E45" w:rsidRPr="00C61E45" w:rsidRDefault="00C61E45" w:rsidP="00C61E45">
      <w:pPr>
        <w:ind w:left="1134"/>
        <w:rPr>
          <w:i w:val="0"/>
          <w:sz w:val="22"/>
          <w:szCs w:val="22"/>
        </w:rPr>
      </w:pPr>
      <w:r w:rsidRPr="00C61E45">
        <w:rPr>
          <w:i w:val="0"/>
          <w:sz w:val="22"/>
          <w:szCs w:val="22"/>
        </w:rPr>
        <w:t>podajam naslednjo</w:t>
      </w:r>
    </w:p>
    <w:p w14:paraId="170FCF16" w14:textId="77777777" w:rsidR="00C61E45" w:rsidRPr="00C61E45" w:rsidRDefault="00C61E45" w:rsidP="00C61E45">
      <w:pPr>
        <w:ind w:left="1134"/>
        <w:rPr>
          <w:i w:val="0"/>
          <w:sz w:val="22"/>
          <w:szCs w:val="22"/>
        </w:rPr>
      </w:pPr>
    </w:p>
    <w:p w14:paraId="548835FD" w14:textId="77777777" w:rsidR="00C61E45" w:rsidRPr="00C61E45" w:rsidRDefault="00C61E45" w:rsidP="00C61E45">
      <w:pPr>
        <w:ind w:left="1134"/>
        <w:rPr>
          <w:i w:val="0"/>
          <w:sz w:val="22"/>
          <w:szCs w:val="22"/>
        </w:rPr>
      </w:pPr>
    </w:p>
    <w:p w14:paraId="088C1131" w14:textId="77777777" w:rsidR="00C61E45" w:rsidRPr="00C61E45" w:rsidRDefault="00C61E45" w:rsidP="00C61E45">
      <w:pPr>
        <w:ind w:left="1134"/>
        <w:jc w:val="center"/>
        <w:rPr>
          <w:b/>
          <w:i w:val="0"/>
          <w:sz w:val="22"/>
          <w:szCs w:val="22"/>
        </w:rPr>
      </w:pPr>
      <w:r w:rsidRPr="00C61E45">
        <w:rPr>
          <w:b/>
          <w:i w:val="0"/>
          <w:sz w:val="22"/>
          <w:szCs w:val="22"/>
        </w:rPr>
        <w:t>IZJAVO</w:t>
      </w:r>
    </w:p>
    <w:p w14:paraId="007C35F5"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382EB17A"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725B5502" w14:textId="77777777" w:rsidR="00C61E45" w:rsidRPr="00C61E45" w:rsidRDefault="00C61E45" w:rsidP="00C61E45">
      <w:pPr>
        <w:ind w:left="1134"/>
        <w:jc w:val="both"/>
        <w:rPr>
          <w:i w:val="0"/>
          <w:sz w:val="22"/>
          <w:szCs w:val="22"/>
        </w:rPr>
      </w:pPr>
    </w:p>
    <w:p w14:paraId="34D9222B" w14:textId="77777777" w:rsidR="00C61E45" w:rsidRPr="00C61E45" w:rsidRDefault="00C61E45" w:rsidP="00C61E45">
      <w:pPr>
        <w:ind w:left="1134"/>
        <w:jc w:val="both"/>
        <w:rPr>
          <w:i w:val="0"/>
          <w:sz w:val="22"/>
          <w:szCs w:val="22"/>
        </w:rPr>
      </w:pPr>
    </w:p>
    <w:p w14:paraId="09008997"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74AB21A5"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6436B532"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21D21B8E"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1477C8A4" w14:textId="77777777" w:rsidR="00C61E45" w:rsidRPr="00C61E45" w:rsidRDefault="00C61E45" w:rsidP="00C61E45">
      <w:pPr>
        <w:ind w:left="1134"/>
        <w:jc w:val="right"/>
        <w:rPr>
          <w:i w:val="0"/>
          <w:sz w:val="22"/>
          <w:szCs w:val="22"/>
        </w:rPr>
      </w:pPr>
    </w:p>
    <w:p w14:paraId="5258FBF1" w14:textId="77777777" w:rsidR="00C61E45" w:rsidRPr="00C61E45" w:rsidRDefault="00C61E45" w:rsidP="00EB56CD">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3AC62784" w14:textId="77777777" w:rsidR="00C61E45" w:rsidRPr="00C61E45" w:rsidRDefault="00C61E45" w:rsidP="00EB56CD">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EE6BA0F" w14:textId="77777777" w:rsidR="00C61E45" w:rsidRPr="00C61E45" w:rsidRDefault="00C61E45" w:rsidP="00C61E45">
      <w:pPr>
        <w:pStyle w:val="Odstavekseznama"/>
        <w:ind w:left="1134"/>
        <w:rPr>
          <w:i w:val="0"/>
          <w:sz w:val="22"/>
          <w:szCs w:val="22"/>
        </w:rPr>
      </w:pPr>
    </w:p>
    <w:p w14:paraId="547CB9C0" w14:textId="77777777" w:rsidR="00C61E45" w:rsidRPr="00C61E45" w:rsidRDefault="00C61E45" w:rsidP="00C61E45">
      <w:pPr>
        <w:ind w:left="1134"/>
        <w:rPr>
          <w:i w:val="0"/>
          <w:sz w:val="22"/>
          <w:szCs w:val="22"/>
        </w:rPr>
      </w:pPr>
    </w:p>
    <w:p w14:paraId="4FEECE98"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6DF55174" w14:textId="77777777" w:rsidTr="00C2709D">
        <w:tc>
          <w:tcPr>
            <w:tcW w:w="1969" w:type="dxa"/>
          </w:tcPr>
          <w:p w14:paraId="177880E0"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04F4DB2F"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40894A54"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27A4C337" w14:textId="77777777" w:rsidTr="00C2709D">
        <w:tc>
          <w:tcPr>
            <w:tcW w:w="1969" w:type="dxa"/>
            <w:tcBorders>
              <w:bottom w:val="single" w:sz="4" w:space="0" w:color="auto"/>
            </w:tcBorders>
          </w:tcPr>
          <w:p w14:paraId="7742C048" w14:textId="77777777" w:rsidR="00C61E45" w:rsidRPr="00C61E45" w:rsidRDefault="00C61E45" w:rsidP="00A900C4">
            <w:pPr>
              <w:jc w:val="both"/>
              <w:rPr>
                <w:i w:val="0"/>
                <w:sz w:val="22"/>
                <w:szCs w:val="22"/>
              </w:rPr>
            </w:pPr>
          </w:p>
        </w:tc>
        <w:tc>
          <w:tcPr>
            <w:tcW w:w="3559" w:type="dxa"/>
          </w:tcPr>
          <w:p w14:paraId="56D76EC9" w14:textId="77777777" w:rsidR="00C61E45" w:rsidRPr="00C61E45" w:rsidRDefault="00C61E45" w:rsidP="00A900C4">
            <w:pPr>
              <w:jc w:val="both"/>
              <w:rPr>
                <w:i w:val="0"/>
                <w:sz w:val="22"/>
                <w:szCs w:val="22"/>
              </w:rPr>
            </w:pPr>
          </w:p>
        </w:tc>
        <w:tc>
          <w:tcPr>
            <w:tcW w:w="3685" w:type="dxa"/>
            <w:tcBorders>
              <w:bottom w:val="single" w:sz="4" w:space="0" w:color="auto"/>
            </w:tcBorders>
          </w:tcPr>
          <w:p w14:paraId="21C1ECC3" w14:textId="77777777" w:rsidR="00C61E45" w:rsidRPr="00C61E45" w:rsidRDefault="00C61E45" w:rsidP="00A900C4">
            <w:pPr>
              <w:jc w:val="both"/>
              <w:rPr>
                <w:i w:val="0"/>
                <w:sz w:val="22"/>
                <w:szCs w:val="22"/>
              </w:rPr>
            </w:pPr>
          </w:p>
        </w:tc>
      </w:tr>
    </w:tbl>
    <w:p w14:paraId="76E1EEAB" w14:textId="77777777" w:rsidR="00C61E45" w:rsidRPr="00C61E45" w:rsidRDefault="00C61E45" w:rsidP="003B1634">
      <w:pPr>
        <w:pStyle w:val="Glava"/>
        <w:tabs>
          <w:tab w:val="clear" w:pos="4536"/>
          <w:tab w:val="clear" w:pos="9072"/>
        </w:tabs>
        <w:jc w:val="right"/>
        <w:rPr>
          <w:b/>
          <w:i w:val="0"/>
          <w:sz w:val="22"/>
          <w:szCs w:val="22"/>
        </w:rPr>
      </w:pPr>
    </w:p>
    <w:p w14:paraId="548E0038" w14:textId="77777777" w:rsidR="00C61E45" w:rsidRDefault="00C61E45" w:rsidP="003B1634">
      <w:pPr>
        <w:pStyle w:val="Glava"/>
        <w:tabs>
          <w:tab w:val="clear" w:pos="4536"/>
          <w:tab w:val="clear" w:pos="9072"/>
        </w:tabs>
        <w:jc w:val="right"/>
        <w:rPr>
          <w:b/>
          <w:i w:val="0"/>
          <w:sz w:val="22"/>
          <w:szCs w:val="22"/>
        </w:rPr>
      </w:pPr>
    </w:p>
    <w:p w14:paraId="66AB45F9" w14:textId="77777777" w:rsidR="00C61E45" w:rsidRDefault="00C61E45" w:rsidP="003B1634">
      <w:pPr>
        <w:pStyle w:val="Glava"/>
        <w:tabs>
          <w:tab w:val="clear" w:pos="4536"/>
          <w:tab w:val="clear" w:pos="9072"/>
        </w:tabs>
        <w:jc w:val="right"/>
        <w:rPr>
          <w:b/>
          <w:i w:val="0"/>
          <w:sz w:val="22"/>
          <w:szCs w:val="22"/>
        </w:rPr>
      </w:pPr>
    </w:p>
    <w:p w14:paraId="53A8554C" w14:textId="77777777" w:rsidR="00C61E45" w:rsidRDefault="00C61E45" w:rsidP="003B1634">
      <w:pPr>
        <w:pStyle w:val="Glava"/>
        <w:tabs>
          <w:tab w:val="clear" w:pos="4536"/>
          <w:tab w:val="clear" w:pos="9072"/>
        </w:tabs>
        <w:jc w:val="right"/>
        <w:rPr>
          <w:b/>
          <w:i w:val="0"/>
          <w:sz w:val="22"/>
          <w:szCs w:val="22"/>
        </w:rPr>
      </w:pPr>
    </w:p>
    <w:p w14:paraId="7BDD1767" w14:textId="77777777" w:rsidR="00C61E45" w:rsidRDefault="00C61E45" w:rsidP="003B1634">
      <w:pPr>
        <w:pStyle w:val="Glava"/>
        <w:tabs>
          <w:tab w:val="clear" w:pos="4536"/>
          <w:tab w:val="clear" w:pos="9072"/>
        </w:tabs>
        <w:jc w:val="right"/>
        <w:rPr>
          <w:b/>
          <w:i w:val="0"/>
          <w:sz w:val="22"/>
          <w:szCs w:val="22"/>
        </w:rPr>
      </w:pPr>
    </w:p>
    <w:p w14:paraId="6BD7BF9A" w14:textId="77777777" w:rsidR="00C61E45" w:rsidRDefault="00C61E45" w:rsidP="003B1634">
      <w:pPr>
        <w:pStyle w:val="Glava"/>
        <w:tabs>
          <w:tab w:val="clear" w:pos="4536"/>
          <w:tab w:val="clear" w:pos="9072"/>
        </w:tabs>
        <w:jc w:val="right"/>
        <w:rPr>
          <w:b/>
          <w:i w:val="0"/>
          <w:sz w:val="22"/>
          <w:szCs w:val="22"/>
        </w:rPr>
      </w:pPr>
    </w:p>
    <w:p w14:paraId="4EDE7A72"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0C38DC"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17EE3AC6" w14:textId="77777777" w:rsidR="00C61E45" w:rsidRDefault="00C61E45" w:rsidP="00C61E45">
      <w:pPr>
        <w:pStyle w:val="Glava"/>
        <w:tabs>
          <w:tab w:val="clear" w:pos="4536"/>
          <w:tab w:val="clear" w:pos="9072"/>
        </w:tabs>
        <w:rPr>
          <w:b/>
          <w:i w:val="0"/>
          <w:sz w:val="22"/>
          <w:szCs w:val="22"/>
        </w:rPr>
      </w:pPr>
    </w:p>
    <w:p w14:paraId="29517228" w14:textId="77777777" w:rsidR="00C61E45" w:rsidRDefault="00C61E45" w:rsidP="003B1634">
      <w:pPr>
        <w:pStyle w:val="Glava"/>
        <w:tabs>
          <w:tab w:val="clear" w:pos="4536"/>
          <w:tab w:val="clear" w:pos="9072"/>
        </w:tabs>
        <w:jc w:val="right"/>
        <w:rPr>
          <w:b/>
          <w:i w:val="0"/>
          <w:sz w:val="22"/>
          <w:szCs w:val="22"/>
        </w:rPr>
      </w:pPr>
    </w:p>
    <w:p w14:paraId="34953329" w14:textId="77777777" w:rsidR="00C61E45" w:rsidRDefault="00C61E45" w:rsidP="003B1634">
      <w:pPr>
        <w:pStyle w:val="Glava"/>
        <w:tabs>
          <w:tab w:val="clear" w:pos="4536"/>
          <w:tab w:val="clear" w:pos="9072"/>
        </w:tabs>
        <w:jc w:val="right"/>
        <w:rPr>
          <w:b/>
          <w:i w:val="0"/>
          <w:sz w:val="22"/>
          <w:szCs w:val="22"/>
        </w:rPr>
      </w:pPr>
    </w:p>
    <w:p w14:paraId="5AD8826F" w14:textId="77777777" w:rsidR="00C61E45" w:rsidRDefault="00C61E45" w:rsidP="003B1634">
      <w:pPr>
        <w:pStyle w:val="Glava"/>
        <w:tabs>
          <w:tab w:val="clear" w:pos="4536"/>
          <w:tab w:val="clear" w:pos="9072"/>
        </w:tabs>
        <w:jc w:val="right"/>
        <w:rPr>
          <w:b/>
          <w:i w:val="0"/>
          <w:sz w:val="22"/>
          <w:szCs w:val="22"/>
        </w:rPr>
      </w:pPr>
    </w:p>
    <w:p w14:paraId="3F10D4A9" w14:textId="77777777" w:rsidR="00213032" w:rsidRDefault="00213032" w:rsidP="003B1634">
      <w:pPr>
        <w:pStyle w:val="Glava"/>
        <w:tabs>
          <w:tab w:val="clear" w:pos="4536"/>
          <w:tab w:val="clear" w:pos="9072"/>
        </w:tabs>
        <w:jc w:val="right"/>
        <w:rPr>
          <w:b/>
          <w:i w:val="0"/>
          <w:sz w:val="22"/>
          <w:szCs w:val="22"/>
        </w:rPr>
      </w:pPr>
    </w:p>
    <w:p w14:paraId="03BB264C" w14:textId="77777777" w:rsidR="00D06BFE" w:rsidRDefault="00D06BFE" w:rsidP="00D06BFE">
      <w:pPr>
        <w:pStyle w:val="Glava"/>
        <w:tabs>
          <w:tab w:val="left" w:pos="708"/>
        </w:tabs>
        <w:jc w:val="right"/>
        <w:rPr>
          <w:b/>
          <w:i w:val="0"/>
          <w:sz w:val="22"/>
          <w:szCs w:val="22"/>
        </w:rPr>
      </w:pPr>
      <w:r>
        <w:rPr>
          <w:b/>
          <w:i w:val="0"/>
          <w:sz w:val="22"/>
          <w:szCs w:val="22"/>
        </w:rPr>
        <w:lastRenderedPageBreak/>
        <w:t>PRILOGA 10</w:t>
      </w:r>
    </w:p>
    <w:p w14:paraId="3DB8EF5A" w14:textId="77777777" w:rsidR="00D06BFE" w:rsidRDefault="00D06BFE" w:rsidP="00D06BFE">
      <w:pPr>
        <w:ind w:left="1080"/>
        <w:jc w:val="right"/>
        <w:rPr>
          <w:b/>
          <w:i w:val="0"/>
          <w:sz w:val="22"/>
          <w:szCs w:val="22"/>
        </w:rPr>
      </w:pPr>
    </w:p>
    <w:p w14:paraId="7AC31CF1" w14:textId="77777777" w:rsidR="00D06BFE" w:rsidRDefault="00D06BFE" w:rsidP="00D06BFE">
      <w:pPr>
        <w:ind w:left="1080"/>
        <w:jc w:val="right"/>
        <w:rPr>
          <w:b/>
          <w:i w:val="0"/>
          <w:sz w:val="22"/>
          <w:szCs w:val="22"/>
        </w:rPr>
      </w:pPr>
    </w:p>
    <w:tbl>
      <w:tblPr>
        <w:tblW w:w="0" w:type="auto"/>
        <w:tblInd w:w="993" w:type="dxa"/>
        <w:tblLook w:val="01E0" w:firstRow="1" w:lastRow="1" w:firstColumn="1" w:lastColumn="1" w:noHBand="0" w:noVBand="0"/>
      </w:tblPr>
      <w:tblGrid>
        <w:gridCol w:w="1297"/>
        <w:gridCol w:w="6587"/>
      </w:tblGrid>
      <w:tr w:rsidR="00D06BFE" w14:paraId="324C30F4" w14:textId="77777777" w:rsidTr="00D06BFE">
        <w:tc>
          <w:tcPr>
            <w:tcW w:w="1297" w:type="dxa"/>
            <w:vMerge w:val="restart"/>
            <w:hideMark/>
          </w:tcPr>
          <w:p w14:paraId="2A3A542B" w14:textId="77777777" w:rsidR="00D06BFE" w:rsidRDefault="00D06BFE">
            <w:pPr>
              <w:jc w:val="both"/>
              <w:rPr>
                <w:i w:val="0"/>
                <w:sz w:val="22"/>
                <w:szCs w:val="22"/>
              </w:rPr>
            </w:pPr>
            <w:r>
              <w:rPr>
                <w:i w:val="0"/>
                <w:sz w:val="22"/>
                <w:szCs w:val="22"/>
              </w:rPr>
              <w:t>Ponudnik:</w:t>
            </w:r>
          </w:p>
        </w:tc>
        <w:tc>
          <w:tcPr>
            <w:tcW w:w="6587" w:type="dxa"/>
            <w:tcBorders>
              <w:top w:val="nil"/>
              <w:left w:val="nil"/>
              <w:bottom w:val="single" w:sz="4" w:space="0" w:color="auto"/>
              <w:right w:val="nil"/>
            </w:tcBorders>
          </w:tcPr>
          <w:p w14:paraId="1ABBD0F6" w14:textId="77777777" w:rsidR="00D06BFE" w:rsidRDefault="00D06BFE">
            <w:pPr>
              <w:jc w:val="both"/>
              <w:rPr>
                <w:i w:val="0"/>
                <w:szCs w:val="24"/>
              </w:rPr>
            </w:pPr>
          </w:p>
        </w:tc>
      </w:tr>
      <w:tr w:rsidR="00D06BFE" w14:paraId="4271FB6A" w14:textId="77777777" w:rsidTr="00D06BFE">
        <w:tc>
          <w:tcPr>
            <w:tcW w:w="0" w:type="auto"/>
            <w:vMerge/>
            <w:vAlign w:val="center"/>
            <w:hideMark/>
          </w:tcPr>
          <w:p w14:paraId="2FFED456" w14:textId="77777777" w:rsidR="00D06BFE" w:rsidRDefault="00D06BFE">
            <w:pPr>
              <w:rPr>
                <w:i w:val="0"/>
                <w:sz w:val="22"/>
                <w:szCs w:val="22"/>
              </w:rPr>
            </w:pPr>
          </w:p>
        </w:tc>
        <w:tc>
          <w:tcPr>
            <w:tcW w:w="6587" w:type="dxa"/>
            <w:tcBorders>
              <w:top w:val="single" w:sz="4" w:space="0" w:color="auto"/>
              <w:left w:val="nil"/>
              <w:bottom w:val="single" w:sz="4" w:space="0" w:color="auto"/>
              <w:right w:val="nil"/>
            </w:tcBorders>
          </w:tcPr>
          <w:p w14:paraId="5E24BCF5" w14:textId="77777777" w:rsidR="00D06BFE" w:rsidRDefault="00D06BFE">
            <w:pPr>
              <w:jc w:val="both"/>
              <w:rPr>
                <w:i w:val="0"/>
                <w:szCs w:val="24"/>
              </w:rPr>
            </w:pPr>
          </w:p>
        </w:tc>
      </w:tr>
      <w:tr w:rsidR="00D06BFE" w14:paraId="7E971E8B" w14:textId="77777777" w:rsidTr="00D06BFE">
        <w:tc>
          <w:tcPr>
            <w:tcW w:w="0" w:type="auto"/>
            <w:vMerge/>
            <w:vAlign w:val="center"/>
            <w:hideMark/>
          </w:tcPr>
          <w:p w14:paraId="29C6E761" w14:textId="77777777" w:rsidR="00D06BFE" w:rsidRDefault="00D06BFE">
            <w:pPr>
              <w:rPr>
                <w:i w:val="0"/>
                <w:sz w:val="22"/>
                <w:szCs w:val="22"/>
              </w:rPr>
            </w:pPr>
          </w:p>
        </w:tc>
        <w:tc>
          <w:tcPr>
            <w:tcW w:w="6587" w:type="dxa"/>
            <w:tcBorders>
              <w:top w:val="single" w:sz="4" w:space="0" w:color="auto"/>
              <w:left w:val="nil"/>
              <w:bottom w:val="single" w:sz="4" w:space="0" w:color="auto"/>
              <w:right w:val="nil"/>
            </w:tcBorders>
          </w:tcPr>
          <w:p w14:paraId="4EA72DDC" w14:textId="77777777" w:rsidR="00D06BFE" w:rsidRDefault="00D06BFE">
            <w:pPr>
              <w:jc w:val="both"/>
              <w:rPr>
                <w:i w:val="0"/>
                <w:szCs w:val="24"/>
              </w:rPr>
            </w:pPr>
          </w:p>
        </w:tc>
      </w:tr>
    </w:tbl>
    <w:p w14:paraId="067BC198" w14:textId="77777777" w:rsidR="00D06BFE" w:rsidRDefault="00D06BFE" w:rsidP="00D06BFE">
      <w:pPr>
        <w:tabs>
          <w:tab w:val="left" w:pos="2523"/>
        </w:tabs>
        <w:rPr>
          <w:b/>
          <w:i w:val="0"/>
          <w:sz w:val="22"/>
          <w:szCs w:val="22"/>
        </w:rPr>
      </w:pPr>
    </w:p>
    <w:p w14:paraId="54BEAAE0" w14:textId="77777777" w:rsidR="00D06BFE" w:rsidRDefault="00D06BFE" w:rsidP="00D06BFE">
      <w:pPr>
        <w:tabs>
          <w:tab w:val="left" w:pos="2523"/>
        </w:tabs>
        <w:rPr>
          <w:b/>
          <w:i w:val="0"/>
          <w:sz w:val="22"/>
          <w:szCs w:val="22"/>
        </w:rPr>
      </w:pPr>
    </w:p>
    <w:p w14:paraId="31AE383B" w14:textId="77777777" w:rsidR="00D06BFE" w:rsidRDefault="00D06BFE" w:rsidP="00D06BFE">
      <w:pPr>
        <w:ind w:left="1080"/>
        <w:jc w:val="center"/>
        <w:rPr>
          <w:b/>
          <w:i w:val="0"/>
          <w:sz w:val="28"/>
          <w:szCs w:val="28"/>
        </w:rPr>
      </w:pPr>
      <w:r>
        <w:rPr>
          <w:b/>
          <w:i w:val="0"/>
          <w:sz w:val="28"/>
          <w:szCs w:val="28"/>
        </w:rPr>
        <w:t>IZJAVA</w:t>
      </w:r>
    </w:p>
    <w:p w14:paraId="03AFF5A5" w14:textId="77777777" w:rsidR="00D06BFE" w:rsidRDefault="00D06BFE" w:rsidP="00D06BFE">
      <w:pPr>
        <w:ind w:left="1080"/>
        <w:jc w:val="center"/>
        <w:rPr>
          <w:b/>
          <w:i w:val="0"/>
          <w:sz w:val="28"/>
          <w:szCs w:val="28"/>
        </w:rPr>
      </w:pPr>
    </w:p>
    <w:p w14:paraId="106F75FD" w14:textId="77777777" w:rsidR="00D06BFE" w:rsidRDefault="00D06BFE" w:rsidP="00D06BFE">
      <w:pPr>
        <w:ind w:left="1080"/>
        <w:jc w:val="center"/>
        <w:rPr>
          <w:b/>
          <w:i w:val="0"/>
          <w:sz w:val="28"/>
          <w:szCs w:val="28"/>
        </w:rPr>
      </w:pPr>
      <w:r>
        <w:rPr>
          <w:b/>
          <w:i w:val="0"/>
          <w:sz w:val="28"/>
          <w:szCs w:val="28"/>
        </w:rPr>
        <w:t>o upoštevanju določb Uredbe o zelenem javnem naročanju</w:t>
      </w:r>
    </w:p>
    <w:p w14:paraId="1F0E237C" w14:textId="77777777" w:rsidR="00D06BFE" w:rsidRDefault="00D06BFE" w:rsidP="00D06BFE">
      <w:pPr>
        <w:ind w:left="1080"/>
        <w:jc w:val="right"/>
        <w:rPr>
          <w:b/>
          <w:i w:val="0"/>
          <w:sz w:val="22"/>
          <w:szCs w:val="22"/>
        </w:rPr>
      </w:pPr>
    </w:p>
    <w:p w14:paraId="7C7404D7" w14:textId="77777777" w:rsidR="00D06BFE" w:rsidRDefault="00D06BFE" w:rsidP="00D06BFE">
      <w:pPr>
        <w:jc w:val="both"/>
        <w:rPr>
          <w:i w:val="0"/>
          <w:sz w:val="22"/>
          <w:szCs w:val="22"/>
        </w:rPr>
      </w:pPr>
    </w:p>
    <w:p w14:paraId="09EAA02C" w14:textId="77777777" w:rsidR="00D06BFE" w:rsidRDefault="00D06BFE" w:rsidP="00D06BFE">
      <w:pPr>
        <w:ind w:left="1080"/>
        <w:jc w:val="both"/>
        <w:rPr>
          <w:i w:val="0"/>
          <w:sz w:val="22"/>
          <w:szCs w:val="22"/>
        </w:rPr>
      </w:pPr>
    </w:p>
    <w:p w14:paraId="090F7967" w14:textId="77777777" w:rsidR="00D06BFE" w:rsidRDefault="00D06BFE" w:rsidP="00D06BFE">
      <w:pPr>
        <w:ind w:left="1080"/>
        <w:jc w:val="both"/>
        <w:rPr>
          <w:i w:val="0"/>
          <w:sz w:val="22"/>
          <w:szCs w:val="22"/>
        </w:rPr>
      </w:pPr>
      <w:r>
        <w:rPr>
          <w:i w:val="0"/>
          <w:sz w:val="22"/>
          <w:szCs w:val="22"/>
        </w:rPr>
        <w:t>Podrobnejše tehnične zahteve v zvezi z zgornjimi zahtevami so podane v tehničnih specifikacijah (projektni dokumentaciji in popisu del).</w:t>
      </w:r>
    </w:p>
    <w:p w14:paraId="31B1077C" w14:textId="77777777" w:rsidR="00D06BFE" w:rsidRDefault="00D06BFE" w:rsidP="00D06BFE">
      <w:pPr>
        <w:rPr>
          <w:b/>
          <w:i w:val="0"/>
          <w:sz w:val="22"/>
          <w:szCs w:val="22"/>
        </w:rPr>
      </w:pPr>
    </w:p>
    <w:p w14:paraId="6F78FA2F" w14:textId="77777777" w:rsidR="00D06BFE" w:rsidRDefault="00D06BFE" w:rsidP="00D06BFE">
      <w:pPr>
        <w:ind w:left="1077"/>
        <w:jc w:val="both"/>
        <w:rPr>
          <w:i w:val="0"/>
          <w:color w:val="000000"/>
          <w:sz w:val="22"/>
          <w:szCs w:val="22"/>
        </w:rPr>
      </w:pPr>
      <w:r>
        <w:rPr>
          <w:i w:val="0"/>
          <w:color w:val="000000"/>
          <w:sz w:val="22"/>
          <w:szCs w:val="22"/>
        </w:rPr>
        <w:t>V zvezi z javnim naročilom »</w:t>
      </w:r>
      <w:r w:rsidRPr="00F70C81">
        <w:rPr>
          <w:b/>
          <w:i w:val="0"/>
          <w:sz w:val="22"/>
          <w:szCs w:val="22"/>
        </w:rPr>
        <w:t>Vrtec Mladi rod enota Kostanjčkov vrtec - celovita prenova objekta z dozidavo pralnice in večnamenskega prostora, pri kateri se upoštevajo okoljski vidiki</w:t>
      </w:r>
      <w:r>
        <w:rPr>
          <w:i w:val="0"/>
          <w:sz w:val="22"/>
          <w:szCs w:val="22"/>
        </w:rPr>
        <w:t xml:space="preserve">«, </w:t>
      </w:r>
      <w:r>
        <w:rPr>
          <w:i w:val="0"/>
          <w:color w:val="000000"/>
          <w:sz w:val="22"/>
          <w:szCs w:val="22"/>
        </w:rPr>
        <w:t xml:space="preserve">izjavljamo, da bomo pri oddaji ponudb v celoti upoštevali Uredbo o zelenem javnem naročanju (Uradni list RS, št. 51/17, 64/19 in 121/21), na način, </w:t>
      </w:r>
      <w:r>
        <w:rPr>
          <w:i w:val="0"/>
          <w:sz w:val="22"/>
          <w:szCs w:val="22"/>
        </w:rPr>
        <w:t xml:space="preserve">da se med drugim </w:t>
      </w:r>
      <w:r>
        <w:rPr>
          <w:i w:val="0"/>
          <w:color w:val="000000"/>
          <w:sz w:val="22"/>
          <w:szCs w:val="22"/>
        </w:rPr>
        <w:t>izpolnijo sledeči cilji:</w:t>
      </w:r>
    </w:p>
    <w:p w14:paraId="0F22CA9F" w14:textId="77777777" w:rsidR="005B65D7" w:rsidRDefault="005B65D7" w:rsidP="00D06BFE">
      <w:pPr>
        <w:ind w:left="1077"/>
        <w:jc w:val="both"/>
        <w:rPr>
          <w:i w:val="0"/>
          <w:color w:val="000000"/>
          <w:sz w:val="22"/>
          <w:szCs w:val="22"/>
        </w:rPr>
      </w:pPr>
    </w:p>
    <w:p w14:paraId="44C3FED1" w14:textId="77777777" w:rsidR="005B65D7" w:rsidRDefault="005B65D7" w:rsidP="00D06BFE">
      <w:pPr>
        <w:ind w:left="1077"/>
        <w:jc w:val="both"/>
        <w:rPr>
          <w:i w:val="0"/>
          <w:color w:val="000000"/>
          <w:sz w:val="22"/>
          <w:szCs w:val="22"/>
        </w:rPr>
      </w:pPr>
      <w:r>
        <w:rPr>
          <w:i w:val="0"/>
          <w:color w:val="000000"/>
          <w:sz w:val="22"/>
          <w:szCs w:val="22"/>
        </w:rPr>
        <w:t>ZA SKLOP 1:</w:t>
      </w:r>
    </w:p>
    <w:p w14:paraId="2E137596" w14:textId="77777777" w:rsidR="005B65D7" w:rsidRDefault="005B65D7" w:rsidP="00D06BFE">
      <w:pPr>
        <w:ind w:left="1077"/>
        <w:jc w:val="both"/>
        <w:rPr>
          <w:i w:val="0"/>
          <w:color w:val="000000"/>
          <w:sz w:val="22"/>
          <w:szCs w:val="22"/>
        </w:rPr>
      </w:pPr>
    </w:p>
    <w:p w14:paraId="3B92D748" w14:textId="77777777" w:rsidR="005B65D7" w:rsidRDefault="005B65D7" w:rsidP="00EB56CD">
      <w:pPr>
        <w:numPr>
          <w:ilvl w:val="0"/>
          <w:numId w:val="24"/>
        </w:numPr>
        <w:spacing w:after="160" w:line="256" w:lineRule="auto"/>
        <w:ind w:left="1437"/>
        <w:textAlignment w:val="baseline"/>
        <w:rPr>
          <w:rFonts w:ascii="Calibri" w:hAnsi="Calibri" w:cs="Calibri"/>
          <w:i w:val="0"/>
          <w:color w:val="000000"/>
          <w:sz w:val="22"/>
          <w:szCs w:val="22"/>
        </w:rPr>
      </w:pPr>
      <w:r>
        <w:rPr>
          <w:i w:val="0"/>
          <w:color w:val="000000"/>
          <w:sz w:val="22"/>
          <w:szCs w:val="22"/>
        </w:rPr>
        <w:t>delež grelnikov vode, grelnikov prostorov in njihovih kombinacij ter hranilnikov tople vode, ki so uvrščeni v najvišji energijski razred, dostopen na trgu, znaša najmanj 85 %;</w:t>
      </w:r>
    </w:p>
    <w:p w14:paraId="0B59AC31" w14:textId="77777777" w:rsidR="005B65D7" w:rsidRDefault="005B65D7" w:rsidP="00EB56CD">
      <w:pPr>
        <w:numPr>
          <w:ilvl w:val="0"/>
          <w:numId w:val="24"/>
        </w:numPr>
        <w:spacing w:after="160" w:line="256" w:lineRule="auto"/>
        <w:ind w:left="1437"/>
        <w:textAlignment w:val="baseline"/>
        <w:rPr>
          <w:rFonts w:ascii="Calibri" w:hAnsi="Calibri" w:cs="Calibri"/>
          <w:i w:val="0"/>
          <w:color w:val="000000"/>
          <w:sz w:val="22"/>
          <w:szCs w:val="22"/>
        </w:rPr>
      </w:pPr>
      <w:r>
        <w:rPr>
          <w:i w:val="0"/>
          <w:color w:val="000000"/>
          <w:sz w:val="22"/>
          <w:szCs w:val="22"/>
        </w:rPr>
        <w:t>delež sanitarnih armatur, ki so nameščene v nestanovanjskih prostorih za več uporabnikov in pogosto uporabo ter omogočajo omejitev časa posamezne uporabe vode, znaša najmanj 70 %;</w:t>
      </w:r>
    </w:p>
    <w:p w14:paraId="0A2F8EC6" w14:textId="77777777" w:rsidR="005B65D7" w:rsidRDefault="005B65D7" w:rsidP="00EB56CD">
      <w:pPr>
        <w:numPr>
          <w:ilvl w:val="0"/>
          <w:numId w:val="24"/>
        </w:numPr>
        <w:spacing w:after="160" w:line="256" w:lineRule="auto"/>
        <w:ind w:left="1437"/>
        <w:textAlignment w:val="baseline"/>
        <w:rPr>
          <w:rFonts w:ascii="Calibri" w:hAnsi="Calibri" w:cs="Calibri"/>
          <w:i w:val="0"/>
          <w:color w:val="000000"/>
          <w:sz w:val="22"/>
          <w:szCs w:val="22"/>
        </w:rPr>
      </w:pPr>
      <w:r>
        <w:rPr>
          <w:i w:val="0"/>
          <w:color w:val="000000"/>
          <w:sz w:val="22"/>
          <w:szCs w:val="22"/>
        </w:rPr>
        <w:t>delež splakovalnih sistemov iz opreme za stranišča na splakovanje in opreme za pisoarje, ki vključuje napravo za varčevanje z vodo, znaša najmanj 60 %;</w:t>
      </w:r>
    </w:p>
    <w:p w14:paraId="5D84F388" w14:textId="77777777" w:rsidR="005B65D7" w:rsidRDefault="005B65D7" w:rsidP="00EB56CD">
      <w:pPr>
        <w:numPr>
          <w:ilvl w:val="0"/>
          <w:numId w:val="24"/>
        </w:numPr>
        <w:spacing w:after="160" w:line="256" w:lineRule="auto"/>
        <w:ind w:left="1437"/>
        <w:textAlignment w:val="baseline"/>
        <w:rPr>
          <w:i w:val="0"/>
          <w:color w:val="000000"/>
          <w:sz w:val="22"/>
          <w:szCs w:val="22"/>
        </w:rPr>
      </w:pPr>
      <w:r>
        <w:rPr>
          <w:i w:val="0"/>
          <w:color w:val="000000"/>
          <w:sz w:val="22"/>
          <w:szCs w:val="22"/>
        </w:rPr>
        <w:t>delež recikliranega ali ponovno uporabljenega gradbenega lesa v leseni stenski plošči znaša najmanj 10 %;</w:t>
      </w:r>
    </w:p>
    <w:p w14:paraId="507F8BB0" w14:textId="77777777" w:rsidR="005B65D7" w:rsidRDefault="005B65D7" w:rsidP="00EB56CD">
      <w:pPr>
        <w:numPr>
          <w:ilvl w:val="0"/>
          <w:numId w:val="24"/>
        </w:numPr>
        <w:spacing w:after="160" w:line="256" w:lineRule="auto"/>
        <w:ind w:left="1437"/>
        <w:textAlignment w:val="baseline"/>
        <w:rPr>
          <w:i w:val="0"/>
          <w:color w:val="000000"/>
          <w:sz w:val="22"/>
          <w:szCs w:val="22"/>
        </w:rPr>
      </w:pPr>
      <w:r>
        <w:rPr>
          <w:i w:val="0"/>
          <w:color w:val="000000"/>
          <w:sz w:val="22"/>
          <w:szCs w:val="22"/>
        </w:rPr>
        <w:t>delež lesa ali lesnih tvoriv v stavbah znaša najmanj 30 % prostornine vgrajenih materialov (brez notranje opreme, plošče pritlične etaže in pod njo ležečih konstrukcij), razen če predpis ali namen uporabe to prepoveduje ali onemogoča, pri čemer je lahko delež lesa za tretjino manjši, če se v stavbo vgradi najmanj 10 % gradbenih proizvodov, ki imajo znak za okolje tipa I ali III;</w:t>
      </w:r>
    </w:p>
    <w:p w14:paraId="481EAC43" w14:textId="77777777" w:rsidR="005B65D7" w:rsidRDefault="005B65D7" w:rsidP="00EB56CD">
      <w:pPr>
        <w:numPr>
          <w:ilvl w:val="0"/>
          <w:numId w:val="24"/>
        </w:numPr>
        <w:spacing w:after="160" w:line="256" w:lineRule="auto"/>
        <w:ind w:left="1437"/>
        <w:textAlignment w:val="baseline"/>
        <w:rPr>
          <w:i w:val="0"/>
          <w:color w:val="000000"/>
          <w:sz w:val="22"/>
          <w:szCs w:val="22"/>
        </w:rPr>
      </w:pPr>
      <w:r>
        <w:rPr>
          <w:i w:val="0"/>
          <w:color w:val="000000"/>
          <w:sz w:val="22"/>
          <w:szCs w:val="22"/>
        </w:rPr>
        <w:t>pri gradnji vozišča ceste se recikliran asfaltni granulat (rezkanec), ki je nastal ob prenovi te ceste ali je iz drugega vira, uporabi prioritetno za proizvodnjo novih bituminiziranih zmesi, podredno pa zlasti za plasti, stabilizirane s hidravličnim ali bitumenskim vezivom, tampon (vključno z bankinami), posteljico, nasipe ter zasipe, in sicer v količini, ki je potrebna;</w:t>
      </w:r>
    </w:p>
    <w:p w14:paraId="5BC37190" w14:textId="77777777" w:rsidR="005B65D7" w:rsidRDefault="005B65D7" w:rsidP="00EB56CD">
      <w:pPr>
        <w:numPr>
          <w:ilvl w:val="0"/>
          <w:numId w:val="24"/>
        </w:numPr>
        <w:spacing w:after="160" w:line="256" w:lineRule="auto"/>
        <w:ind w:left="1437"/>
        <w:textAlignment w:val="baseline"/>
        <w:rPr>
          <w:rFonts w:ascii="Calibri" w:hAnsi="Calibri" w:cs="Calibri"/>
          <w:i w:val="0"/>
          <w:color w:val="000000"/>
          <w:sz w:val="22"/>
          <w:szCs w:val="22"/>
        </w:rPr>
      </w:pPr>
      <w:r>
        <w:rPr>
          <w:i w:val="0"/>
          <w:color w:val="000000"/>
          <w:sz w:val="22"/>
          <w:szCs w:val="22"/>
        </w:rPr>
        <w:t>delež električnih sijalk, ki so uvrščene v najvišji energijski razred, dostopen na trgu, znaša najmanj 90 %;</w:t>
      </w:r>
    </w:p>
    <w:p w14:paraId="73E87860" w14:textId="77777777" w:rsidR="005B65D7" w:rsidRDefault="005B65D7" w:rsidP="00EB56CD">
      <w:pPr>
        <w:numPr>
          <w:ilvl w:val="0"/>
          <w:numId w:val="24"/>
        </w:numPr>
        <w:spacing w:after="160" w:line="256" w:lineRule="auto"/>
        <w:ind w:left="1437"/>
        <w:textAlignment w:val="baseline"/>
        <w:rPr>
          <w:rFonts w:ascii="Calibri" w:hAnsi="Calibri" w:cs="Calibri"/>
          <w:i w:val="0"/>
          <w:color w:val="000000"/>
          <w:sz w:val="22"/>
          <w:szCs w:val="22"/>
        </w:rPr>
      </w:pPr>
      <w:r>
        <w:rPr>
          <w:i w:val="0"/>
          <w:color w:val="000000"/>
          <w:sz w:val="22"/>
          <w:szCs w:val="22"/>
        </w:rPr>
        <w:t>delež svetilk, ki omogoča uporabo električnih sijalk, uvrščenih v najvišji energijski razred, dostopen na trgu, znaša najmanj 90 %;</w:t>
      </w:r>
    </w:p>
    <w:p w14:paraId="385EFDA0" w14:textId="77777777" w:rsidR="005B65D7" w:rsidRDefault="005B65D7" w:rsidP="00EB56CD">
      <w:pPr>
        <w:numPr>
          <w:ilvl w:val="0"/>
          <w:numId w:val="24"/>
        </w:numPr>
        <w:spacing w:after="160" w:line="256" w:lineRule="auto"/>
        <w:ind w:left="1437"/>
        <w:textAlignment w:val="baseline"/>
        <w:rPr>
          <w:rFonts w:ascii="Calibri" w:hAnsi="Calibri" w:cs="Calibri"/>
          <w:i w:val="0"/>
          <w:color w:val="000000"/>
          <w:sz w:val="22"/>
          <w:szCs w:val="22"/>
        </w:rPr>
      </w:pPr>
      <w:r>
        <w:rPr>
          <w:i w:val="0"/>
          <w:color w:val="000000"/>
          <w:sz w:val="22"/>
          <w:szCs w:val="22"/>
        </w:rPr>
        <w:t>razsvetljava v notranjih prostorih omogoča uporabo predstikalnih naprav z možnostjo zatemnjevanja pri najmanj 40 % vseh sijalk;</w:t>
      </w:r>
    </w:p>
    <w:p w14:paraId="2F34BB9E" w14:textId="77777777" w:rsidR="005B65D7" w:rsidRDefault="005B65D7" w:rsidP="00EB56CD">
      <w:pPr>
        <w:numPr>
          <w:ilvl w:val="0"/>
          <w:numId w:val="24"/>
        </w:numPr>
        <w:spacing w:after="160" w:line="256" w:lineRule="auto"/>
        <w:ind w:left="1437"/>
        <w:textAlignment w:val="baseline"/>
        <w:rPr>
          <w:i w:val="0"/>
          <w:color w:val="000000"/>
          <w:sz w:val="22"/>
          <w:szCs w:val="22"/>
        </w:rPr>
      </w:pPr>
      <w:r>
        <w:rPr>
          <w:i w:val="0"/>
          <w:color w:val="000000"/>
          <w:sz w:val="22"/>
          <w:szCs w:val="22"/>
        </w:rPr>
        <w:t>pri prenovi cestne razsvetljave se zagotovi 30 % prihranka porabe električne energije;</w:t>
      </w:r>
    </w:p>
    <w:p w14:paraId="150E63BC" w14:textId="77777777" w:rsidR="005B65D7" w:rsidRDefault="005B65D7" w:rsidP="00EB56CD">
      <w:pPr>
        <w:numPr>
          <w:ilvl w:val="0"/>
          <w:numId w:val="24"/>
        </w:numPr>
        <w:spacing w:after="160" w:line="256" w:lineRule="auto"/>
        <w:ind w:left="1437"/>
        <w:textAlignment w:val="baseline"/>
        <w:rPr>
          <w:i w:val="0"/>
          <w:color w:val="000000"/>
          <w:sz w:val="22"/>
          <w:szCs w:val="22"/>
        </w:rPr>
      </w:pPr>
      <w:r>
        <w:rPr>
          <w:i w:val="0"/>
          <w:color w:val="000000"/>
          <w:sz w:val="22"/>
          <w:szCs w:val="22"/>
        </w:rPr>
        <w:lastRenderedPageBreak/>
        <w:t>najmanj 30 % cestne razsvetljave omogoča zmanjšanje emisij nepotrebne svetlobe;</w:t>
      </w:r>
    </w:p>
    <w:p w14:paraId="6414D3C6" w14:textId="77777777" w:rsidR="005B65D7" w:rsidRDefault="005B65D7" w:rsidP="00EB56CD">
      <w:pPr>
        <w:numPr>
          <w:ilvl w:val="0"/>
          <w:numId w:val="24"/>
        </w:numPr>
        <w:spacing w:after="160" w:line="256" w:lineRule="auto"/>
        <w:ind w:left="1437"/>
        <w:textAlignment w:val="baseline"/>
        <w:rPr>
          <w:rFonts w:ascii="Calibri" w:hAnsi="Calibri" w:cs="Calibri"/>
          <w:i w:val="0"/>
          <w:color w:val="000000"/>
          <w:sz w:val="22"/>
          <w:szCs w:val="22"/>
        </w:rPr>
      </w:pPr>
      <w:r>
        <w:rPr>
          <w:i w:val="0"/>
          <w:color w:val="000000"/>
          <w:sz w:val="22"/>
          <w:szCs w:val="22"/>
        </w:rPr>
        <w:t>delež okrasnih rastlin, ki so prilagojene lokalnim razmeram gojenja, znaša najmanj 70%, pri čemer ni dopustno naročati invazivnih tujerodnih vrst okrasnih rastlin;</w:t>
      </w:r>
    </w:p>
    <w:p w14:paraId="0E0D40C7" w14:textId="77777777" w:rsidR="005B65D7" w:rsidRDefault="005B65D7" w:rsidP="00EB56CD">
      <w:pPr>
        <w:numPr>
          <w:ilvl w:val="0"/>
          <w:numId w:val="24"/>
        </w:numPr>
        <w:spacing w:after="160" w:line="256" w:lineRule="auto"/>
        <w:ind w:left="1437"/>
        <w:textAlignment w:val="baseline"/>
        <w:rPr>
          <w:i w:val="0"/>
          <w:color w:val="000000"/>
          <w:sz w:val="22"/>
          <w:szCs w:val="22"/>
        </w:rPr>
      </w:pPr>
      <w:r>
        <w:rPr>
          <w:i w:val="0"/>
          <w:color w:val="000000"/>
          <w:sz w:val="22"/>
          <w:szCs w:val="22"/>
        </w:rPr>
        <w:t>delež okrasnih medonosnih rastlin znaša najmanj 25 %;</w:t>
      </w:r>
    </w:p>
    <w:p w14:paraId="2D7AD0B6" w14:textId="77777777" w:rsidR="005B65D7" w:rsidRDefault="005B65D7" w:rsidP="00EB56CD">
      <w:pPr>
        <w:numPr>
          <w:ilvl w:val="0"/>
          <w:numId w:val="24"/>
        </w:numPr>
        <w:spacing w:after="160" w:line="256" w:lineRule="auto"/>
        <w:ind w:left="1437"/>
        <w:textAlignment w:val="baseline"/>
        <w:rPr>
          <w:i w:val="0"/>
          <w:color w:val="000000"/>
          <w:sz w:val="22"/>
          <w:szCs w:val="22"/>
        </w:rPr>
      </w:pPr>
      <w:r>
        <w:rPr>
          <w:i w:val="0"/>
          <w:color w:val="000000"/>
          <w:sz w:val="22"/>
          <w:szCs w:val="22"/>
        </w:rPr>
        <w:t>delež lesa ali lesnih tvoriv v stavbnem pohištvu znaša najmanj 80 % prostornine vgrajenih materialov (brez stekla in stavbnega okovja), razen če predpis ali namen uporabe to prepoveduje ali onemogoča.</w:t>
      </w:r>
    </w:p>
    <w:p w14:paraId="5BA5955B" w14:textId="77777777" w:rsidR="005B65D7" w:rsidRDefault="005B65D7" w:rsidP="00D06BFE">
      <w:pPr>
        <w:ind w:left="1077"/>
        <w:jc w:val="both"/>
        <w:rPr>
          <w:i w:val="0"/>
          <w:color w:val="000000"/>
          <w:sz w:val="22"/>
          <w:szCs w:val="22"/>
        </w:rPr>
      </w:pPr>
    </w:p>
    <w:p w14:paraId="7A5FA995" w14:textId="77777777" w:rsidR="005B65D7" w:rsidRDefault="005B65D7" w:rsidP="00D06BFE">
      <w:pPr>
        <w:ind w:left="1077"/>
        <w:jc w:val="both"/>
        <w:rPr>
          <w:i w:val="0"/>
          <w:color w:val="000000"/>
          <w:sz w:val="22"/>
          <w:szCs w:val="22"/>
        </w:rPr>
      </w:pPr>
    </w:p>
    <w:p w14:paraId="42F9BE0D" w14:textId="77777777" w:rsidR="005B65D7" w:rsidRDefault="005B65D7" w:rsidP="00D06BFE">
      <w:pPr>
        <w:ind w:left="1077"/>
        <w:jc w:val="both"/>
        <w:rPr>
          <w:i w:val="0"/>
          <w:sz w:val="22"/>
          <w:szCs w:val="22"/>
        </w:rPr>
      </w:pPr>
    </w:p>
    <w:p w14:paraId="01FCDB8F" w14:textId="77777777" w:rsidR="005B65D7" w:rsidRDefault="005B65D7" w:rsidP="00D06BFE">
      <w:pPr>
        <w:ind w:left="1077"/>
        <w:jc w:val="both"/>
        <w:rPr>
          <w:i w:val="0"/>
          <w:sz w:val="22"/>
          <w:szCs w:val="22"/>
        </w:rPr>
      </w:pPr>
      <w:r>
        <w:rPr>
          <w:i w:val="0"/>
          <w:sz w:val="22"/>
          <w:szCs w:val="22"/>
        </w:rPr>
        <w:t>ZA SKLOP 2:</w:t>
      </w:r>
    </w:p>
    <w:p w14:paraId="5C7FA077" w14:textId="77777777" w:rsidR="00D06BFE" w:rsidRDefault="00D06BFE" w:rsidP="00EB56CD">
      <w:pPr>
        <w:numPr>
          <w:ilvl w:val="0"/>
          <w:numId w:val="24"/>
        </w:numPr>
        <w:spacing w:after="160" w:line="256" w:lineRule="auto"/>
        <w:ind w:left="1437"/>
        <w:textAlignment w:val="baseline"/>
        <w:rPr>
          <w:rFonts w:ascii="Calibri" w:hAnsi="Calibri" w:cs="Calibri"/>
          <w:i w:val="0"/>
          <w:color w:val="000000"/>
          <w:sz w:val="22"/>
          <w:szCs w:val="22"/>
        </w:rPr>
      </w:pPr>
      <w:r>
        <w:rPr>
          <w:i w:val="0"/>
          <w:color w:val="000000"/>
          <w:sz w:val="22"/>
          <w:szCs w:val="22"/>
        </w:rPr>
        <w:t>delež opreme za zajem, obdelavo in prikaz slik ter televizorjev, ki so uvrščeni v najvišji energijski razred, dostopen na trgu, znaša najmanj 70 % vseh artiklov;</w:t>
      </w:r>
    </w:p>
    <w:p w14:paraId="273BD2D2" w14:textId="77777777" w:rsidR="00D06BFE" w:rsidRDefault="00D06BFE" w:rsidP="00EB56CD">
      <w:pPr>
        <w:numPr>
          <w:ilvl w:val="0"/>
          <w:numId w:val="24"/>
        </w:numPr>
        <w:spacing w:after="160" w:line="256" w:lineRule="auto"/>
        <w:ind w:left="1437"/>
        <w:textAlignment w:val="baseline"/>
        <w:rPr>
          <w:i w:val="0"/>
          <w:color w:val="000000"/>
          <w:sz w:val="22"/>
          <w:szCs w:val="22"/>
        </w:rPr>
      </w:pPr>
      <w:r>
        <w:rPr>
          <w:i w:val="0"/>
          <w:color w:val="000000"/>
          <w:sz w:val="22"/>
          <w:szCs w:val="22"/>
        </w:rPr>
        <w:t>osebni in prenosni računalniki ter zasloni so uvrščeni v najvišji energijski razred, ki je dostopen na trgu;</w:t>
      </w:r>
    </w:p>
    <w:p w14:paraId="3D1387C0" w14:textId="77777777" w:rsidR="00D06BFE" w:rsidRDefault="00D06BFE" w:rsidP="00EB56CD">
      <w:pPr>
        <w:numPr>
          <w:ilvl w:val="0"/>
          <w:numId w:val="24"/>
        </w:numPr>
        <w:spacing w:after="160" w:line="256" w:lineRule="auto"/>
        <w:ind w:left="1437"/>
        <w:textAlignment w:val="baseline"/>
        <w:rPr>
          <w:i w:val="0"/>
          <w:color w:val="000000"/>
          <w:sz w:val="22"/>
          <w:szCs w:val="22"/>
        </w:rPr>
      </w:pPr>
      <w:r>
        <w:rPr>
          <w:i w:val="0"/>
          <w:color w:val="000000"/>
          <w:sz w:val="22"/>
          <w:szCs w:val="22"/>
        </w:rPr>
        <w:t>delež hladilnikov, zamrzovalnikov in njunih kombinacij, pomivalnih, pralnih in sušilnih strojev, sesalnikov in klimatskih naprav, ki so uvrščeni v najvišji energijski razred, dostopen na trgu, znaša najmanj 80 % vseh artiklov;</w:t>
      </w:r>
    </w:p>
    <w:p w14:paraId="314B92D7" w14:textId="77777777" w:rsidR="00D06BFE" w:rsidRDefault="00D06BFE" w:rsidP="00EB56CD">
      <w:pPr>
        <w:numPr>
          <w:ilvl w:val="0"/>
          <w:numId w:val="24"/>
        </w:numPr>
        <w:spacing w:after="160" w:line="256" w:lineRule="auto"/>
        <w:ind w:left="1437"/>
        <w:textAlignment w:val="baseline"/>
        <w:rPr>
          <w:rFonts w:ascii="Calibri" w:hAnsi="Calibri" w:cs="Calibri"/>
          <w:i w:val="0"/>
          <w:color w:val="000000"/>
          <w:sz w:val="22"/>
          <w:szCs w:val="22"/>
        </w:rPr>
      </w:pPr>
      <w:r>
        <w:rPr>
          <w:i w:val="0"/>
          <w:color w:val="000000"/>
          <w:sz w:val="22"/>
          <w:szCs w:val="22"/>
        </w:rPr>
        <w:t>delež lesa ali lesnih tvoriv v pohištvu znaša najmanj 70 % prostornine uporabljenih materialov za izdelavo pohištva, razen če predpis ali namen uporabe to prepoveduje ali onemogoča;</w:t>
      </w:r>
    </w:p>
    <w:p w14:paraId="0BE21B23" w14:textId="77777777" w:rsidR="00D06BFE" w:rsidRDefault="00D06BFE" w:rsidP="00D06BFE">
      <w:pPr>
        <w:ind w:left="1437"/>
        <w:jc w:val="both"/>
        <w:textAlignment w:val="baseline"/>
        <w:rPr>
          <w:rFonts w:ascii="Calibri" w:hAnsi="Calibri" w:cs="Calibri"/>
          <w:i w:val="0"/>
          <w:strike/>
          <w:color w:val="FF0000"/>
          <w:sz w:val="22"/>
          <w:szCs w:val="22"/>
        </w:rPr>
      </w:pPr>
    </w:p>
    <w:p w14:paraId="407337C1" w14:textId="77777777" w:rsidR="00D06BFE" w:rsidRDefault="00D06BFE" w:rsidP="00D06BFE">
      <w:pPr>
        <w:spacing w:after="240"/>
        <w:rPr>
          <w:i w:val="0"/>
          <w:sz w:val="22"/>
          <w:szCs w:val="22"/>
        </w:rPr>
      </w:pPr>
    </w:p>
    <w:p w14:paraId="1F2EB989" w14:textId="77777777" w:rsidR="00D06BFE" w:rsidRDefault="00D06BFE" w:rsidP="00D06BFE">
      <w:pPr>
        <w:ind w:left="1080"/>
        <w:jc w:val="both"/>
        <w:rPr>
          <w:i w:val="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Podpis:</w:t>
      </w:r>
    </w:p>
    <w:p w14:paraId="5E908F1D" w14:textId="77777777" w:rsidR="00D06BFE" w:rsidRDefault="00D06BFE" w:rsidP="00D06BFE">
      <w:pPr>
        <w:spacing w:after="240"/>
        <w:rPr>
          <w:i w:val="0"/>
          <w:sz w:val="22"/>
          <w:szCs w:val="22"/>
        </w:rPr>
      </w:pPr>
      <w:r>
        <w:rPr>
          <w:i w:val="0"/>
          <w:sz w:val="22"/>
          <w:szCs w:val="22"/>
        </w:rPr>
        <w:br/>
      </w:r>
    </w:p>
    <w:p w14:paraId="6ACF3D46" w14:textId="77777777" w:rsidR="00D06BFE" w:rsidRDefault="00D06BFE" w:rsidP="00B16E68">
      <w:pPr>
        <w:pStyle w:val="Glava"/>
        <w:tabs>
          <w:tab w:val="clear" w:pos="4536"/>
          <w:tab w:val="clear" w:pos="9072"/>
        </w:tabs>
        <w:ind w:left="993"/>
        <w:rPr>
          <w:b/>
          <w:i w:val="0"/>
          <w:sz w:val="22"/>
          <w:szCs w:val="22"/>
        </w:rPr>
      </w:pPr>
      <w:r>
        <w:rPr>
          <w:i w:val="0"/>
          <w:color w:val="000000"/>
          <w:sz w:val="22"/>
          <w:szCs w:val="22"/>
        </w:rPr>
        <w:t>Podrobnejše tehnične zahteve v zvezi z zgornjimi zahtevami so podane v tehničnih specifikacijah (projektni dokumentaciji in popisu del)</w:t>
      </w:r>
      <w:r>
        <w:rPr>
          <w:i w:val="0"/>
          <w:sz w:val="22"/>
          <w:szCs w:val="22"/>
        </w:rPr>
        <w:t>.</w:t>
      </w:r>
    </w:p>
    <w:p w14:paraId="2B6E9C4B" w14:textId="77777777" w:rsidR="00D06BFE" w:rsidRDefault="00D06BFE" w:rsidP="003B1634">
      <w:pPr>
        <w:pStyle w:val="Glava"/>
        <w:tabs>
          <w:tab w:val="clear" w:pos="4536"/>
          <w:tab w:val="clear" w:pos="9072"/>
        </w:tabs>
        <w:jc w:val="right"/>
        <w:rPr>
          <w:b/>
          <w:i w:val="0"/>
          <w:sz w:val="22"/>
          <w:szCs w:val="22"/>
        </w:rPr>
      </w:pPr>
    </w:p>
    <w:p w14:paraId="4D6EB872" w14:textId="77777777" w:rsidR="00D06BFE" w:rsidRDefault="00D06BFE" w:rsidP="003B1634">
      <w:pPr>
        <w:pStyle w:val="Glava"/>
        <w:tabs>
          <w:tab w:val="clear" w:pos="4536"/>
          <w:tab w:val="clear" w:pos="9072"/>
        </w:tabs>
        <w:jc w:val="right"/>
        <w:rPr>
          <w:b/>
          <w:i w:val="0"/>
          <w:sz w:val="22"/>
          <w:szCs w:val="22"/>
        </w:rPr>
      </w:pPr>
    </w:p>
    <w:p w14:paraId="2BA6C708" w14:textId="77777777" w:rsidR="00D06BFE" w:rsidRDefault="00D06BFE" w:rsidP="003B1634">
      <w:pPr>
        <w:pStyle w:val="Glava"/>
        <w:tabs>
          <w:tab w:val="clear" w:pos="4536"/>
          <w:tab w:val="clear" w:pos="9072"/>
        </w:tabs>
        <w:jc w:val="right"/>
        <w:rPr>
          <w:b/>
          <w:i w:val="0"/>
          <w:sz w:val="22"/>
          <w:szCs w:val="22"/>
        </w:rPr>
      </w:pPr>
    </w:p>
    <w:p w14:paraId="382E3AAD" w14:textId="77777777" w:rsidR="00D06BFE" w:rsidRDefault="00D06BFE" w:rsidP="003B1634">
      <w:pPr>
        <w:pStyle w:val="Glava"/>
        <w:tabs>
          <w:tab w:val="clear" w:pos="4536"/>
          <w:tab w:val="clear" w:pos="9072"/>
        </w:tabs>
        <w:jc w:val="right"/>
        <w:rPr>
          <w:b/>
          <w:i w:val="0"/>
          <w:sz w:val="22"/>
          <w:szCs w:val="22"/>
        </w:rPr>
      </w:pPr>
    </w:p>
    <w:p w14:paraId="608DBE3C" w14:textId="77777777" w:rsidR="00D06BFE" w:rsidRDefault="00D06BFE" w:rsidP="003B1634">
      <w:pPr>
        <w:pStyle w:val="Glava"/>
        <w:tabs>
          <w:tab w:val="clear" w:pos="4536"/>
          <w:tab w:val="clear" w:pos="9072"/>
        </w:tabs>
        <w:jc w:val="right"/>
        <w:rPr>
          <w:b/>
          <w:i w:val="0"/>
          <w:sz w:val="22"/>
          <w:szCs w:val="22"/>
        </w:rPr>
      </w:pPr>
    </w:p>
    <w:p w14:paraId="38C7F743" w14:textId="77777777" w:rsidR="00D06BFE" w:rsidRDefault="00D06BFE" w:rsidP="003B1634">
      <w:pPr>
        <w:pStyle w:val="Glava"/>
        <w:tabs>
          <w:tab w:val="clear" w:pos="4536"/>
          <w:tab w:val="clear" w:pos="9072"/>
        </w:tabs>
        <w:jc w:val="right"/>
        <w:rPr>
          <w:b/>
          <w:i w:val="0"/>
          <w:sz w:val="22"/>
          <w:szCs w:val="22"/>
        </w:rPr>
      </w:pPr>
    </w:p>
    <w:p w14:paraId="6A659BA8" w14:textId="77777777" w:rsidR="00D06BFE" w:rsidRDefault="00D06BFE" w:rsidP="003B1634">
      <w:pPr>
        <w:pStyle w:val="Glava"/>
        <w:tabs>
          <w:tab w:val="clear" w:pos="4536"/>
          <w:tab w:val="clear" w:pos="9072"/>
        </w:tabs>
        <w:jc w:val="right"/>
        <w:rPr>
          <w:b/>
          <w:i w:val="0"/>
          <w:sz w:val="22"/>
          <w:szCs w:val="22"/>
        </w:rPr>
      </w:pPr>
    </w:p>
    <w:p w14:paraId="57115F76" w14:textId="77777777" w:rsidR="00D06BFE" w:rsidRDefault="00D06BFE" w:rsidP="003B1634">
      <w:pPr>
        <w:pStyle w:val="Glava"/>
        <w:tabs>
          <w:tab w:val="clear" w:pos="4536"/>
          <w:tab w:val="clear" w:pos="9072"/>
        </w:tabs>
        <w:jc w:val="right"/>
        <w:rPr>
          <w:b/>
          <w:i w:val="0"/>
          <w:sz w:val="22"/>
          <w:szCs w:val="22"/>
        </w:rPr>
      </w:pPr>
    </w:p>
    <w:p w14:paraId="50880D21" w14:textId="77777777" w:rsidR="00D06BFE" w:rsidRDefault="00D06BFE" w:rsidP="003B1634">
      <w:pPr>
        <w:pStyle w:val="Glava"/>
        <w:tabs>
          <w:tab w:val="clear" w:pos="4536"/>
          <w:tab w:val="clear" w:pos="9072"/>
        </w:tabs>
        <w:jc w:val="right"/>
        <w:rPr>
          <w:b/>
          <w:i w:val="0"/>
          <w:sz w:val="22"/>
          <w:szCs w:val="22"/>
        </w:rPr>
      </w:pPr>
    </w:p>
    <w:p w14:paraId="0E6C8DF9" w14:textId="77777777" w:rsidR="00D06BFE" w:rsidRDefault="00D06BFE" w:rsidP="003B1634">
      <w:pPr>
        <w:pStyle w:val="Glava"/>
        <w:tabs>
          <w:tab w:val="clear" w:pos="4536"/>
          <w:tab w:val="clear" w:pos="9072"/>
        </w:tabs>
        <w:jc w:val="right"/>
        <w:rPr>
          <w:b/>
          <w:i w:val="0"/>
          <w:sz w:val="22"/>
          <w:szCs w:val="22"/>
        </w:rPr>
      </w:pPr>
    </w:p>
    <w:p w14:paraId="758F3AE8" w14:textId="77777777" w:rsidR="00D06BFE" w:rsidRDefault="00D06BFE" w:rsidP="003B1634">
      <w:pPr>
        <w:pStyle w:val="Glava"/>
        <w:tabs>
          <w:tab w:val="clear" w:pos="4536"/>
          <w:tab w:val="clear" w:pos="9072"/>
        </w:tabs>
        <w:jc w:val="right"/>
        <w:rPr>
          <w:b/>
          <w:i w:val="0"/>
          <w:sz w:val="22"/>
          <w:szCs w:val="22"/>
        </w:rPr>
      </w:pPr>
    </w:p>
    <w:p w14:paraId="12D3D1FE" w14:textId="77777777" w:rsidR="00D06BFE" w:rsidRDefault="00D06BFE" w:rsidP="003B1634">
      <w:pPr>
        <w:pStyle w:val="Glava"/>
        <w:tabs>
          <w:tab w:val="clear" w:pos="4536"/>
          <w:tab w:val="clear" w:pos="9072"/>
        </w:tabs>
        <w:jc w:val="right"/>
        <w:rPr>
          <w:b/>
          <w:i w:val="0"/>
          <w:sz w:val="22"/>
          <w:szCs w:val="22"/>
        </w:rPr>
      </w:pPr>
    </w:p>
    <w:p w14:paraId="632BAC8D" w14:textId="77777777" w:rsidR="00D06BFE" w:rsidRDefault="00D06BFE" w:rsidP="003B1634">
      <w:pPr>
        <w:pStyle w:val="Glava"/>
        <w:tabs>
          <w:tab w:val="clear" w:pos="4536"/>
          <w:tab w:val="clear" w:pos="9072"/>
        </w:tabs>
        <w:jc w:val="right"/>
        <w:rPr>
          <w:b/>
          <w:i w:val="0"/>
          <w:sz w:val="22"/>
          <w:szCs w:val="22"/>
        </w:rPr>
      </w:pPr>
    </w:p>
    <w:p w14:paraId="1D878EAB" w14:textId="77777777" w:rsidR="00D06BFE" w:rsidRDefault="00D06BFE" w:rsidP="003B1634">
      <w:pPr>
        <w:pStyle w:val="Glava"/>
        <w:tabs>
          <w:tab w:val="clear" w:pos="4536"/>
          <w:tab w:val="clear" w:pos="9072"/>
        </w:tabs>
        <w:jc w:val="right"/>
        <w:rPr>
          <w:b/>
          <w:i w:val="0"/>
          <w:sz w:val="22"/>
          <w:szCs w:val="22"/>
        </w:rPr>
      </w:pPr>
    </w:p>
    <w:p w14:paraId="7478E9BE" w14:textId="77777777" w:rsidR="00D06BFE" w:rsidRDefault="00D06BFE" w:rsidP="003B1634">
      <w:pPr>
        <w:pStyle w:val="Glava"/>
        <w:tabs>
          <w:tab w:val="clear" w:pos="4536"/>
          <w:tab w:val="clear" w:pos="9072"/>
        </w:tabs>
        <w:jc w:val="right"/>
        <w:rPr>
          <w:b/>
          <w:i w:val="0"/>
          <w:sz w:val="22"/>
          <w:szCs w:val="22"/>
        </w:rPr>
      </w:pPr>
    </w:p>
    <w:p w14:paraId="5DAC23FE" w14:textId="77777777" w:rsidR="00D06BFE" w:rsidRDefault="00D06BFE" w:rsidP="003B1634">
      <w:pPr>
        <w:pStyle w:val="Glava"/>
        <w:tabs>
          <w:tab w:val="clear" w:pos="4536"/>
          <w:tab w:val="clear" w:pos="9072"/>
        </w:tabs>
        <w:jc w:val="right"/>
        <w:rPr>
          <w:b/>
          <w:i w:val="0"/>
          <w:sz w:val="22"/>
          <w:szCs w:val="22"/>
        </w:rPr>
      </w:pPr>
    </w:p>
    <w:p w14:paraId="2FEDBEC9" w14:textId="77777777" w:rsidR="00D06BFE" w:rsidRDefault="00D06BFE" w:rsidP="003B1634">
      <w:pPr>
        <w:pStyle w:val="Glava"/>
        <w:tabs>
          <w:tab w:val="clear" w:pos="4536"/>
          <w:tab w:val="clear" w:pos="9072"/>
        </w:tabs>
        <w:jc w:val="right"/>
        <w:rPr>
          <w:b/>
          <w:i w:val="0"/>
          <w:sz w:val="22"/>
          <w:szCs w:val="22"/>
        </w:rPr>
      </w:pPr>
    </w:p>
    <w:p w14:paraId="4EBCF3FE" w14:textId="77777777" w:rsidR="00D06BFE" w:rsidRDefault="00D06BFE" w:rsidP="003B1634">
      <w:pPr>
        <w:pStyle w:val="Glava"/>
        <w:tabs>
          <w:tab w:val="clear" w:pos="4536"/>
          <w:tab w:val="clear" w:pos="9072"/>
        </w:tabs>
        <w:jc w:val="right"/>
        <w:rPr>
          <w:b/>
          <w:i w:val="0"/>
          <w:sz w:val="22"/>
          <w:szCs w:val="22"/>
        </w:rPr>
      </w:pPr>
    </w:p>
    <w:p w14:paraId="41E94259" w14:textId="77777777" w:rsidR="00D06BFE" w:rsidRDefault="00D06BFE" w:rsidP="003B1634">
      <w:pPr>
        <w:pStyle w:val="Glava"/>
        <w:tabs>
          <w:tab w:val="clear" w:pos="4536"/>
          <w:tab w:val="clear" w:pos="9072"/>
        </w:tabs>
        <w:jc w:val="right"/>
        <w:rPr>
          <w:b/>
          <w:i w:val="0"/>
          <w:sz w:val="22"/>
          <w:szCs w:val="22"/>
        </w:rPr>
      </w:pPr>
    </w:p>
    <w:p w14:paraId="2CA31977" w14:textId="77777777" w:rsidR="00D06BFE" w:rsidRDefault="00D06BFE" w:rsidP="003B1634">
      <w:pPr>
        <w:pStyle w:val="Glava"/>
        <w:tabs>
          <w:tab w:val="clear" w:pos="4536"/>
          <w:tab w:val="clear" w:pos="9072"/>
        </w:tabs>
        <w:jc w:val="right"/>
        <w:rPr>
          <w:b/>
          <w:i w:val="0"/>
          <w:sz w:val="22"/>
          <w:szCs w:val="22"/>
        </w:rPr>
      </w:pPr>
    </w:p>
    <w:p w14:paraId="1CB17509" w14:textId="2AA2A988" w:rsidR="00D06BFE" w:rsidRDefault="00D06BFE" w:rsidP="00B65B7C">
      <w:pPr>
        <w:pStyle w:val="Glava"/>
        <w:tabs>
          <w:tab w:val="clear" w:pos="4536"/>
          <w:tab w:val="clear" w:pos="9072"/>
        </w:tabs>
        <w:rPr>
          <w:b/>
          <w:i w:val="0"/>
          <w:sz w:val="22"/>
          <w:szCs w:val="22"/>
        </w:rPr>
      </w:pPr>
    </w:p>
    <w:p w14:paraId="5EE3A712"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5E8D3E58" w14:textId="77777777" w:rsidR="00787C83" w:rsidRDefault="00787C83" w:rsidP="003B1634">
      <w:pPr>
        <w:pStyle w:val="Glava"/>
        <w:tabs>
          <w:tab w:val="clear" w:pos="4536"/>
          <w:tab w:val="clear" w:pos="9072"/>
        </w:tabs>
        <w:jc w:val="right"/>
        <w:rPr>
          <w:b/>
          <w:i w:val="0"/>
          <w:sz w:val="22"/>
          <w:szCs w:val="22"/>
        </w:rPr>
      </w:pPr>
    </w:p>
    <w:p w14:paraId="6B9DA9E1" w14:textId="77777777" w:rsidR="00787C83" w:rsidRDefault="00787C83" w:rsidP="003B1634">
      <w:pPr>
        <w:pStyle w:val="Glava"/>
        <w:tabs>
          <w:tab w:val="clear" w:pos="4536"/>
          <w:tab w:val="clear" w:pos="9072"/>
        </w:tabs>
        <w:jc w:val="right"/>
        <w:rPr>
          <w:b/>
          <w:i w:val="0"/>
          <w:sz w:val="22"/>
          <w:szCs w:val="22"/>
        </w:rPr>
      </w:pPr>
    </w:p>
    <w:p w14:paraId="1A8B1CDE" w14:textId="77777777" w:rsidR="00787C83" w:rsidRDefault="00787C83" w:rsidP="003B1634">
      <w:pPr>
        <w:pStyle w:val="Glava"/>
        <w:tabs>
          <w:tab w:val="clear" w:pos="4536"/>
          <w:tab w:val="clear" w:pos="9072"/>
        </w:tabs>
        <w:jc w:val="right"/>
        <w:rPr>
          <w:b/>
          <w:i w:val="0"/>
          <w:sz w:val="22"/>
          <w:szCs w:val="22"/>
        </w:rPr>
      </w:pPr>
    </w:p>
    <w:p w14:paraId="65DF3B80" w14:textId="77777777" w:rsidR="00787C83" w:rsidRDefault="00787C83" w:rsidP="003B1634">
      <w:pPr>
        <w:pStyle w:val="Glava"/>
        <w:tabs>
          <w:tab w:val="clear" w:pos="4536"/>
          <w:tab w:val="clear" w:pos="9072"/>
        </w:tabs>
        <w:jc w:val="right"/>
        <w:rPr>
          <w:b/>
          <w:i w:val="0"/>
          <w:sz w:val="22"/>
          <w:szCs w:val="22"/>
        </w:rPr>
      </w:pPr>
    </w:p>
    <w:p w14:paraId="3FFA88F3" w14:textId="77777777"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D06BFE">
        <w:rPr>
          <w:i w:val="0"/>
          <w:sz w:val="22"/>
          <w:szCs w:val="22"/>
        </w:rPr>
        <w:t xml:space="preserve"> (v prilogi razpisne dokumentacije)</w:t>
      </w:r>
    </w:p>
    <w:p w14:paraId="096497E4" w14:textId="77777777" w:rsidR="00DB3553" w:rsidRDefault="00DB3553" w:rsidP="00787C83">
      <w:pPr>
        <w:pStyle w:val="Glava"/>
        <w:tabs>
          <w:tab w:val="clear" w:pos="4536"/>
          <w:tab w:val="clear" w:pos="9072"/>
        </w:tabs>
        <w:ind w:left="1134"/>
        <w:jc w:val="both"/>
        <w:rPr>
          <w:i w:val="0"/>
          <w:sz w:val="22"/>
          <w:szCs w:val="22"/>
        </w:rPr>
      </w:pPr>
    </w:p>
    <w:p w14:paraId="7323AF7C" w14:textId="77777777" w:rsidR="005C0C95" w:rsidRDefault="005C0C95" w:rsidP="00787C83">
      <w:pPr>
        <w:pStyle w:val="Glava"/>
        <w:tabs>
          <w:tab w:val="clear" w:pos="4536"/>
          <w:tab w:val="clear" w:pos="9072"/>
        </w:tabs>
        <w:ind w:left="1134"/>
        <w:jc w:val="both"/>
        <w:rPr>
          <w:i w:val="0"/>
          <w:sz w:val="22"/>
          <w:szCs w:val="22"/>
        </w:rPr>
      </w:pPr>
    </w:p>
    <w:p w14:paraId="3B1027F3" w14:textId="77777777" w:rsidR="005C0C95" w:rsidRDefault="005C0C95" w:rsidP="00787C83">
      <w:pPr>
        <w:pStyle w:val="Glava"/>
        <w:tabs>
          <w:tab w:val="clear" w:pos="4536"/>
          <w:tab w:val="clear" w:pos="9072"/>
        </w:tabs>
        <w:ind w:left="1134"/>
        <w:jc w:val="both"/>
        <w:rPr>
          <w:i w:val="0"/>
          <w:sz w:val="22"/>
          <w:szCs w:val="22"/>
        </w:rPr>
      </w:pPr>
    </w:p>
    <w:p w14:paraId="75D97183" w14:textId="77777777" w:rsidR="005C0C95" w:rsidRDefault="005C0C95" w:rsidP="00787C83">
      <w:pPr>
        <w:pStyle w:val="Glava"/>
        <w:tabs>
          <w:tab w:val="clear" w:pos="4536"/>
          <w:tab w:val="clear" w:pos="9072"/>
        </w:tabs>
        <w:ind w:left="1134"/>
        <w:jc w:val="both"/>
        <w:rPr>
          <w:i w:val="0"/>
          <w:sz w:val="22"/>
          <w:szCs w:val="22"/>
        </w:rPr>
      </w:pPr>
    </w:p>
    <w:p w14:paraId="31E49F6F" w14:textId="77777777" w:rsidR="005C0C95" w:rsidRDefault="005C0C95" w:rsidP="00787C83">
      <w:pPr>
        <w:pStyle w:val="Glava"/>
        <w:tabs>
          <w:tab w:val="clear" w:pos="4536"/>
          <w:tab w:val="clear" w:pos="9072"/>
        </w:tabs>
        <w:ind w:left="1134"/>
        <w:jc w:val="both"/>
        <w:rPr>
          <w:i w:val="0"/>
          <w:sz w:val="22"/>
          <w:szCs w:val="22"/>
        </w:rPr>
      </w:pPr>
    </w:p>
    <w:p w14:paraId="2AC52E15" w14:textId="77777777" w:rsidR="005C0C95" w:rsidRDefault="005C0C95" w:rsidP="00787C83">
      <w:pPr>
        <w:pStyle w:val="Glava"/>
        <w:tabs>
          <w:tab w:val="clear" w:pos="4536"/>
          <w:tab w:val="clear" w:pos="9072"/>
        </w:tabs>
        <w:ind w:left="1134"/>
        <w:jc w:val="both"/>
        <w:rPr>
          <w:i w:val="0"/>
          <w:sz w:val="22"/>
          <w:szCs w:val="22"/>
        </w:rPr>
      </w:pPr>
    </w:p>
    <w:p w14:paraId="69859D6A" w14:textId="77777777" w:rsidR="005C0C95" w:rsidRDefault="005C0C95" w:rsidP="00787C83">
      <w:pPr>
        <w:pStyle w:val="Glava"/>
        <w:tabs>
          <w:tab w:val="clear" w:pos="4536"/>
          <w:tab w:val="clear" w:pos="9072"/>
        </w:tabs>
        <w:ind w:left="1134"/>
        <w:jc w:val="both"/>
        <w:rPr>
          <w:i w:val="0"/>
          <w:sz w:val="22"/>
          <w:szCs w:val="22"/>
        </w:rPr>
      </w:pPr>
    </w:p>
    <w:p w14:paraId="45F4D7C7" w14:textId="77777777" w:rsidR="005C0C95" w:rsidRDefault="005C0C95" w:rsidP="00787C83">
      <w:pPr>
        <w:pStyle w:val="Glava"/>
        <w:tabs>
          <w:tab w:val="clear" w:pos="4536"/>
          <w:tab w:val="clear" w:pos="9072"/>
        </w:tabs>
        <w:ind w:left="1134"/>
        <w:jc w:val="both"/>
        <w:rPr>
          <w:i w:val="0"/>
          <w:sz w:val="22"/>
          <w:szCs w:val="22"/>
        </w:rPr>
      </w:pPr>
    </w:p>
    <w:p w14:paraId="5D06D930" w14:textId="77777777" w:rsidR="005C0C95" w:rsidRDefault="005C0C95" w:rsidP="00787C83">
      <w:pPr>
        <w:pStyle w:val="Glava"/>
        <w:tabs>
          <w:tab w:val="clear" w:pos="4536"/>
          <w:tab w:val="clear" w:pos="9072"/>
        </w:tabs>
        <w:ind w:left="1134"/>
        <w:jc w:val="both"/>
        <w:rPr>
          <w:i w:val="0"/>
          <w:sz w:val="22"/>
          <w:szCs w:val="22"/>
        </w:rPr>
      </w:pPr>
    </w:p>
    <w:p w14:paraId="6AC6F5DB" w14:textId="77777777" w:rsidR="005C0C95" w:rsidRDefault="005C0C95" w:rsidP="00787C83">
      <w:pPr>
        <w:pStyle w:val="Glava"/>
        <w:tabs>
          <w:tab w:val="clear" w:pos="4536"/>
          <w:tab w:val="clear" w:pos="9072"/>
        </w:tabs>
        <w:ind w:left="1134"/>
        <w:jc w:val="both"/>
        <w:rPr>
          <w:i w:val="0"/>
          <w:sz w:val="22"/>
          <w:szCs w:val="22"/>
        </w:rPr>
      </w:pPr>
    </w:p>
    <w:p w14:paraId="6DD2B037" w14:textId="77777777" w:rsidR="005C0C95" w:rsidRDefault="005C0C95" w:rsidP="00787C83">
      <w:pPr>
        <w:pStyle w:val="Glava"/>
        <w:tabs>
          <w:tab w:val="clear" w:pos="4536"/>
          <w:tab w:val="clear" w:pos="9072"/>
        </w:tabs>
        <w:ind w:left="1134"/>
        <w:jc w:val="both"/>
        <w:rPr>
          <w:i w:val="0"/>
          <w:sz w:val="22"/>
          <w:szCs w:val="22"/>
        </w:rPr>
      </w:pPr>
    </w:p>
    <w:p w14:paraId="46BF3048" w14:textId="77777777" w:rsidR="005C0C95" w:rsidRDefault="005C0C95" w:rsidP="00787C83">
      <w:pPr>
        <w:pStyle w:val="Glava"/>
        <w:tabs>
          <w:tab w:val="clear" w:pos="4536"/>
          <w:tab w:val="clear" w:pos="9072"/>
        </w:tabs>
        <w:ind w:left="1134"/>
        <w:jc w:val="both"/>
        <w:rPr>
          <w:i w:val="0"/>
          <w:sz w:val="22"/>
          <w:szCs w:val="22"/>
        </w:rPr>
      </w:pPr>
    </w:p>
    <w:p w14:paraId="2FAC0F34" w14:textId="77777777" w:rsidR="005C0C95" w:rsidRDefault="005C0C95" w:rsidP="00787C83">
      <w:pPr>
        <w:pStyle w:val="Glava"/>
        <w:tabs>
          <w:tab w:val="clear" w:pos="4536"/>
          <w:tab w:val="clear" w:pos="9072"/>
        </w:tabs>
        <w:ind w:left="1134"/>
        <w:jc w:val="both"/>
        <w:rPr>
          <w:i w:val="0"/>
          <w:sz w:val="22"/>
          <w:szCs w:val="22"/>
        </w:rPr>
      </w:pPr>
    </w:p>
    <w:p w14:paraId="76CFF795" w14:textId="77777777" w:rsidR="005C0C95" w:rsidRDefault="005C0C95" w:rsidP="00787C83">
      <w:pPr>
        <w:pStyle w:val="Glava"/>
        <w:tabs>
          <w:tab w:val="clear" w:pos="4536"/>
          <w:tab w:val="clear" w:pos="9072"/>
        </w:tabs>
        <w:ind w:left="1134"/>
        <w:jc w:val="both"/>
        <w:rPr>
          <w:i w:val="0"/>
          <w:sz w:val="22"/>
          <w:szCs w:val="22"/>
        </w:rPr>
      </w:pPr>
    </w:p>
    <w:p w14:paraId="235A0A17" w14:textId="77777777" w:rsidR="005C0C95" w:rsidRDefault="005C0C95" w:rsidP="00787C83">
      <w:pPr>
        <w:pStyle w:val="Glava"/>
        <w:tabs>
          <w:tab w:val="clear" w:pos="4536"/>
          <w:tab w:val="clear" w:pos="9072"/>
        </w:tabs>
        <w:ind w:left="1134"/>
        <w:jc w:val="both"/>
        <w:rPr>
          <w:i w:val="0"/>
          <w:sz w:val="22"/>
          <w:szCs w:val="22"/>
        </w:rPr>
      </w:pPr>
    </w:p>
    <w:p w14:paraId="5041CAAE" w14:textId="77777777" w:rsidR="005C0C95" w:rsidRDefault="005C0C95" w:rsidP="00787C83">
      <w:pPr>
        <w:pStyle w:val="Glava"/>
        <w:tabs>
          <w:tab w:val="clear" w:pos="4536"/>
          <w:tab w:val="clear" w:pos="9072"/>
        </w:tabs>
        <w:ind w:left="1134"/>
        <w:jc w:val="both"/>
        <w:rPr>
          <w:i w:val="0"/>
          <w:sz w:val="22"/>
          <w:szCs w:val="22"/>
        </w:rPr>
      </w:pPr>
    </w:p>
    <w:p w14:paraId="07094324" w14:textId="77777777" w:rsidR="005C0C95" w:rsidRDefault="005C0C95" w:rsidP="00787C83">
      <w:pPr>
        <w:pStyle w:val="Glava"/>
        <w:tabs>
          <w:tab w:val="clear" w:pos="4536"/>
          <w:tab w:val="clear" w:pos="9072"/>
        </w:tabs>
        <w:ind w:left="1134"/>
        <w:jc w:val="both"/>
        <w:rPr>
          <w:i w:val="0"/>
          <w:sz w:val="22"/>
          <w:szCs w:val="22"/>
        </w:rPr>
      </w:pPr>
    </w:p>
    <w:p w14:paraId="09616BF6" w14:textId="77777777" w:rsidR="005C0C95" w:rsidRDefault="005C0C95" w:rsidP="00787C83">
      <w:pPr>
        <w:pStyle w:val="Glava"/>
        <w:tabs>
          <w:tab w:val="clear" w:pos="4536"/>
          <w:tab w:val="clear" w:pos="9072"/>
        </w:tabs>
        <w:ind w:left="1134"/>
        <w:jc w:val="both"/>
        <w:rPr>
          <w:i w:val="0"/>
          <w:sz w:val="22"/>
          <w:szCs w:val="22"/>
        </w:rPr>
      </w:pPr>
    </w:p>
    <w:p w14:paraId="79777276" w14:textId="77777777" w:rsidR="005C0C95" w:rsidRDefault="005C0C95" w:rsidP="00787C83">
      <w:pPr>
        <w:pStyle w:val="Glava"/>
        <w:tabs>
          <w:tab w:val="clear" w:pos="4536"/>
          <w:tab w:val="clear" w:pos="9072"/>
        </w:tabs>
        <w:ind w:left="1134"/>
        <w:jc w:val="both"/>
        <w:rPr>
          <w:i w:val="0"/>
          <w:sz w:val="22"/>
          <w:szCs w:val="22"/>
        </w:rPr>
      </w:pPr>
    </w:p>
    <w:p w14:paraId="766F1E9C" w14:textId="77777777" w:rsidR="005C0C95" w:rsidRDefault="005C0C95" w:rsidP="00787C83">
      <w:pPr>
        <w:pStyle w:val="Glava"/>
        <w:tabs>
          <w:tab w:val="clear" w:pos="4536"/>
          <w:tab w:val="clear" w:pos="9072"/>
        </w:tabs>
        <w:ind w:left="1134"/>
        <w:jc w:val="both"/>
        <w:rPr>
          <w:i w:val="0"/>
          <w:sz w:val="22"/>
          <w:szCs w:val="22"/>
        </w:rPr>
      </w:pPr>
    </w:p>
    <w:p w14:paraId="1FF64FB8" w14:textId="77777777" w:rsidR="005C0C95" w:rsidRDefault="005C0C95" w:rsidP="00787C83">
      <w:pPr>
        <w:pStyle w:val="Glava"/>
        <w:tabs>
          <w:tab w:val="clear" w:pos="4536"/>
          <w:tab w:val="clear" w:pos="9072"/>
        </w:tabs>
        <w:ind w:left="1134"/>
        <w:jc w:val="both"/>
        <w:rPr>
          <w:i w:val="0"/>
          <w:sz w:val="22"/>
          <w:szCs w:val="22"/>
        </w:rPr>
      </w:pPr>
    </w:p>
    <w:p w14:paraId="475D01DC" w14:textId="77777777" w:rsidR="005C0C95" w:rsidRDefault="005C0C95" w:rsidP="00787C83">
      <w:pPr>
        <w:pStyle w:val="Glava"/>
        <w:tabs>
          <w:tab w:val="clear" w:pos="4536"/>
          <w:tab w:val="clear" w:pos="9072"/>
        </w:tabs>
        <w:ind w:left="1134"/>
        <w:jc w:val="both"/>
        <w:rPr>
          <w:i w:val="0"/>
          <w:sz w:val="22"/>
          <w:szCs w:val="22"/>
        </w:rPr>
      </w:pPr>
    </w:p>
    <w:p w14:paraId="561D41B7" w14:textId="77777777" w:rsidR="005C0C95" w:rsidRDefault="005C0C95" w:rsidP="00787C83">
      <w:pPr>
        <w:pStyle w:val="Glava"/>
        <w:tabs>
          <w:tab w:val="clear" w:pos="4536"/>
          <w:tab w:val="clear" w:pos="9072"/>
        </w:tabs>
        <w:ind w:left="1134"/>
        <w:jc w:val="both"/>
        <w:rPr>
          <w:i w:val="0"/>
          <w:sz w:val="22"/>
          <w:szCs w:val="22"/>
        </w:rPr>
      </w:pPr>
    </w:p>
    <w:p w14:paraId="3B6EFFCB" w14:textId="77777777" w:rsidR="005C0C95" w:rsidRDefault="005C0C95" w:rsidP="00787C83">
      <w:pPr>
        <w:pStyle w:val="Glava"/>
        <w:tabs>
          <w:tab w:val="clear" w:pos="4536"/>
          <w:tab w:val="clear" w:pos="9072"/>
        </w:tabs>
        <w:ind w:left="1134"/>
        <w:jc w:val="both"/>
        <w:rPr>
          <w:i w:val="0"/>
          <w:sz w:val="22"/>
          <w:szCs w:val="22"/>
        </w:rPr>
      </w:pPr>
    </w:p>
    <w:p w14:paraId="2C57E152" w14:textId="77777777" w:rsidR="005C0C95" w:rsidRDefault="005C0C95" w:rsidP="00787C83">
      <w:pPr>
        <w:pStyle w:val="Glava"/>
        <w:tabs>
          <w:tab w:val="clear" w:pos="4536"/>
          <w:tab w:val="clear" w:pos="9072"/>
        </w:tabs>
        <w:ind w:left="1134"/>
        <w:jc w:val="both"/>
        <w:rPr>
          <w:i w:val="0"/>
          <w:sz w:val="22"/>
          <w:szCs w:val="22"/>
        </w:rPr>
      </w:pPr>
    </w:p>
    <w:p w14:paraId="426BC0B5" w14:textId="77777777" w:rsidR="005C0C95" w:rsidRDefault="005C0C95" w:rsidP="00787C83">
      <w:pPr>
        <w:pStyle w:val="Glava"/>
        <w:tabs>
          <w:tab w:val="clear" w:pos="4536"/>
          <w:tab w:val="clear" w:pos="9072"/>
        </w:tabs>
        <w:ind w:left="1134"/>
        <w:jc w:val="both"/>
        <w:rPr>
          <w:i w:val="0"/>
          <w:sz w:val="22"/>
          <w:szCs w:val="22"/>
        </w:rPr>
      </w:pPr>
    </w:p>
    <w:p w14:paraId="3ACCC941" w14:textId="77777777" w:rsidR="005C0C95" w:rsidRDefault="005C0C95" w:rsidP="00787C83">
      <w:pPr>
        <w:pStyle w:val="Glava"/>
        <w:tabs>
          <w:tab w:val="clear" w:pos="4536"/>
          <w:tab w:val="clear" w:pos="9072"/>
        </w:tabs>
        <w:ind w:left="1134"/>
        <w:jc w:val="both"/>
        <w:rPr>
          <w:i w:val="0"/>
          <w:sz w:val="22"/>
          <w:szCs w:val="22"/>
        </w:rPr>
      </w:pPr>
    </w:p>
    <w:p w14:paraId="5D5192DC" w14:textId="77777777" w:rsidR="005C0C95" w:rsidRDefault="005C0C95" w:rsidP="00787C83">
      <w:pPr>
        <w:pStyle w:val="Glava"/>
        <w:tabs>
          <w:tab w:val="clear" w:pos="4536"/>
          <w:tab w:val="clear" w:pos="9072"/>
        </w:tabs>
        <w:ind w:left="1134"/>
        <w:jc w:val="both"/>
        <w:rPr>
          <w:i w:val="0"/>
          <w:sz w:val="22"/>
          <w:szCs w:val="22"/>
        </w:rPr>
      </w:pPr>
    </w:p>
    <w:p w14:paraId="1D7BF05E" w14:textId="77777777" w:rsidR="005C0C95" w:rsidRDefault="005C0C95" w:rsidP="00787C83">
      <w:pPr>
        <w:pStyle w:val="Glava"/>
        <w:tabs>
          <w:tab w:val="clear" w:pos="4536"/>
          <w:tab w:val="clear" w:pos="9072"/>
        </w:tabs>
        <w:ind w:left="1134"/>
        <w:jc w:val="both"/>
        <w:rPr>
          <w:i w:val="0"/>
          <w:sz w:val="22"/>
          <w:szCs w:val="22"/>
        </w:rPr>
      </w:pPr>
    </w:p>
    <w:p w14:paraId="36C115F3" w14:textId="77777777" w:rsidR="005C0C95" w:rsidRDefault="005C0C95" w:rsidP="005C0C95">
      <w:pPr>
        <w:pStyle w:val="Glava"/>
        <w:tabs>
          <w:tab w:val="clear" w:pos="4536"/>
          <w:tab w:val="clear" w:pos="9072"/>
        </w:tabs>
        <w:ind w:left="1134"/>
        <w:jc w:val="right"/>
        <w:rPr>
          <w:b/>
          <w:i w:val="0"/>
          <w:sz w:val="22"/>
          <w:szCs w:val="22"/>
        </w:rPr>
      </w:pPr>
    </w:p>
    <w:p w14:paraId="2873CFEA" w14:textId="77777777" w:rsidR="005C0C95" w:rsidRDefault="005C0C95" w:rsidP="005C0C95">
      <w:pPr>
        <w:pStyle w:val="Glava"/>
        <w:tabs>
          <w:tab w:val="clear" w:pos="4536"/>
          <w:tab w:val="clear" w:pos="9072"/>
        </w:tabs>
        <w:ind w:left="1134"/>
        <w:jc w:val="right"/>
        <w:rPr>
          <w:b/>
          <w:i w:val="0"/>
          <w:sz w:val="22"/>
          <w:szCs w:val="22"/>
        </w:rPr>
      </w:pPr>
    </w:p>
    <w:p w14:paraId="7DFC062B" w14:textId="77777777" w:rsidR="005C0C95" w:rsidRDefault="005C0C95" w:rsidP="005C0C95">
      <w:pPr>
        <w:pStyle w:val="Glava"/>
        <w:tabs>
          <w:tab w:val="clear" w:pos="4536"/>
          <w:tab w:val="clear" w:pos="9072"/>
        </w:tabs>
        <w:ind w:left="1134"/>
        <w:jc w:val="right"/>
        <w:rPr>
          <w:b/>
          <w:i w:val="0"/>
          <w:sz w:val="22"/>
          <w:szCs w:val="22"/>
        </w:rPr>
      </w:pPr>
    </w:p>
    <w:p w14:paraId="4885885F" w14:textId="77777777" w:rsidR="005C0C95" w:rsidRDefault="005C0C95" w:rsidP="005C0C95">
      <w:pPr>
        <w:pStyle w:val="Glava"/>
        <w:tabs>
          <w:tab w:val="clear" w:pos="4536"/>
          <w:tab w:val="clear" w:pos="9072"/>
        </w:tabs>
        <w:ind w:left="1134"/>
        <w:jc w:val="right"/>
        <w:rPr>
          <w:b/>
          <w:i w:val="0"/>
          <w:sz w:val="22"/>
          <w:szCs w:val="22"/>
        </w:rPr>
      </w:pPr>
    </w:p>
    <w:p w14:paraId="45CD7BF4" w14:textId="77777777" w:rsidR="005C0C95" w:rsidRDefault="005C0C95" w:rsidP="005C0C95">
      <w:pPr>
        <w:pStyle w:val="Glava"/>
        <w:tabs>
          <w:tab w:val="clear" w:pos="4536"/>
          <w:tab w:val="clear" w:pos="9072"/>
        </w:tabs>
        <w:ind w:left="1134"/>
        <w:jc w:val="right"/>
        <w:rPr>
          <w:b/>
          <w:i w:val="0"/>
          <w:sz w:val="22"/>
          <w:szCs w:val="22"/>
        </w:rPr>
      </w:pPr>
    </w:p>
    <w:p w14:paraId="77191881" w14:textId="77777777" w:rsidR="005C0C95" w:rsidRDefault="005C0C95" w:rsidP="005C0C95">
      <w:pPr>
        <w:pStyle w:val="Glava"/>
        <w:tabs>
          <w:tab w:val="clear" w:pos="4536"/>
          <w:tab w:val="clear" w:pos="9072"/>
        </w:tabs>
        <w:ind w:left="1134"/>
        <w:jc w:val="right"/>
        <w:rPr>
          <w:b/>
          <w:i w:val="0"/>
          <w:sz w:val="22"/>
          <w:szCs w:val="22"/>
        </w:rPr>
      </w:pPr>
    </w:p>
    <w:p w14:paraId="18CDF70A" w14:textId="77777777" w:rsidR="005C0C95" w:rsidRDefault="005C0C95" w:rsidP="005C0C95">
      <w:pPr>
        <w:pStyle w:val="Glava"/>
        <w:tabs>
          <w:tab w:val="clear" w:pos="4536"/>
          <w:tab w:val="clear" w:pos="9072"/>
        </w:tabs>
        <w:ind w:left="1134"/>
        <w:jc w:val="right"/>
        <w:rPr>
          <w:b/>
          <w:i w:val="0"/>
          <w:sz w:val="22"/>
          <w:szCs w:val="22"/>
        </w:rPr>
      </w:pPr>
    </w:p>
    <w:p w14:paraId="308AFCF2" w14:textId="77777777" w:rsidR="005C0C95" w:rsidRDefault="005C0C95" w:rsidP="005C0C95">
      <w:pPr>
        <w:pStyle w:val="Glava"/>
        <w:tabs>
          <w:tab w:val="clear" w:pos="4536"/>
          <w:tab w:val="clear" w:pos="9072"/>
        </w:tabs>
        <w:ind w:left="1134"/>
        <w:jc w:val="right"/>
        <w:rPr>
          <w:b/>
          <w:i w:val="0"/>
          <w:sz w:val="22"/>
          <w:szCs w:val="22"/>
        </w:rPr>
      </w:pPr>
    </w:p>
    <w:p w14:paraId="5F16A03C" w14:textId="77777777" w:rsidR="005C0C95" w:rsidRDefault="005C0C95" w:rsidP="005C0C95">
      <w:pPr>
        <w:pStyle w:val="Glava"/>
        <w:tabs>
          <w:tab w:val="clear" w:pos="4536"/>
          <w:tab w:val="clear" w:pos="9072"/>
        </w:tabs>
        <w:ind w:left="1134"/>
        <w:jc w:val="right"/>
        <w:rPr>
          <w:b/>
          <w:i w:val="0"/>
          <w:sz w:val="22"/>
          <w:szCs w:val="22"/>
        </w:rPr>
      </w:pPr>
    </w:p>
    <w:p w14:paraId="020E1337" w14:textId="77777777" w:rsidR="005C0C95" w:rsidRDefault="005C0C95" w:rsidP="005C0C95">
      <w:pPr>
        <w:pStyle w:val="Glava"/>
        <w:tabs>
          <w:tab w:val="clear" w:pos="4536"/>
          <w:tab w:val="clear" w:pos="9072"/>
        </w:tabs>
        <w:ind w:left="1134"/>
        <w:jc w:val="right"/>
        <w:rPr>
          <w:b/>
          <w:i w:val="0"/>
          <w:sz w:val="22"/>
          <w:szCs w:val="22"/>
        </w:rPr>
      </w:pPr>
    </w:p>
    <w:p w14:paraId="7103CA4B" w14:textId="77777777" w:rsidR="005C0C95" w:rsidRDefault="005C0C95" w:rsidP="005C0C95">
      <w:pPr>
        <w:pStyle w:val="Glava"/>
        <w:tabs>
          <w:tab w:val="clear" w:pos="4536"/>
          <w:tab w:val="clear" w:pos="9072"/>
        </w:tabs>
        <w:ind w:left="1134"/>
        <w:jc w:val="right"/>
        <w:rPr>
          <w:b/>
          <w:i w:val="0"/>
          <w:sz w:val="22"/>
          <w:szCs w:val="22"/>
        </w:rPr>
      </w:pPr>
    </w:p>
    <w:p w14:paraId="39748A9F" w14:textId="77777777" w:rsidR="005C0C95" w:rsidRDefault="005C0C95" w:rsidP="005C0C95">
      <w:pPr>
        <w:pStyle w:val="Glava"/>
        <w:tabs>
          <w:tab w:val="clear" w:pos="4536"/>
          <w:tab w:val="clear" w:pos="9072"/>
        </w:tabs>
        <w:ind w:left="1134"/>
        <w:jc w:val="right"/>
        <w:rPr>
          <w:b/>
          <w:i w:val="0"/>
          <w:sz w:val="22"/>
          <w:szCs w:val="22"/>
        </w:rPr>
      </w:pPr>
    </w:p>
    <w:p w14:paraId="46F6CB68" w14:textId="77777777" w:rsidR="005C0C95" w:rsidRDefault="005C0C95" w:rsidP="005C0C95">
      <w:pPr>
        <w:pStyle w:val="Glava"/>
        <w:tabs>
          <w:tab w:val="clear" w:pos="4536"/>
          <w:tab w:val="clear" w:pos="9072"/>
        </w:tabs>
        <w:ind w:left="1134"/>
        <w:jc w:val="right"/>
        <w:rPr>
          <w:b/>
          <w:i w:val="0"/>
          <w:sz w:val="22"/>
          <w:szCs w:val="22"/>
        </w:rPr>
      </w:pPr>
    </w:p>
    <w:p w14:paraId="04E61FDD" w14:textId="77777777" w:rsidR="005C0C95" w:rsidRDefault="005C0C95" w:rsidP="005C0C95">
      <w:pPr>
        <w:pStyle w:val="Glava"/>
        <w:tabs>
          <w:tab w:val="clear" w:pos="4536"/>
          <w:tab w:val="clear" w:pos="9072"/>
        </w:tabs>
        <w:ind w:left="1134"/>
        <w:jc w:val="right"/>
        <w:rPr>
          <w:b/>
          <w:i w:val="0"/>
          <w:sz w:val="22"/>
          <w:szCs w:val="22"/>
        </w:rPr>
      </w:pPr>
    </w:p>
    <w:p w14:paraId="0B6114EA" w14:textId="77777777" w:rsidR="005C0C95" w:rsidRDefault="005C0C95" w:rsidP="005C0C95">
      <w:pPr>
        <w:pStyle w:val="Glava"/>
        <w:tabs>
          <w:tab w:val="clear" w:pos="4536"/>
          <w:tab w:val="clear" w:pos="9072"/>
        </w:tabs>
        <w:ind w:left="1134"/>
        <w:jc w:val="right"/>
        <w:rPr>
          <w:b/>
          <w:i w:val="0"/>
          <w:sz w:val="22"/>
          <w:szCs w:val="22"/>
        </w:rPr>
      </w:pPr>
    </w:p>
    <w:p w14:paraId="266C0E41" w14:textId="77777777" w:rsidR="005C0C95" w:rsidRDefault="005C0C95" w:rsidP="005C0C95">
      <w:pPr>
        <w:pStyle w:val="Glava"/>
        <w:tabs>
          <w:tab w:val="clear" w:pos="4536"/>
          <w:tab w:val="clear" w:pos="9072"/>
        </w:tabs>
        <w:ind w:left="1134"/>
        <w:jc w:val="right"/>
        <w:rPr>
          <w:b/>
          <w:i w:val="0"/>
          <w:sz w:val="22"/>
          <w:szCs w:val="22"/>
        </w:rPr>
      </w:pPr>
    </w:p>
    <w:p w14:paraId="1A6BA4C3" w14:textId="77777777" w:rsidR="005C0C95" w:rsidRDefault="005C0C95" w:rsidP="005C0C95">
      <w:pPr>
        <w:pStyle w:val="Glava"/>
        <w:tabs>
          <w:tab w:val="clear" w:pos="4536"/>
          <w:tab w:val="clear" w:pos="9072"/>
        </w:tabs>
        <w:ind w:left="1134"/>
        <w:jc w:val="right"/>
        <w:rPr>
          <w:b/>
          <w:i w:val="0"/>
          <w:sz w:val="22"/>
          <w:szCs w:val="22"/>
        </w:rPr>
      </w:pPr>
    </w:p>
    <w:p w14:paraId="2E9C9BD1" w14:textId="77777777" w:rsidR="005C0C95" w:rsidRDefault="005C0C95" w:rsidP="005C0C95">
      <w:pPr>
        <w:pStyle w:val="Glava"/>
        <w:tabs>
          <w:tab w:val="clear" w:pos="4536"/>
          <w:tab w:val="clear" w:pos="9072"/>
        </w:tabs>
        <w:ind w:left="1134"/>
        <w:jc w:val="right"/>
        <w:rPr>
          <w:b/>
          <w:i w:val="0"/>
          <w:sz w:val="22"/>
          <w:szCs w:val="22"/>
        </w:rPr>
      </w:pPr>
    </w:p>
    <w:p w14:paraId="491265A3" w14:textId="77777777" w:rsidR="005C0C95" w:rsidRDefault="005C0C95" w:rsidP="005C0C95">
      <w:pPr>
        <w:pStyle w:val="Glava"/>
        <w:tabs>
          <w:tab w:val="clear" w:pos="4536"/>
          <w:tab w:val="clear" w:pos="9072"/>
        </w:tabs>
        <w:ind w:left="1134"/>
        <w:jc w:val="right"/>
        <w:rPr>
          <w:b/>
          <w:i w:val="0"/>
          <w:sz w:val="22"/>
          <w:szCs w:val="22"/>
        </w:rPr>
      </w:pPr>
    </w:p>
    <w:p w14:paraId="61D1E758" w14:textId="77777777" w:rsidR="005C0C95" w:rsidRDefault="005C0C95" w:rsidP="005C0C95">
      <w:pPr>
        <w:pStyle w:val="Glava"/>
        <w:tabs>
          <w:tab w:val="clear" w:pos="4536"/>
          <w:tab w:val="clear" w:pos="9072"/>
        </w:tabs>
        <w:ind w:left="1134"/>
        <w:jc w:val="right"/>
        <w:rPr>
          <w:b/>
          <w:i w:val="0"/>
          <w:sz w:val="22"/>
          <w:szCs w:val="22"/>
        </w:rPr>
      </w:pPr>
    </w:p>
    <w:p w14:paraId="4CA4FF99" w14:textId="77777777" w:rsidR="005C0C95" w:rsidRDefault="005C0C95" w:rsidP="005C0C95">
      <w:pPr>
        <w:pStyle w:val="Glava"/>
        <w:tabs>
          <w:tab w:val="clear" w:pos="4536"/>
          <w:tab w:val="clear" w:pos="9072"/>
        </w:tabs>
        <w:ind w:left="1134"/>
        <w:jc w:val="right"/>
        <w:rPr>
          <w:b/>
          <w:i w:val="0"/>
          <w:sz w:val="22"/>
          <w:szCs w:val="22"/>
        </w:rPr>
      </w:pPr>
    </w:p>
    <w:p w14:paraId="70EE683F"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052226A9" w14:textId="77777777" w:rsidR="005C0C95" w:rsidRDefault="005C0C95" w:rsidP="00787C83">
      <w:pPr>
        <w:pStyle w:val="Glava"/>
        <w:tabs>
          <w:tab w:val="clear" w:pos="4536"/>
          <w:tab w:val="clear" w:pos="9072"/>
        </w:tabs>
        <w:ind w:left="1134"/>
        <w:jc w:val="both"/>
        <w:rPr>
          <w:i w:val="0"/>
          <w:sz w:val="22"/>
          <w:szCs w:val="22"/>
        </w:rPr>
      </w:pPr>
    </w:p>
    <w:p w14:paraId="0A31D8EC" w14:textId="77777777" w:rsidR="005C0C95" w:rsidRDefault="005C0C95" w:rsidP="00787C83">
      <w:pPr>
        <w:pStyle w:val="Glava"/>
        <w:tabs>
          <w:tab w:val="clear" w:pos="4536"/>
          <w:tab w:val="clear" w:pos="9072"/>
        </w:tabs>
        <w:ind w:left="1134"/>
        <w:jc w:val="both"/>
        <w:rPr>
          <w:i w:val="0"/>
          <w:sz w:val="22"/>
          <w:szCs w:val="22"/>
        </w:rPr>
      </w:pPr>
    </w:p>
    <w:p w14:paraId="355B79B3" w14:textId="77777777" w:rsidR="005C0C95" w:rsidRDefault="005C0C95" w:rsidP="00787C83">
      <w:pPr>
        <w:pStyle w:val="Glava"/>
        <w:tabs>
          <w:tab w:val="clear" w:pos="4536"/>
          <w:tab w:val="clear" w:pos="9072"/>
        </w:tabs>
        <w:ind w:left="1134"/>
        <w:jc w:val="both"/>
        <w:rPr>
          <w:i w:val="0"/>
          <w:sz w:val="22"/>
          <w:szCs w:val="22"/>
        </w:rPr>
      </w:pPr>
    </w:p>
    <w:p w14:paraId="1158A910" w14:textId="77777777" w:rsidR="005C0C95" w:rsidRDefault="005C0C95" w:rsidP="00787C83">
      <w:pPr>
        <w:pStyle w:val="Glava"/>
        <w:tabs>
          <w:tab w:val="clear" w:pos="4536"/>
          <w:tab w:val="clear" w:pos="9072"/>
        </w:tabs>
        <w:ind w:left="1134"/>
        <w:jc w:val="both"/>
        <w:rPr>
          <w:i w:val="0"/>
          <w:sz w:val="22"/>
          <w:szCs w:val="22"/>
        </w:rPr>
      </w:pPr>
    </w:p>
    <w:p w14:paraId="115A86E8" w14:textId="77777777" w:rsidR="005C0C95" w:rsidRDefault="005C0C95" w:rsidP="00787C83">
      <w:pPr>
        <w:pStyle w:val="Glava"/>
        <w:tabs>
          <w:tab w:val="clear" w:pos="4536"/>
          <w:tab w:val="clear" w:pos="9072"/>
        </w:tabs>
        <w:ind w:left="1134"/>
        <w:jc w:val="both"/>
        <w:rPr>
          <w:i w:val="0"/>
          <w:sz w:val="22"/>
          <w:szCs w:val="22"/>
        </w:rPr>
      </w:pPr>
    </w:p>
    <w:p w14:paraId="58F63FAE" w14:textId="77777777" w:rsidR="00787C83" w:rsidRPr="00787C83" w:rsidRDefault="00D06BFE" w:rsidP="00787C83">
      <w:pPr>
        <w:pStyle w:val="Glava"/>
        <w:tabs>
          <w:tab w:val="clear" w:pos="4536"/>
          <w:tab w:val="clear" w:pos="9072"/>
        </w:tabs>
        <w:ind w:left="1134"/>
        <w:jc w:val="both"/>
        <w:rPr>
          <w:i w:val="0"/>
          <w:sz w:val="22"/>
          <w:szCs w:val="22"/>
        </w:rPr>
      </w:pPr>
      <w:r>
        <w:rPr>
          <w:i w:val="0"/>
          <w:sz w:val="22"/>
          <w:szCs w:val="22"/>
        </w:rPr>
        <w:t>Projektna dokumentacija</w:t>
      </w:r>
      <w:r w:rsidR="00B342D6">
        <w:rPr>
          <w:i w:val="0"/>
          <w:sz w:val="22"/>
          <w:szCs w:val="22"/>
        </w:rPr>
        <w:t xml:space="preserve"> (v prilogi razpisne dokumentacije).</w:t>
      </w:r>
    </w:p>
    <w:p w14:paraId="79F5E866" w14:textId="77777777" w:rsidR="00787C83" w:rsidRDefault="00787C83" w:rsidP="003B1634">
      <w:pPr>
        <w:pStyle w:val="Glava"/>
        <w:tabs>
          <w:tab w:val="clear" w:pos="4536"/>
          <w:tab w:val="clear" w:pos="9072"/>
        </w:tabs>
        <w:jc w:val="right"/>
        <w:rPr>
          <w:b/>
          <w:i w:val="0"/>
          <w:sz w:val="22"/>
          <w:szCs w:val="22"/>
        </w:rPr>
      </w:pPr>
    </w:p>
    <w:p w14:paraId="69E18A5D" w14:textId="77777777" w:rsidR="00787C83" w:rsidRDefault="00787C83" w:rsidP="003B1634">
      <w:pPr>
        <w:pStyle w:val="Glava"/>
        <w:tabs>
          <w:tab w:val="clear" w:pos="4536"/>
          <w:tab w:val="clear" w:pos="9072"/>
        </w:tabs>
        <w:jc w:val="right"/>
        <w:rPr>
          <w:b/>
          <w:i w:val="0"/>
          <w:sz w:val="22"/>
          <w:szCs w:val="22"/>
        </w:rPr>
      </w:pPr>
    </w:p>
    <w:p w14:paraId="0C85EEA0" w14:textId="77777777" w:rsidR="00787C83" w:rsidRDefault="00787C83" w:rsidP="003B1634">
      <w:pPr>
        <w:pStyle w:val="Glava"/>
        <w:tabs>
          <w:tab w:val="clear" w:pos="4536"/>
          <w:tab w:val="clear" w:pos="9072"/>
        </w:tabs>
        <w:jc w:val="right"/>
        <w:rPr>
          <w:b/>
          <w:i w:val="0"/>
          <w:sz w:val="22"/>
          <w:szCs w:val="22"/>
        </w:rPr>
      </w:pPr>
    </w:p>
    <w:p w14:paraId="092025A1" w14:textId="77777777" w:rsidR="00787C83" w:rsidRDefault="00787C83" w:rsidP="003B1634">
      <w:pPr>
        <w:pStyle w:val="Glava"/>
        <w:tabs>
          <w:tab w:val="clear" w:pos="4536"/>
          <w:tab w:val="clear" w:pos="9072"/>
        </w:tabs>
        <w:jc w:val="right"/>
        <w:rPr>
          <w:b/>
          <w:i w:val="0"/>
          <w:sz w:val="22"/>
          <w:szCs w:val="22"/>
        </w:rPr>
      </w:pPr>
    </w:p>
    <w:p w14:paraId="31503920" w14:textId="77777777" w:rsidR="00787C83" w:rsidRDefault="00787C83" w:rsidP="003B1634">
      <w:pPr>
        <w:pStyle w:val="Glava"/>
        <w:tabs>
          <w:tab w:val="clear" w:pos="4536"/>
          <w:tab w:val="clear" w:pos="9072"/>
        </w:tabs>
        <w:jc w:val="right"/>
        <w:rPr>
          <w:b/>
          <w:i w:val="0"/>
          <w:sz w:val="22"/>
          <w:szCs w:val="22"/>
        </w:rPr>
      </w:pPr>
    </w:p>
    <w:p w14:paraId="6DAC5DD5" w14:textId="77777777" w:rsidR="00787C83" w:rsidRDefault="00787C83" w:rsidP="003B1634">
      <w:pPr>
        <w:pStyle w:val="Glava"/>
        <w:tabs>
          <w:tab w:val="clear" w:pos="4536"/>
          <w:tab w:val="clear" w:pos="9072"/>
        </w:tabs>
        <w:jc w:val="right"/>
        <w:rPr>
          <w:b/>
          <w:i w:val="0"/>
          <w:sz w:val="22"/>
          <w:szCs w:val="22"/>
        </w:rPr>
      </w:pPr>
    </w:p>
    <w:p w14:paraId="0898B316" w14:textId="77777777" w:rsidR="00787C83" w:rsidRDefault="00787C83" w:rsidP="003B1634">
      <w:pPr>
        <w:pStyle w:val="Glava"/>
        <w:tabs>
          <w:tab w:val="clear" w:pos="4536"/>
          <w:tab w:val="clear" w:pos="9072"/>
        </w:tabs>
        <w:jc w:val="right"/>
        <w:rPr>
          <w:b/>
          <w:i w:val="0"/>
          <w:sz w:val="22"/>
          <w:szCs w:val="22"/>
        </w:rPr>
      </w:pPr>
    </w:p>
    <w:p w14:paraId="651B0C76" w14:textId="77777777" w:rsidR="00787C83" w:rsidRDefault="00787C83" w:rsidP="003B1634">
      <w:pPr>
        <w:pStyle w:val="Glava"/>
        <w:tabs>
          <w:tab w:val="clear" w:pos="4536"/>
          <w:tab w:val="clear" w:pos="9072"/>
        </w:tabs>
        <w:jc w:val="right"/>
        <w:rPr>
          <w:b/>
          <w:i w:val="0"/>
          <w:sz w:val="22"/>
          <w:szCs w:val="22"/>
        </w:rPr>
      </w:pPr>
    </w:p>
    <w:p w14:paraId="59B9F0EB"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4D5C5058" w14:textId="77777777" w:rsidR="00787C83" w:rsidRDefault="00787C83" w:rsidP="003B1634">
      <w:pPr>
        <w:pStyle w:val="Glava"/>
        <w:tabs>
          <w:tab w:val="clear" w:pos="4536"/>
          <w:tab w:val="clear" w:pos="9072"/>
        </w:tabs>
        <w:jc w:val="right"/>
        <w:rPr>
          <w:b/>
          <w:i w:val="0"/>
          <w:sz w:val="22"/>
          <w:szCs w:val="22"/>
        </w:rPr>
      </w:pPr>
    </w:p>
    <w:p w14:paraId="69832C2A" w14:textId="77777777" w:rsidR="00787C83" w:rsidRDefault="00787C83" w:rsidP="003B1634">
      <w:pPr>
        <w:pStyle w:val="Glava"/>
        <w:tabs>
          <w:tab w:val="clear" w:pos="4536"/>
          <w:tab w:val="clear" w:pos="9072"/>
        </w:tabs>
        <w:jc w:val="right"/>
        <w:rPr>
          <w:b/>
          <w:i w:val="0"/>
          <w:sz w:val="22"/>
          <w:szCs w:val="22"/>
        </w:rPr>
      </w:pPr>
    </w:p>
    <w:p w14:paraId="68422C2F" w14:textId="77777777" w:rsidR="00787C83" w:rsidRDefault="00787C83" w:rsidP="003B1634">
      <w:pPr>
        <w:pStyle w:val="Glava"/>
        <w:tabs>
          <w:tab w:val="clear" w:pos="4536"/>
          <w:tab w:val="clear" w:pos="9072"/>
        </w:tabs>
        <w:jc w:val="right"/>
        <w:rPr>
          <w:b/>
          <w:i w:val="0"/>
          <w:sz w:val="22"/>
          <w:szCs w:val="22"/>
        </w:rPr>
      </w:pPr>
    </w:p>
    <w:p w14:paraId="4DA5FA9D" w14:textId="77777777" w:rsidR="00787C83" w:rsidRDefault="00787C83" w:rsidP="003B1634">
      <w:pPr>
        <w:pStyle w:val="Glava"/>
        <w:tabs>
          <w:tab w:val="clear" w:pos="4536"/>
          <w:tab w:val="clear" w:pos="9072"/>
        </w:tabs>
        <w:jc w:val="right"/>
        <w:rPr>
          <w:b/>
          <w:i w:val="0"/>
          <w:sz w:val="22"/>
          <w:szCs w:val="22"/>
        </w:rPr>
      </w:pPr>
    </w:p>
    <w:p w14:paraId="738C3651" w14:textId="77777777" w:rsidR="00787C83" w:rsidRDefault="00787C83" w:rsidP="003B1634">
      <w:pPr>
        <w:pStyle w:val="Glava"/>
        <w:tabs>
          <w:tab w:val="clear" w:pos="4536"/>
          <w:tab w:val="clear" w:pos="9072"/>
        </w:tabs>
        <w:jc w:val="right"/>
        <w:rPr>
          <w:b/>
          <w:i w:val="0"/>
          <w:sz w:val="22"/>
          <w:szCs w:val="22"/>
        </w:rPr>
      </w:pPr>
    </w:p>
    <w:p w14:paraId="650CC719" w14:textId="77777777" w:rsidR="00787C83" w:rsidRDefault="00787C83" w:rsidP="003B1634">
      <w:pPr>
        <w:pStyle w:val="Glava"/>
        <w:tabs>
          <w:tab w:val="clear" w:pos="4536"/>
          <w:tab w:val="clear" w:pos="9072"/>
        </w:tabs>
        <w:jc w:val="right"/>
        <w:rPr>
          <w:b/>
          <w:i w:val="0"/>
          <w:sz w:val="22"/>
          <w:szCs w:val="22"/>
        </w:rPr>
      </w:pPr>
    </w:p>
    <w:p w14:paraId="363EE5B8" w14:textId="77777777" w:rsidR="00787C83" w:rsidRDefault="00787C83" w:rsidP="003B1634">
      <w:pPr>
        <w:pStyle w:val="Glava"/>
        <w:tabs>
          <w:tab w:val="clear" w:pos="4536"/>
          <w:tab w:val="clear" w:pos="9072"/>
        </w:tabs>
        <w:jc w:val="right"/>
        <w:rPr>
          <w:b/>
          <w:i w:val="0"/>
          <w:sz w:val="22"/>
          <w:szCs w:val="22"/>
        </w:rPr>
      </w:pPr>
    </w:p>
    <w:p w14:paraId="25FFA34E" w14:textId="77777777" w:rsidR="00787C83" w:rsidRDefault="00787C83" w:rsidP="003B1634">
      <w:pPr>
        <w:pStyle w:val="Glava"/>
        <w:tabs>
          <w:tab w:val="clear" w:pos="4536"/>
          <w:tab w:val="clear" w:pos="9072"/>
        </w:tabs>
        <w:jc w:val="right"/>
        <w:rPr>
          <w:b/>
          <w:i w:val="0"/>
          <w:sz w:val="22"/>
          <w:szCs w:val="22"/>
        </w:rPr>
      </w:pPr>
    </w:p>
    <w:p w14:paraId="5B28AA8C" w14:textId="77777777" w:rsidR="00787C83" w:rsidRDefault="00787C83" w:rsidP="003B1634">
      <w:pPr>
        <w:pStyle w:val="Glava"/>
        <w:tabs>
          <w:tab w:val="clear" w:pos="4536"/>
          <w:tab w:val="clear" w:pos="9072"/>
        </w:tabs>
        <w:jc w:val="right"/>
        <w:rPr>
          <w:b/>
          <w:i w:val="0"/>
          <w:sz w:val="22"/>
          <w:szCs w:val="22"/>
        </w:rPr>
      </w:pPr>
    </w:p>
    <w:p w14:paraId="42239413" w14:textId="77777777" w:rsidR="00787C83" w:rsidRDefault="00787C83" w:rsidP="003B1634">
      <w:pPr>
        <w:pStyle w:val="Glava"/>
        <w:tabs>
          <w:tab w:val="clear" w:pos="4536"/>
          <w:tab w:val="clear" w:pos="9072"/>
        </w:tabs>
        <w:jc w:val="right"/>
        <w:rPr>
          <w:b/>
          <w:i w:val="0"/>
          <w:sz w:val="22"/>
          <w:szCs w:val="22"/>
        </w:rPr>
      </w:pPr>
    </w:p>
    <w:p w14:paraId="69F48739" w14:textId="77777777" w:rsidR="00787C83" w:rsidRDefault="00787C83" w:rsidP="003B1634">
      <w:pPr>
        <w:pStyle w:val="Glava"/>
        <w:tabs>
          <w:tab w:val="clear" w:pos="4536"/>
          <w:tab w:val="clear" w:pos="9072"/>
        </w:tabs>
        <w:jc w:val="right"/>
        <w:rPr>
          <w:b/>
          <w:i w:val="0"/>
          <w:sz w:val="22"/>
          <w:szCs w:val="22"/>
        </w:rPr>
      </w:pPr>
    </w:p>
    <w:p w14:paraId="64F48C3E" w14:textId="77777777" w:rsidR="00787C83" w:rsidRDefault="00787C83" w:rsidP="003B1634">
      <w:pPr>
        <w:pStyle w:val="Glava"/>
        <w:tabs>
          <w:tab w:val="clear" w:pos="4536"/>
          <w:tab w:val="clear" w:pos="9072"/>
        </w:tabs>
        <w:jc w:val="right"/>
        <w:rPr>
          <w:b/>
          <w:i w:val="0"/>
          <w:sz w:val="22"/>
          <w:szCs w:val="22"/>
        </w:rPr>
      </w:pPr>
    </w:p>
    <w:p w14:paraId="14B50E01" w14:textId="77777777" w:rsidR="00787C83" w:rsidRDefault="00787C83" w:rsidP="003B1634">
      <w:pPr>
        <w:pStyle w:val="Glava"/>
        <w:tabs>
          <w:tab w:val="clear" w:pos="4536"/>
          <w:tab w:val="clear" w:pos="9072"/>
        </w:tabs>
        <w:jc w:val="right"/>
        <w:rPr>
          <w:b/>
          <w:i w:val="0"/>
          <w:sz w:val="22"/>
          <w:szCs w:val="22"/>
        </w:rPr>
      </w:pPr>
    </w:p>
    <w:p w14:paraId="00E6E9ED" w14:textId="77777777" w:rsidR="00787C83" w:rsidRDefault="00787C83" w:rsidP="003B1634">
      <w:pPr>
        <w:pStyle w:val="Glava"/>
        <w:tabs>
          <w:tab w:val="clear" w:pos="4536"/>
          <w:tab w:val="clear" w:pos="9072"/>
        </w:tabs>
        <w:jc w:val="right"/>
        <w:rPr>
          <w:b/>
          <w:i w:val="0"/>
          <w:sz w:val="22"/>
          <w:szCs w:val="22"/>
        </w:rPr>
      </w:pPr>
    </w:p>
    <w:p w14:paraId="35A8C6FF" w14:textId="77777777" w:rsidR="00787C83" w:rsidRDefault="00787C83" w:rsidP="003B1634">
      <w:pPr>
        <w:pStyle w:val="Glava"/>
        <w:tabs>
          <w:tab w:val="clear" w:pos="4536"/>
          <w:tab w:val="clear" w:pos="9072"/>
        </w:tabs>
        <w:jc w:val="right"/>
        <w:rPr>
          <w:b/>
          <w:i w:val="0"/>
          <w:sz w:val="22"/>
          <w:szCs w:val="22"/>
        </w:rPr>
      </w:pPr>
    </w:p>
    <w:p w14:paraId="26E6EA53" w14:textId="77777777" w:rsidR="00787C83" w:rsidRDefault="00787C83" w:rsidP="003B1634">
      <w:pPr>
        <w:pStyle w:val="Glava"/>
        <w:tabs>
          <w:tab w:val="clear" w:pos="4536"/>
          <w:tab w:val="clear" w:pos="9072"/>
        </w:tabs>
        <w:jc w:val="right"/>
        <w:rPr>
          <w:b/>
          <w:i w:val="0"/>
          <w:sz w:val="22"/>
          <w:szCs w:val="22"/>
        </w:rPr>
      </w:pPr>
    </w:p>
    <w:p w14:paraId="03B82E40" w14:textId="77777777" w:rsidR="00787C83" w:rsidRDefault="00787C83" w:rsidP="003B1634">
      <w:pPr>
        <w:pStyle w:val="Glava"/>
        <w:tabs>
          <w:tab w:val="clear" w:pos="4536"/>
          <w:tab w:val="clear" w:pos="9072"/>
        </w:tabs>
        <w:jc w:val="right"/>
        <w:rPr>
          <w:b/>
          <w:i w:val="0"/>
          <w:sz w:val="22"/>
          <w:szCs w:val="22"/>
        </w:rPr>
      </w:pPr>
    </w:p>
    <w:p w14:paraId="4BD2F44A" w14:textId="77777777" w:rsidR="00787C83" w:rsidRDefault="00787C83" w:rsidP="003B1634">
      <w:pPr>
        <w:pStyle w:val="Glava"/>
        <w:tabs>
          <w:tab w:val="clear" w:pos="4536"/>
          <w:tab w:val="clear" w:pos="9072"/>
        </w:tabs>
        <w:jc w:val="right"/>
        <w:rPr>
          <w:b/>
          <w:i w:val="0"/>
          <w:sz w:val="22"/>
          <w:szCs w:val="22"/>
        </w:rPr>
      </w:pPr>
    </w:p>
    <w:p w14:paraId="76F286B5" w14:textId="77777777" w:rsidR="00787C83" w:rsidRDefault="00787C83" w:rsidP="003B1634">
      <w:pPr>
        <w:pStyle w:val="Glava"/>
        <w:tabs>
          <w:tab w:val="clear" w:pos="4536"/>
          <w:tab w:val="clear" w:pos="9072"/>
        </w:tabs>
        <w:jc w:val="right"/>
        <w:rPr>
          <w:b/>
          <w:i w:val="0"/>
          <w:sz w:val="22"/>
          <w:szCs w:val="22"/>
        </w:rPr>
      </w:pPr>
    </w:p>
    <w:p w14:paraId="5126C710" w14:textId="77777777" w:rsidR="00787C83" w:rsidRDefault="00787C83" w:rsidP="003B1634">
      <w:pPr>
        <w:pStyle w:val="Glava"/>
        <w:tabs>
          <w:tab w:val="clear" w:pos="4536"/>
          <w:tab w:val="clear" w:pos="9072"/>
        </w:tabs>
        <w:jc w:val="right"/>
        <w:rPr>
          <w:b/>
          <w:i w:val="0"/>
          <w:sz w:val="22"/>
          <w:szCs w:val="22"/>
        </w:rPr>
      </w:pPr>
    </w:p>
    <w:p w14:paraId="57AF8DA6" w14:textId="77777777" w:rsidR="00787C83" w:rsidRDefault="00787C83" w:rsidP="003B1634">
      <w:pPr>
        <w:pStyle w:val="Glava"/>
        <w:tabs>
          <w:tab w:val="clear" w:pos="4536"/>
          <w:tab w:val="clear" w:pos="9072"/>
        </w:tabs>
        <w:jc w:val="right"/>
        <w:rPr>
          <w:b/>
          <w:i w:val="0"/>
          <w:sz w:val="22"/>
          <w:szCs w:val="22"/>
        </w:rPr>
      </w:pPr>
    </w:p>
    <w:p w14:paraId="04D9F52C" w14:textId="77777777" w:rsidR="00787C83" w:rsidRDefault="00787C83" w:rsidP="003B1634">
      <w:pPr>
        <w:pStyle w:val="Glava"/>
        <w:tabs>
          <w:tab w:val="clear" w:pos="4536"/>
          <w:tab w:val="clear" w:pos="9072"/>
        </w:tabs>
        <w:jc w:val="right"/>
        <w:rPr>
          <w:b/>
          <w:i w:val="0"/>
          <w:sz w:val="22"/>
          <w:szCs w:val="22"/>
        </w:rPr>
      </w:pPr>
    </w:p>
    <w:p w14:paraId="389F409F" w14:textId="77777777" w:rsidR="00787C83" w:rsidRDefault="00787C83" w:rsidP="003B1634">
      <w:pPr>
        <w:pStyle w:val="Glava"/>
        <w:tabs>
          <w:tab w:val="clear" w:pos="4536"/>
          <w:tab w:val="clear" w:pos="9072"/>
        </w:tabs>
        <w:jc w:val="right"/>
        <w:rPr>
          <w:b/>
          <w:i w:val="0"/>
          <w:sz w:val="22"/>
          <w:szCs w:val="22"/>
        </w:rPr>
      </w:pPr>
    </w:p>
    <w:p w14:paraId="507EF0F9" w14:textId="77777777" w:rsidR="00787C83" w:rsidRDefault="00787C83" w:rsidP="003B1634">
      <w:pPr>
        <w:pStyle w:val="Glava"/>
        <w:tabs>
          <w:tab w:val="clear" w:pos="4536"/>
          <w:tab w:val="clear" w:pos="9072"/>
        </w:tabs>
        <w:jc w:val="right"/>
        <w:rPr>
          <w:b/>
          <w:i w:val="0"/>
          <w:sz w:val="22"/>
          <w:szCs w:val="22"/>
        </w:rPr>
      </w:pPr>
    </w:p>
    <w:p w14:paraId="30EF58CC" w14:textId="77777777" w:rsidR="00787C83" w:rsidRDefault="00787C83" w:rsidP="003B1634">
      <w:pPr>
        <w:pStyle w:val="Glava"/>
        <w:tabs>
          <w:tab w:val="clear" w:pos="4536"/>
          <w:tab w:val="clear" w:pos="9072"/>
        </w:tabs>
        <w:jc w:val="right"/>
        <w:rPr>
          <w:b/>
          <w:i w:val="0"/>
          <w:sz w:val="22"/>
          <w:szCs w:val="22"/>
        </w:rPr>
      </w:pPr>
    </w:p>
    <w:p w14:paraId="692E69DE" w14:textId="77777777" w:rsidR="00787C83" w:rsidRDefault="00787C83" w:rsidP="003B1634">
      <w:pPr>
        <w:pStyle w:val="Glava"/>
        <w:tabs>
          <w:tab w:val="clear" w:pos="4536"/>
          <w:tab w:val="clear" w:pos="9072"/>
        </w:tabs>
        <w:jc w:val="right"/>
        <w:rPr>
          <w:b/>
          <w:i w:val="0"/>
          <w:sz w:val="22"/>
          <w:szCs w:val="22"/>
        </w:rPr>
      </w:pPr>
    </w:p>
    <w:p w14:paraId="34A048BC" w14:textId="77777777" w:rsidR="00787C83" w:rsidRDefault="00787C83" w:rsidP="003B1634">
      <w:pPr>
        <w:pStyle w:val="Glava"/>
        <w:tabs>
          <w:tab w:val="clear" w:pos="4536"/>
          <w:tab w:val="clear" w:pos="9072"/>
        </w:tabs>
        <w:jc w:val="right"/>
        <w:rPr>
          <w:b/>
          <w:i w:val="0"/>
          <w:sz w:val="22"/>
          <w:szCs w:val="22"/>
        </w:rPr>
      </w:pPr>
    </w:p>
    <w:p w14:paraId="04131B08" w14:textId="77777777" w:rsidR="00787C83" w:rsidRDefault="00787C83" w:rsidP="003B1634">
      <w:pPr>
        <w:pStyle w:val="Glava"/>
        <w:tabs>
          <w:tab w:val="clear" w:pos="4536"/>
          <w:tab w:val="clear" w:pos="9072"/>
        </w:tabs>
        <w:jc w:val="right"/>
        <w:rPr>
          <w:b/>
          <w:i w:val="0"/>
          <w:sz w:val="22"/>
          <w:szCs w:val="22"/>
        </w:rPr>
      </w:pPr>
    </w:p>
    <w:p w14:paraId="6C00C75D" w14:textId="77777777" w:rsidR="00787C83" w:rsidRDefault="00787C83" w:rsidP="003B1634">
      <w:pPr>
        <w:pStyle w:val="Glava"/>
        <w:tabs>
          <w:tab w:val="clear" w:pos="4536"/>
          <w:tab w:val="clear" w:pos="9072"/>
        </w:tabs>
        <w:jc w:val="right"/>
        <w:rPr>
          <w:b/>
          <w:i w:val="0"/>
          <w:sz w:val="22"/>
          <w:szCs w:val="22"/>
        </w:rPr>
      </w:pPr>
    </w:p>
    <w:p w14:paraId="74ED233B" w14:textId="77777777" w:rsidR="00787C83" w:rsidRDefault="00787C83" w:rsidP="003B1634">
      <w:pPr>
        <w:pStyle w:val="Glava"/>
        <w:tabs>
          <w:tab w:val="clear" w:pos="4536"/>
          <w:tab w:val="clear" w:pos="9072"/>
        </w:tabs>
        <w:jc w:val="right"/>
        <w:rPr>
          <w:b/>
          <w:i w:val="0"/>
          <w:sz w:val="22"/>
          <w:szCs w:val="22"/>
        </w:rPr>
      </w:pPr>
    </w:p>
    <w:p w14:paraId="486D96BA" w14:textId="77777777" w:rsidR="00787C83" w:rsidRDefault="00787C83" w:rsidP="003B1634">
      <w:pPr>
        <w:pStyle w:val="Glava"/>
        <w:tabs>
          <w:tab w:val="clear" w:pos="4536"/>
          <w:tab w:val="clear" w:pos="9072"/>
        </w:tabs>
        <w:jc w:val="right"/>
        <w:rPr>
          <w:b/>
          <w:i w:val="0"/>
          <w:sz w:val="22"/>
          <w:szCs w:val="22"/>
        </w:rPr>
      </w:pPr>
    </w:p>
    <w:p w14:paraId="2F3C46FF" w14:textId="77777777" w:rsidR="00787C83" w:rsidRDefault="00787C83" w:rsidP="003B1634">
      <w:pPr>
        <w:pStyle w:val="Glava"/>
        <w:tabs>
          <w:tab w:val="clear" w:pos="4536"/>
          <w:tab w:val="clear" w:pos="9072"/>
        </w:tabs>
        <w:jc w:val="right"/>
        <w:rPr>
          <w:b/>
          <w:i w:val="0"/>
          <w:sz w:val="22"/>
          <w:szCs w:val="22"/>
        </w:rPr>
      </w:pPr>
    </w:p>
    <w:p w14:paraId="367C6DEB" w14:textId="77777777" w:rsidR="00787C83" w:rsidRDefault="00787C83" w:rsidP="003B1634">
      <w:pPr>
        <w:pStyle w:val="Glava"/>
        <w:tabs>
          <w:tab w:val="clear" w:pos="4536"/>
          <w:tab w:val="clear" w:pos="9072"/>
        </w:tabs>
        <w:jc w:val="right"/>
        <w:rPr>
          <w:b/>
          <w:i w:val="0"/>
          <w:sz w:val="22"/>
          <w:szCs w:val="22"/>
        </w:rPr>
      </w:pPr>
    </w:p>
    <w:p w14:paraId="5E919C92" w14:textId="77777777" w:rsidR="00787C83" w:rsidRDefault="00787C83" w:rsidP="003B1634">
      <w:pPr>
        <w:pStyle w:val="Glava"/>
        <w:tabs>
          <w:tab w:val="clear" w:pos="4536"/>
          <w:tab w:val="clear" w:pos="9072"/>
        </w:tabs>
        <w:jc w:val="right"/>
        <w:rPr>
          <w:b/>
          <w:i w:val="0"/>
          <w:sz w:val="22"/>
          <w:szCs w:val="22"/>
        </w:rPr>
      </w:pPr>
    </w:p>
    <w:p w14:paraId="133082D4" w14:textId="77777777" w:rsidR="00787C83" w:rsidRDefault="00787C83" w:rsidP="003B1634">
      <w:pPr>
        <w:pStyle w:val="Glava"/>
        <w:tabs>
          <w:tab w:val="clear" w:pos="4536"/>
          <w:tab w:val="clear" w:pos="9072"/>
        </w:tabs>
        <w:jc w:val="right"/>
        <w:rPr>
          <w:b/>
          <w:i w:val="0"/>
          <w:sz w:val="22"/>
          <w:szCs w:val="22"/>
        </w:rPr>
      </w:pPr>
    </w:p>
    <w:p w14:paraId="4717C72C" w14:textId="77777777" w:rsidR="00787C83" w:rsidRDefault="00787C83" w:rsidP="003B1634">
      <w:pPr>
        <w:pStyle w:val="Glava"/>
        <w:tabs>
          <w:tab w:val="clear" w:pos="4536"/>
          <w:tab w:val="clear" w:pos="9072"/>
        </w:tabs>
        <w:jc w:val="right"/>
        <w:rPr>
          <w:b/>
          <w:i w:val="0"/>
          <w:sz w:val="22"/>
          <w:szCs w:val="22"/>
        </w:rPr>
      </w:pPr>
    </w:p>
    <w:p w14:paraId="7640B9C0" w14:textId="77777777" w:rsidR="00787C83" w:rsidRDefault="00787C83" w:rsidP="003B1634">
      <w:pPr>
        <w:pStyle w:val="Glava"/>
        <w:tabs>
          <w:tab w:val="clear" w:pos="4536"/>
          <w:tab w:val="clear" w:pos="9072"/>
        </w:tabs>
        <w:jc w:val="right"/>
        <w:rPr>
          <w:b/>
          <w:i w:val="0"/>
          <w:sz w:val="22"/>
          <w:szCs w:val="22"/>
        </w:rPr>
      </w:pPr>
    </w:p>
    <w:p w14:paraId="2C22E1A1" w14:textId="77777777" w:rsidR="00787C83" w:rsidRDefault="00787C83" w:rsidP="003B1634">
      <w:pPr>
        <w:pStyle w:val="Glava"/>
        <w:tabs>
          <w:tab w:val="clear" w:pos="4536"/>
          <w:tab w:val="clear" w:pos="9072"/>
        </w:tabs>
        <w:jc w:val="right"/>
        <w:rPr>
          <w:b/>
          <w:i w:val="0"/>
          <w:sz w:val="22"/>
          <w:szCs w:val="22"/>
        </w:rPr>
      </w:pPr>
    </w:p>
    <w:p w14:paraId="5136A019" w14:textId="77777777" w:rsidR="00787C83" w:rsidRDefault="00787C83" w:rsidP="003B1634">
      <w:pPr>
        <w:pStyle w:val="Glava"/>
        <w:tabs>
          <w:tab w:val="clear" w:pos="4536"/>
          <w:tab w:val="clear" w:pos="9072"/>
        </w:tabs>
        <w:jc w:val="right"/>
        <w:rPr>
          <w:b/>
          <w:i w:val="0"/>
          <w:sz w:val="22"/>
          <w:szCs w:val="22"/>
        </w:rPr>
      </w:pPr>
    </w:p>
    <w:p w14:paraId="37A8CB48" w14:textId="77777777" w:rsidR="005C0C95" w:rsidRDefault="005C0C95" w:rsidP="003B1634">
      <w:pPr>
        <w:pStyle w:val="Glava"/>
        <w:tabs>
          <w:tab w:val="clear" w:pos="4536"/>
          <w:tab w:val="clear" w:pos="9072"/>
        </w:tabs>
        <w:jc w:val="right"/>
        <w:rPr>
          <w:b/>
          <w:i w:val="0"/>
          <w:sz w:val="22"/>
          <w:szCs w:val="22"/>
        </w:rPr>
      </w:pPr>
    </w:p>
    <w:p w14:paraId="618B47B8"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374B5162" w14:textId="77777777" w:rsidR="00F33419" w:rsidRDefault="00F33419" w:rsidP="00F33419">
      <w:pPr>
        <w:ind w:left="1134"/>
        <w:jc w:val="both"/>
        <w:rPr>
          <w:b/>
          <w:i w:val="0"/>
          <w:sz w:val="22"/>
          <w:szCs w:val="22"/>
        </w:rPr>
      </w:pPr>
    </w:p>
    <w:p w14:paraId="5F7DF9E3" w14:textId="77777777" w:rsidR="00F33419" w:rsidRDefault="00F33419" w:rsidP="00F33419">
      <w:pPr>
        <w:ind w:left="1134"/>
        <w:jc w:val="both"/>
        <w:rPr>
          <w:b/>
          <w:i w:val="0"/>
          <w:sz w:val="22"/>
          <w:szCs w:val="22"/>
        </w:rPr>
      </w:pPr>
    </w:p>
    <w:p w14:paraId="4A2D7946" w14:textId="77777777" w:rsidR="00EB56CD" w:rsidRPr="00813483" w:rsidRDefault="00EB56CD" w:rsidP="00EB56CD">
      <w:pPr>
        <w:jc w:val="both"/>
        <w:rPr>
          <w:i w:val="0"/>
          <w:sz w:val="22"/>
          <w:szCs w:val="22"/>
        </w:rPr>
      </w:pPr>
      <w:r w:rsidRPr="00813483">
        <w:rPr>
          <w:b/>
          <w:i w:val="0"/>
          <w:sz w:val="22"/>
          <w:szCs w:val="22"/>
        </w:rPr>
        <w:t>MESTNA OBČINA LJUBLJANA</w:t>
      </w:r>
      <w:r w:rsidRPr="00813483">
        <w:rPr>
          <w:i w:val="0"/>
          <w:sz w:val="22"/>
          <w:szCs w:val="22"/>
        </w:rPr>
        <w:t>, Mestni trg 1, 1000 Ljubljana, ki jo zastopa župan Zoran Janković,</w:t>
      </w:r>
    </w:p>
    <w:p w14:paraId="4D924AD8" w14:textId="77777777" w:rsidR="00EB56CD" w:rsidRPr="00813483" w:rsidRDefault="00EB56CD" w:rsidP="00EB56CD">
      <w:pPr>
        <w:jc w:val="both"/>
        <w:rPr>
          <w:i w:val="0"/>
          <w:sz w:val="22"/>
          <w:szCs w:val="22"/>
        </w:rPr>
      </w:pPr>
      <w:r w:rsidRPr="00813483">
        <w:rPr>
          <w:i w:val="0"/>
          <w:sz w:val="22"/>
          <w:szCs w:val="22"/>
        </w:rPr>
        <w:t>matična številka: 5874025000,</w:t>
      </w:r>
    </w:p>
    <w:p w14:paraId="004E2733" w14:textId="77777777" w:rsidR="00EB56CD" w:rsidRPr="00813483" w:rsidRDefault="00EB56CD" w:rsidP="00EB56CD">
      <w:pPr>
        <w:jc w:val="both"/>
        <w:rPr>
          <w:i w:val="0"/>
          <w:sz w:val="22"/>
          <w:szCs w:val="22"/>
        </w:rPr>
      </w:pPr>
      <w:r w:rsidRPr="00813483">
        <w:rPr>
          <w:i w:val="0"/>
          <w:sz w:val="22"/>
          <w:szCs w:val="22"/>
        </w:rPr>
        <w:t>identifikacijska številka za DDV: SI67593321</w:t>
      </w:r>
    </w:p>
    <w:p w14:paraId="51428420" w14:textId="77777777" w:rsidR="00EB56CD" w:rsidRPr="00813483" w:rsidRDefault="00EB56CD" w:rsidP="00EB56CD">
      <w:pPr>
        <w:jc w:val="both"/>
        <w:rPr>
          <w:i w:val="0"/>
          <w:sz w:val="22"/>
          <w:szCs w:val="22"/>
        </w:rPr>
      </w:pPr>
      <w:r w:rsidRPr="00813483">
        <w:rPr>
          <w:i w:val="0"/>
          <w:sz w:val="22"/>
          <w:szCs w:val="22"/>
        </w:rPr>
        <w:t>(v nadaljevanju: naročnik)</w:t>
      </w:r>
    </w:p>
    <w:p w14:paraId="7FD3AD18" w14:textId="77777777" w:rsidR="00EB56CD" w:rsidRPr="00813483" w:rsidRDefault="00EB56CD" w:rsidP="00EB56CD">
      <w:pPr>
        <w:jc w:val="both"/>
        <w:rPr>
          <w:i w:val="0"/>
          <w:sz w:val="22"/>
          <w:szCs w:val="22"/>
        </w:rPr>
      </w:pPr>
    </w:p>
    <w:p w14:paraId="76A46867" w14:textId="77777777" w:rsidR="00EB56CD" w:rsidRPr="00813483" w:rsidRDefault="00EB56CD" w:rsidP="00EB56CD">
      <w:pPr>
        <w:jc w:val="both"/>
        <w:rPr>
          <w:i w:val="0"/>
          <w:sz w:val="22"/>
          <w:szCs w:val="22"/>
        </w:rPr>
      </w:pPr>
      <w:r w:rsidRPr="00813483">
        <w:rPr>
          <w:i w:val="0"/>
          <w:sz w:val="22"/>
          <w:szCs w:val="22"/>
        </w:rPr>
        <w:t xml:space="preserve">in </w:t>
      </w:r>
    </w:p>
    <w:p w14:paraId="1C462CD5" w14:textId="77777777" w:rsidR="00EB56CD" w:rsidRPr="00813483" w:rsidRDefault="00EB56CD" w:rsidP="00EB56CD">
      <w:pPr>
        <w:jc w:val="both"/>
        <w:rPr>
          <w:i w:val="0"/>
          <w:sz w:val="22"/>
          <w:szCs w:val="22"/>
        </w:rPr>
      </w:pPr>
    </w:p>
    <w:p w14:paraId="4B32B322" w14:textId="77777777" w:rsidR="00EB56CD" w:rsidRPr="00813483" w:rsidRDefault="00EB56CD" w:rsidP="00EB56CD">
      <w:pPr>
        <w:jc w:val="both"/>
        <w:rPr>
          <w:i w:val="0"/>
          <w:sz w:val="22"/>
          <w:szCs w:val="22"/>
        </w:rPr>
      </w:pPr>
      <w:r w:rsidRPr="00813483">
        <w:rPr>
          <w:b/>
          <w:i w:val="0"/>
          <w:sz w:val="22"/>
          <w:szCs w:val="22"/>
        </w:rPr>
        <w:t>………………………………………………,</w:t>
      </w:r>
      <w:r w:rsidRPr="00813483">
        <w:rPr>
          <w:i w:val="0"/>
          <w:sz w:val="22"/>
          <w:szCs w:val="22"/>
        </w:rPr>
        <w:t xml:space="preserve"> ki ga zastopa ……………………… (navesti funkcijo, ime in priimek osebe, pooblaščene za zastopanje),</w:t>
      </w:r>
    </w:p>
    <w:p w14:paraId="730EEB53" w14:textId="77777777" w:rsidR="00EB56CD" w:rsidRPr="00813483" w:rsidRDefault="00EB56CD" w:rsidP="00EB56CD">
      <w:pPr>
        <w:jc w:val="both"/>
        <w:rPr>
          <w:i w:val="0"/>
          <w:sz w:val="22"/>
          <w:szCs w:val="22"/>
        </w:rPr>
      </w:pPr>
      <w:r w:rsidRPr="00813483">
        <w:rPr>
          <w:i w:val="0"/>
          <w:sz w:val="22"/>
          <w:szCs w:val="22"/>
        </w:rPr>
        <w:t>matična številka: ……………………………,</w:t>
      </w:r>
    </w:p>
    <w:p w14:paraId="1E66D666" w14:textId="77777777" w:rsidR="00EB56CD" w:rsidRPr="00813483" w:rsidRDefault="00EB56CD" w:rsidP="00EB56CD">
      <w:pPr>
        <w:jc w:val="both"/>
        <w:rPr>
          <w:i w:val="0"/>
          <w:sz w:val="22"/>
          <w:szCs w:val="22"/>
        </w:rPr>
      </w:pPr>
      <w:r w:rsidRPr="00813483">
        <w:rPr>
          <w:i w:val="0"/>
          <w:sz w:val="22"/>
          <w:szCs w:val="22"/>
        </w:rPr>
        <w:t>identifikacijska številka za DDV/davčna številka</w:t>
      </w:r>
      <w:r w:rsidRPr="00813483">
        <w:rPr>
          <w:i w:val="0"/>
          <w:sz w:val="22"/>
          <w:szCs w:val="22"/>
          <w:vertAlign w:val="superscript"/>
        </w:rPr>
        <w:footnoteReference w:id="1"/>
      </w:r>
      <w:r w:rsidRPr="00813483">
        <w:rPr>
          <w:i w:val="0"/>
          <w:sz w:val="22"/>
          <w:szCs w:val="22"/>
        </w:rPr>
        <w:t>: ………………</w:t>
      </w:r>
    </w:p>
    <w:p w14:paraId="6A3BDBA5" w14:textId="77777777" w:rsidR="00EB56CD" w:rsidRPr="00813483" w:rsidRDefault="00EB56CD" w:rsidP="00EB56CD">
      <w:pPr>
        <w:jc w:val="both"/>
        <w:rPr>
          <w:i w:val="0"/>
          <w:sz w:val="22"/>
          <w:szCs w:val="22"/>
        </w:rPr>
      </w:pPr>
      <w:r w:rsidRPr="00813483">
        <w:rPr>
          <w:i w:val="0"/>
          <w:sz w:val="22"/>
          <w:szCs w:val="22"/>
        </w:rPr>
        <w:t xml:space="preserve"> (v nadaljevanju: izvajalec)</w:t>
      </w:r>
      <w:r>
        <w:rPr>
          <w:i w:val="0"/>
          <w:sz w:val="22"/>
          <w:szCs w:val="22"/>
        </w:rPr>
        <w:t>,</w:t>
      </w:r>
    </w:p>
    <w:p w14:paraId="15664BEB" w14:textId="77777777" w:rsidR="00EB56CD" w:rsidRPr="00813483" w:rsidRDefault="00EB56CD" w:rsidP="00EB56CD">
      <w:pPr>
        <w:jc w:val="both"/>
        <w:rPr>
          <w:i w:val="0"/>
          <w:sz w:val="22"/>
          <w:szCs w:val="22"/>
        </w:rPr>
      </w:pPr>
    </w:p>
    <w:p w14:paraId="107B3D55" w14:textId="77777777" w:rsidR="00EB56CD" w:rsidRPr="00813483" w:rsidRDefault="00EB56CD" w:rsidP="00EB56CD">
      <w:pPr>
        <w:jc w:val="both"/>
        <w:rPr>
          <w:i w:val="0"/>
          <w:sz w:val="22"/>
          <w:szCs w:val="22"/>
        </w:rPr>
      </w:pPr>
      <w:r w:rsidRPr="00813483">
        <w:rPr>
          <w:i w:val="0"/>
          <w:sz w:val="22"/>
          <w:szCs w:val="22"/>
        </w:rPr>
        <w:t>skleneta naslednjo</w:t>
      </w:r>
    </w:p>
    <w:p w14:paraId="62EC99E1" w14:textId="77777777" w:rsidR="00EB56CD" w:rsidRDefault="00EB56CD" w:rsidP="00EB56CD">
      <w:pPr>
        <w:ind w:firstLine="708"/>
        <w:jc w:val="both"/>
        <w:rPr>
          <w:b/>
          <w:bCs/>
          <w:i w:val="0"/>
          <w:sz w:val="22"/>
          <w:szCs w:val="22"/>
        </w:rPr>
      </w:pPr>
    </w:p>
    <w:p w14:paraId="29D828D4" w14:textId="77777777" w:rsidR="00EB56CD" w:rsidRDefault="00EB56CD" w:rsidP="00EB56CD">
      <w:pPr>
        <w:ind w:firstLine="708"/>
        <w:jc w:val="center"/>
        <w:rPr>
          <w:b/>
          <w:bCs/>
          <w:i w:val="0"/>
          <w:sz w:val="22"/>
          <w:szCs w:val="22"/>
        </w:rPr>
      </w:pPr>
      <w:r w:rsidRPr="00813483">
        <w:rPr>
          <w:b/>
          <w:bCs/>
          <w:i w:val="0"/>
          <w:sz w:val="22"/>
          <w:szCs w:val="22"/>
        </w:rPr>
        <w:t xml:space="preserve">GRADBENO POGODBO </w:t>
      </w:r>
    </w:p>
    <w:p w14:paraId="64A3098E" w14:textId="77777777" w:rsidR="00EB56CD" w:rsidRPr="00FC75BA" w:rsidRDefault="00EB56CD" w:rsidP="00EB56CD">
      <w:pPr>
        <w:ind w:firstLine="708"/>
        <w:jc w:val="center"/>
        <w:rPr>
          <w:i w:val="0"/>
          <w:sz w:val="22"/>
          <w:szCs w:val="22"/>
        </w:rPr>
      </w:pPr>
      <w:r w:rsidRPr="00813483">
        <w:rPr>
          <w:b/>
          <w:i w:val="0"/>
          <w:color w:val="000000"/>
          <w:sz w:val="22"/>
          <w:szCs w:val="22"/>
        </w:rPr>
        <w:t>ZA</w:t>
      </w:r>
      <w:r>
        <w:rPr>
          <w:b/>
          <w:i w:val="0"/>
          <w:color w:val="000000"/>
          <w:sz w:val="22"/>
          <w:szCs w:val="22"/>
        </w:rPr>
        <w:t xml:space="preserve"> VRTEC MLADI ROD ENOTA KOSTANJČKOV VRTEC – CELOVITA OBNOVA OBJEKTA Z DOZIDAVO PRALNICE IN VEČNAMENSKEGA PROSTORA, </w:t>
      </w:r>
      <w:r w:rsidRPr="00813483">
        <w:rPr>
          <w:b/>
          <w:i w:val="0"/>
          <w:color w:val="000000"/>
          <w:sz w:val="22"/>
          <w:szCs w:val="22"/>
        </w:rPr>
        <w:t>PRI KATERI SE UPOŠTEVAJO OKOLJSKI VIDIKI</w:t>
      </w:r>
    </w:p>
    <w:p w14:paraId="5DB283CC" w14:textId="77777777" w:rsidR="00EB56CD" w:rsidRPr="00813483" w:rsidRDefault="00EB56CD" w:rsidP="00EB56CD">
      <w:pPr>
        <w:jc w:val="both"/>
        <w:rPr>
          <w:b/>
          <w:i w:val="0"/>
          <w:color w:val="000000" w:themeColor="text1"/>
          <w:sz w:val="22"/>
          <w:szCs w:val="22"/>
        </w:rPr>
      </w:pPr>
    </w:p>
    <w:p w14:paraId="24770293" w14:textId="77777777" w:rsidR="00EB56CD" w:rsidRPr="00813483" w:rsidRDefault="00EB56CD" w:rsidP="00EB56CD">
      <w:pPr>
        <w:jc w:val="both"/>
        <w:rPr>
          <w:b/>
          <w:i w:val="0"/>
          <w:color w:val="000000" w:themeColor="text1"/>
          <w:sz w:val="22"/>
          <w:szCs w:val="22"/>
        </w:rPr>
      </w:pPr>
    </w:p>
    <w:p w14:paraId="04AA969A"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Uvodne določbe</w:t>
      </w:r>
    </w:p>
    <w:p w14:paraId="1F603337" w14:textId="77777777" w:rsidR="00EB56CD" w:rsidRPr="00813483" w:rsidRDefault="00EB56CD" w:rsidP="00EB56CD">
      <w:pPr>
        <w:ind w:right="141"/>
        <w:jc w:val="both"/>
        <w:rPr>
          <w:b/>
          <w:i w:val="0"/>
          <w:color w:val="000000" w:themeColor="text1"/>
          <w:sz w:val="22"/>
          <w:szCs w:val="22"/>
        </w:rPr>
      </w:pPr>
    </w:p>
    <w:p w14:paraId="48999155" w14:textId="77777777" w:rsidR="00EB56CD" w:rsidRPr="00813483" w:rsidRDefault="00EB56CD" w:rsidP="00EB56CD">
      <w:pPr>
        <w:pStyle w:val="Odstavekseznama"/>
        <w:numPr>
          <w:ilvl w:val="0"/>
          <w:numId w:val="28"/>
        </w:numPr>
        <w:ind w:right="141"/>
        <w:jc w:val="both"/>
        <w:rPr>
          <w:i w:val="0"/>
          <w:color w:val="000000" w:themeColor="text1"/>
          <w:sz w:val="22"/>
          <w:szCs w:val="22"/>
        </w:rPr>
      </w:pPr>
      <w:r w:rsidRPr="00813483">
        <w:rPr>
          <w:i w:val="0"/>
          <w:color w:val="000000" w:themeColor="text1"/>
          <w:sz w:val="22"/>
          <w:szCs w:val="22"/>
        </w:rPr>
        <w:t>člen</w:t>
      </w:r>
    </w:p>
    <w:p w14:paraId="4669473D" w14:textId="77777777" w:rsidR="00EB56CD" w:rsidRPr="00813483" w:rsidRDefault="00EB56CD" w:rsidP="00EB56CD">
      <w:pPr>
        <w:ind w:right="141"/>
        <w:jc w:val="both"/>
        <w:rPr>
          <w:i w:val="0"/>
          <w:color w:val="000000" w:themeColor="text1"/>
          <w:sz w:val="22"/>
          <w:szCs w:val="22"/>
        </w:rPr>
      </w:pPr>
    </w:p>
    <w:p w14:paraId="4FDED570"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Pogodbeni stranki ugotavljata, da:</w:t>
      </w:r>
    </w:p>
    <w:p w14:paraId="32AF0134" w14:textId="77777777" w:rsidR="00EB56CD" w:rsidRPr="001A10EC" w:rsidRDefault="00EB56CD" w:rsidP="00EB56CD">
      <w:pPr>
        <w:pStyle w:val="Odstavekseznama"/>
        <w:numPr>
          <w:ilvl w:val="0"/>
          <w:numId w:val="34"/>
        </w:numPr>
        <w:jc w:val="both"/>
        <w:rPr>
          <w:i w:val="0"/>
          <w:color w:val="000000" w:themeColor="text1"/>
          <w:sz w:val="22"/>
          <w:szCs w:val="22"/>
        </w:rPr>
      </w:pPr>
      <w:r w:rsidRPr="001A10EC">
        <w:rPr>
          <w:i w:val="0"/>
          <w:color w:val="000000" w:themeColor="text1"/>
          <w:sz w:val="22"/>
          <w:szCs w:val="22"/>
        </w:rPr>
        <w:t xml:space="preserve">je </w:t>
      </w:r>
      <w:r>
        <w:rPr>
          <w:i w:val="0"/>
          <w:color w:val="000000" w:themeColor="text1"/>
          <w:sz w:val="22"/>
          <w:szCs w:val="22"/>
        </w:rPr>
        <w:t xml:space="preserve">celovita obnova objekta z dozidavo pralnice in večnamenskega prostora  </w:t>
      </w:r>
      <w:r w:rsidRPr="001A10EC">
        <w:rPr>
          <w:i w:val="0"/>
          <w:color w:val="000000" w:themeColor="text1"/>
          <w:sz w:val="22"/>
          <w:szCs w:val="22"/>
        </w:rPr>
        <w:t>predvidena v načrtu razvojnih programov Mestne občine Ljubljana</w:t>
      </w:r>
      <w:r>
        <w:rPr>
          <w:i w:val="0"/>
          <w:color w:val="000000" w:themeColor="text1"/>
          <w:sz w:val="22"/>
          <w:szCs w:val="22"/>
        </w:rPr>
        <w:t xml:space="preserve">; </w:t>
      </w:r>
    </w:p>
    <w:p w14:paraId="7ECE07B8" w14:textId="77777777" w:rsidR="00EB56CD" w:rsidRPr="00B03BFB" w:rsidRDefault="00EB56CD" w:rsidP="00EB56CD">
      <w:pPr>
        <w:pStyle w:val="Odstavekseznama"/>
        <w:numPr>
          <w:ilvl w:val="0"/>
          <w:numId w:val="34"/>
        </w:numPr>
        <w:ind w:right="141"/>
        <w:contextualSpacing/>
        <w:jc w:val="both"/>
        <w:rPr>
          <w:i w:val="0"/>
          <w:sz w:val="22"/>
          <w:szCs w:val="22"/>
        </w:rPr>
      </w:pPr>
      <w:r w:rsidRPr="001A10EC">
        <w:rPr>
          <w:i w:val="0"/>
          <w:color w:val="000000" w:themeColor="text1"/>
          <w:sz w:val="22"/>
          <w:szCs w:val="22"/>
        </w:rPr>
        <w:t>je bil izvajalec izbran na podlagi izvedenega postopka oddaje javnega naročila male vrednosti skladno z 47.  členom Zakona o javnem naročanju (Uradni list RS, št. 91/</w:t>
      </w:r>
      <w:r w:rsidRPr="00B03BFB">
        <w:rPr>
          <w:i w:val="0"/>
          <w:sz w:val="22"/>
          <w:szCs w:val="22"/>
        </w:rPr>
        <w:t xml:space="preserve">2015, </w:t>
      </w:r>
      <w:r w:rsidRPr="00B03BFB">
        <w:rPr>
          <w:rFonts w:ascii="Arial" w:eastAsia="Calibri" w:hAnsi="Arial" w:cs="Arial"/>
          <w:i w:val="0"/>
          <w:sz w:val="26"/>
          <w:szCs w:val="26"/>
          <w:shd w:val="clear" w:color="auto" w:fill="FFFFFF"/>
          <w:lang w:eastAsia="en-US"/>
        </w:rPr>
        <w:t xml:space="preserve"> </w:t>
      </w:r>
      <w:r w:rsidRPr="00B03BFB">
        <w:rPr>
          <w:rFonts w:eastAsia="Calibri"/>
          <w:i w:val="0"/>
          <w:sz w:val="22"/>
          <w:szCs w:val="22"/>
          <w:shd w:val="clear" w:color="auto" w:fill="FFFFFF"/>
          <w:lang w:eastAsia="en-US"/>
        </w:rPr>
        <w:t>14/18, 121/21, 10/22</w:t>
      </w:r>
      <w:r w:rsidRPr="00B03BFB">
        <w:rPr>
          <w:i w:val="0"/>
          <w:sz w:val="22"/>
          <w:szCs w:val="22"/>
        </w:rPr>
        <w:t xml:space="preserve">, </w:t>
      </w:r>
      <w:hyperlink r:id="rId10" w:tgtFrame="_blank" w:tooltip="Odločba o ugotovitvi, da je točka b) četrtega odstavka 75. člena in točka c) drugega odstavka v zvezi s petim odstavkom 67.a člena Zakona o javnem naročanju v neskladju z Ustavo" w:history="1">
        <w:r w:rsidRPr="00B03BFB">
          <w:rPr>
            <w:rStyle w:val="Hiperpovezava"/>
            <w:bCs/>
            <w:i w:val="0"/>
            <w:color w:val="auto"/>
            <w:sz w:val="22"/>
            <w:szCs w:val="22"/>
            <w:u w:val="none"/>
            <w:shd w:val="clear" w:color="auto" w:fill="FFFFFF"/>
          </w:rPr>
          <w:t>74/22</w:t>
        </w:r>
      </w:hyperlink>
      <w:r w:rsidRPr="00B03BFB">
        <w:rPr>
          <w:bCs/>
          <w:i w:val="0"/>
          <w:sz w:val="22"/>
          <w:szCs w:val="22"/>
          <w:shd w:val="clear" w:color="auto" w:fill="FFFFFF"/>
        </w:rPr>
        <w:t> – odl. US, </w:t>
      </w:r>
      <w:hyperlink r:id="rId11" w:tgtFrame="_blank" w:tooltip="Zakon o nujnih ukrepih za zagotovitev stabilnosti zdravstvenega sistema" w:history="1">
        <w:r w:rsidRPr="00B03BFB">
          <w:rPr>
            <w:rStyle w:val="Hiperpovezava"/>
            <w:bCs/>
            <w:i w:val="0"/>
            <w:color w:val="auto"/>
            <w:sz w:val="22"/>
            <w:szCs w:val="22"/>
            <w:u w:val="none"/>
            <w:shd w:val="clear" w:color="auto" w:fill="FFFFFF"/>
          </w:rPr>
          <w:t>100/22</w:t>
        </w:r>
      </w:hyperlink>
      <w:r w:rsidRPr="00B03BFB">
        <w:rPr>
          <w:bCs/>
          <w:i w:val="0"/>
          <w:sz w:val="22"/>
          <w:szCs w:val="22"/>
          <w:shd w:val="clear" w:color="auto" w:fill="FFFFFF"/>
        </w:rPr>
        <w:t> – ZNUZSZS in </w:t>
      </w:r>
      <w:hyperlink r:id="rId12" w:tgtFrame="_blank" w:tooltip="Zakon o spremembah in dopolnitvah Zakona o javnem naročanju" w:history="1">
        <w:r w:rsidRPr="00B03BFB">
          <w:rPr>
            <w:rStyle w:val="Hiperpovezava"/>
            <w:bCs/>
            <w:i w:val="0"/>
            <w:color w:val="auto"/>
            <w:sz w:val="22"/>
            <w:szCs w:val="22"/>
            <w:u w:val="none"/>
            <w:shd w:val="clear" w:color="auto" w:fill="FFFFFF"/>
          </w:rPr>
          <w:t>28/23</w:t>
        </w:r>
      </w:hyperlink>
      <w:r w:rsidRPr="00ED1B02">
        <w:rPr>
          <w:i w:val="0"/>
          <w:sz w:val="22"/>
          <w:szCs w:val="22"/>
        </w:rPr>
        <w:t>;</w:t>
      </w:r>
      <w:r w:rsidRPr="00B03BFB">
        <w:rPr>
          <w:i w:val="0"/>
          <w:sz w:val="22"/>
          <w:szCs w:val="22"/>
        </w:rPr>
        <w:t xml:space="preserve"> v nadaljevanju ZJN-3);</w:t>
      </w:r>
    </w:p>
    <w:p w14:paraId="410B2A42" w14:textId="77777777" w:rsidR="00EB56CD" w:rsidRPr="001A10EC" w:rsidRDefault="00EB56CD" w:rsidP="00EB56CD">
      <w:pPr>
        <w:pStyle w:val="Odstavekseznama"/>
        <w:numPr>
          <w:ilvl w:val="0"/>
          <w:numId w:val="34"/>
        </w:numPr>
        <w:ind w:right="141"/>
        <w:contextualSpacing/>
        <w:jc w:val="both"/>
        <w:rPr>
          <w:i w:val="0"/>
          <w:color w:val="000000" w:themeColor="text1"/>
          <w:sz w:val="22"/>
          <w:szCs w:val="22"/>
        </w:rPr>
      </w:pPr>
      <w:r w:rsidRPr="001A10EC">
        <w:rPr>
          <w:i w:val="0"/>
          <w:color w:val="000000" w:themeColor="text1"/>
          <w:sz w:val="22"/>
          <w:szCs w:val="22"/>
        </w:rPr>
        <w:t xml:space="preserve">je bilo obvestilo o javnem naročilu objavljeno na Portalu javnih naročil dne ………….……. pod številko objave ………………………; </w:t>
      </w:r>
    </w:p>
    <w:p w14:paraId="64610F19" w14:textId="77777777" w:rsidR="00EB56CD" w:rsidRDefault="00EB56CD" w:rsidP="00EB56CD">
      <w:pPr>
        <w:pStyle w:val="Odstavekseznama"/>
        <w:numPr>
          <w:ilvl w:val="0"/>
          <w:numId w:val="34"/>
        </w:numPr>
        <w:ind w:right="141"/>
        <w:contextualSpacing/>
        <w:jc w:val="both"/>
        <w:rPr>
          <w:i w:val="0"/>
          <w:color w:val="000000" w:themeColor="text1"/>
          <w:sz w:val="22"/>
          <w:szCs w:val="22"/>
        </w:rPr>
      </w:pPr>
      <w:r w:rsidRPr="001A10EC">
        <w:rPr>
          <w:i w:val="0"/>
          <w:color w:val="000000" w:themeColor="text1"/>
          <w:sz w:val="22"/>
          <w:szCs w:val="22"/>
        </w:rPr>
        <w:t xml:space="preserve">je bil izvajalec izbran </w:t>
      </w:r>
      <w:r>
        <w:rPr>
          <w:i w:val="0"/>
          <w:color w:val="000000" w:themeColor="text1"/>
          <w:sz w:val="22"/>
          <w:szCs w:val="22"/>
        </w:rPr>
        <w:t xml:space="preserve">za izvajalca del </w:t>
      </w:r>
      <w:r w:rsidRPr="00B03BFB">
        <w:rPr>
          <w:b/>
          <w:i w:val="0"/>
          <w:color w:val="000000" w:themeColor="text1"/>
          <w:sz w:val="22"/>
          <w:szCs w:val="22"/>
        </w:rPr>
        <w:t>za sklop</w:t>
      </w:r>
      <w:r>
        <w:rPr>
          <w:i w:val="0"/>
          <w:color w:val="000000" w:themeColor="text1"/>
          <w:sz w:val="22"/>
          <w:szCs w:val="22"/>
        </w:rPr>
        <w:t xml:space="preserve">  gradbeno obrtniška instalacijska dela (GOI dela) </w:t>
      </w:r>
      <w:r w:rsidRPr="001A10EC">
        <w:rPr>
          <w:i w:val="0"/>
          <w:color w:val="000000" w:themeColor="text1"/>
          <w:sz w:val="22"/>
          <w:szCs w:val="22"/>
        </w:rPr>
        <w:t xml:space="preserve">kot najugodnejši ponudnik z Odločitvijo o oddaji javnega naročila št. </w:t>
      </w:r>
      <w:r w:rsidRPr="006310EF">
        <w:rPr>
          <w:i w:val="0"/>
          <w:color w:val="000000" w:themeColor="text1"/>
          <w:sz w:val="22"/>
          <w:szCs w:val="22"/>
        </w:rPr>
        <w:t>………………………… -…. z dne ……………………;</w:t>
      </w:r>
    </w:p>
    <w:p w14:paraId="7A8D2C36" w14:textId="77777777" w:rsidR="00EB56CD" w:rsidRDefault="00EB56CD" w:rsidP="00EB56CD">
      <w:pPr>
        <w:pStyle w:val="Odstavekseznama"/>
        <w:numPr>
          <w:ilvl w:val="0"/>
          <w:numId w:val="34"/>
        </w:numPr>
        <w:ind w:right="141"/>
        <w:contextualSpacing/>
        <w:jc w:val="both"/>
        <w:rPr>
          <w:i w:val="0"/>
          <w:color w:val="000000" w:themeColor="text1"/>
          <w:sz w:val="22"/>
          <w:szCs w:val="22"/>
        </w:rPr>
      </w:pPr>
      <w:r>
        <w:rPr>
          <w:i w:val="0"/>
          <w:color w:val="000000" w:themeColor="text1"/>
          <w:sz w:val="22"/>
          <w:szCs w:val="22"/>
        </w:rPr>
        <w:t>v primeru skupne ponudbe račune naročniku izstavlja vodilni partner in predloži vsa finančna zavarovanja po tej pogodbi;</w:t>
      </w:r>
    </w:p>
    <w:p w14:paraId="14E616AB" w14:textId="77777777" w:rsidR="00EB56CD" w:rsidRPr="008E36E4" w:rsidRDefault="00EB56CD" w:rsidP="00EB56CD">
      <w:pPr>
        <w:pStyle w:val="Odstavekseznama"/>
        <w:numPr>
          <w:ilvl w:val="0"/>
          <w:numId w:val="30"/>
        </w:numPr>
        <w:rPr>
          <w:i w:val="0"/>
          <w:color w:val="000000" w:themeColor="text1"/>
          <w:sz w:val="22"/>
          <w:szCs w:val="22"/>
        </w:rPr>
      </w:pPr>
      <w:r>
        <w:rPr>
          <w:i w:val="0"/>
          <w:color w:val="000000" w:themeColor="text1"/>
          <w:sz w:val="22"/>
          <w:szCs w:val="22"/>
        </w:rPr>
        <w:t>ima</w:t>
      </w:r>
      <w:r w:rsidRPr="00942455">
        <w:rPr>
          <w:i w:val="0"/>
          <w:color w:val="000000" w:themeColor="text1"/>
          <w:sz w:val="22"/>
          <w:szCs w:val="22"/>
        </w:rPr>
        <w:t xml:space="preserve"> naročnik predvide</w:t>
      </w:r>
      <w:r>
        <w:rPr>
          <w:i w:val="0"/>
          <w:color w:val="000000" w:themeColor="text1"/>
          <w:sz w:val="22"/>
          <w:szCs w:val="22"/>
        </w:rPr>
        <w:t>l</w:t>
      </w:r>
      <w:r w:rsidRPr="00942455">
        <w:rPr>
          <w:i w:val="0"/>
          <w:color w:val="000000" w:themeColor="text1"/>
          <w:sz w:val="22"/>
          <w:szCs w:val="22"/>
        </w:rPr>
        <w:t xml:space="preserve"> sredstva za plačilo del </w:t>
      </w:r>
      <w:r>
        <w:rPr>
          <w:i w:val="0"/>
          <w:color w:val="000000" w:themeColor="text1"/>
          <w:sz w:val="22"/>
          <w:szCs w:val="22"/>
        </w:rPr>
        <w:t xml:space="preserve">po tej pogodbi </w:t>
      </w:r>
      <w:r w:rsidRPr="00942455">
        <w:rPr>
          <w:i w:val="0"/>
          <w:color w:val="000000" w:themeColor="text1"/>
          <w:sz w:val="22"/>
          <w:szCs w:val="22"/>
        </w:rPr>
        <w:t xml:space="preserve">v </w:t>
      </w:r>
      <w:r>
        <w:rPr>
          <w:i w:val="0"/>
          <w:color w:val="000000" w:themeColor="text1"/>
          <w:sz w:val="22"/>
          <w:szCs w:val="22"/>
        </w:rPr>
        <w:t>rebalansu</w:t>
      </w:r>
      <w:r w:rsidRPr="0024658C">
        <w:rPr>
          <w:i w:val="0"/>
          <w:color w:val="000000" w:themeColor="text1"/>
          <w:sz w:val="22"/>
          <w:szCs w:val="22"/>
        </w:rPr>
        <w:t xml:space="preserve"> </w:t>
      </w:r>
      <w:r>
        <w:rPr>
          <w:i w:val="0"/>
          <w:color w:val="000000" w:themeColor="text1"/>
          <w:sz w:val="22"/>
          <w:szCs w:val="22"/>
        </w:rPr>
        <w:t xml:space="preserve">proračuna </w:t>
      </w:r>
      <w:r w:rsidRPr="00942455">
        <w:rPr>
          <w:i w:val="0"/>
          <w:color w:val="000000" w:themeColor="text1"/>
          <w:sz w:val="22"/>
          <w:szCs w:val="22"/>
        </w:rPr>
        <w:t>Mest</w:t>
      </w:r>
      <w:r>
        <w:rPr>
          <w:i w:val="0"/>
          <w:color w:val="000000" w:themeColor="text1"/>
          <w:sz w:val="22"/>
          <w:szCs w:val="22"/>
        </w:rPr>
        <w:t xml:space="preserve">ne občine Ljubljana za leto 2023 v okviru NRP 7560-21-1033 </w:t>
      </w:r>
      <w:r w:rsidRPr="00942455">
        <w:rPr>
          <w:i w:val="0"/>
          <w:color w:val="000000" w:themeColor="text1"/>
          <w:sz w:val="22"/>
          <w:szCs w:val="22"/>
        </w:rPr>
        <w:t xml:space="preserve">VRTEC </w:t>
      </w:r>
      <w:r w:rsidRPr="0024658C">
        <w:rPr>
          <w:i w:val="0"/>
          <w:color w:val="000000" w:themeColor="text1"/>
          <w:sz w:val="22"/>
          <w:szCs w:val="22"/>
        </w:rPr>
        <w:t>MLADI ROD ENOTA KOSTANJČKOV VRTEC – CELOVIT</w:t>
      </w:r>
      <w:r>
        <w:rPr>
          <w:i w:val="0"/>
          <w:color w:val="000000" w:themeColor="text1"/>
          <w:sz w:val="22"/>
          <w:szCs w:val="22"/>
        </w:rPr>
        <w:t>A OBNOVA OBJEKTA Z DOZIDAVO PRAL</w:t>
      </w:r>
      <w:r w:rsidRPr="0024658C">
        <w:rPr>
          <w:i w:val="0"/>
          <w:color w:val="000000" w:themeColor="text1"/>
          <w:sz w:val="22"/>
          <w:szCs w:val="22"/>
        </w:rPr>
        <w:t xml:space="preserve">NICE IN VEČNAMENSKEGA PROSTORA </w:t>
      </w:r>
      <w:r w:rsidRPr="00942455">
        <w:rPr>
          <w:i w:val="0"/>
          <w:color w:val="000000" w:themeColor="text1"/>
          <w:sz w:val="22"/>
          <w:szCs w:val="22"/>
        </w:rPr>
        <w:t>na proračunski postavki 091199 Večje obnove in gradnje</w:t>
      </w:r>
      <w:r>
        <w:rPr>
          <w:i w:val="0"/>
          <w:color w:val="000000" w:themeColor="text1"/>
          <w:sz w:val="22"/>
          <w:szCs w:val="22"/>
        </w:rPr>
        <w:t xml:space="preserve"> </w:t>
      </w:r>
      <w:r w:rsidRPr="008E36E4">
        <w:rPr>
          <w:i w:val="0"/>
          <w:color w:val="000000" w:themeColor="text1"/>
          <w:sz w:val="22"/>
          <w:szCs w:val="22"/>
        </w:rPr>
        <w:t>vrtcev (SRPI);</w:t>
      </w:r>
    </w:p>
    <w:p w14:paraId="5A006C1F" w14:textId="77777777" w:rsidR="00EB56CD" w:rsidRPr="008E36E4" w:rsidRDefault="00EB56CD" w:rsidP="00EB56CD">
      <w:pPr>
        <w:numPr>
          <w:ilvl w:val="0"/>
          <w:numId w:val="30"/>
        </w:numPr>
        <w:spacing w:after="160" w:line="259" w:lineRule="auto"/>
        <w:ind w:left="284" w:right="141" w:hanging="284"/>
        <w:contextualSpacing/>
        <w:jc w:val="both"/>
        <w:rPr>
          <w:i w:val="0"/>
          <w:color w:val="000000" w:themeColor="text1"/>
          <w:sz w:val="22"/>
          <w:szCs w:val="22"/>
        </w:rPr>
      </w:pPr>
      <w:r w:rsidRPr="008E36E4">
        <w:rPr>
          <w:i w:val="0"/>
          <w:color w:val="000000" w:themeColor="text1"/>
          <w:sz w:val="22"/>
          <w:szCs w:val="22"/>
        </w:rPr>
        <w:t>bo naročnik za ………………… predvidel sredstva s sprejemom rebalansa proračuna MOL za leto 2024, viri financiranja pa so predmet dodatka k tej pogodbi;</w:t>
      </w:r>
    </w:p>
    <w:p w14:paraId="5D40BE79" w14:textId="77777777" w:rsidR="00EB56CD" w:rsidRPr="008E36E4" w:rsidRDefault="00EB56CD" w:rsidP="00EB56CD">
      <w:pPr>
        <w:numPr>
          <w:ilvl w:val="0"/>
          <w:numId w:val="30"/>
        </w:numPr>
        <w:spacing w:after="160" w:line="259" w:lineRule="auto"/>
        <w:ind w:left="284" w:right="141" w:hanging="284"/>
        <w:contextualSpacing/>
        <w:jc w:val="both"/>
        <w:rPr>
          <w:i w:val="0"/>
          <w:color w:val="000000" w:themeColor="text1"/>
          <w:sz w:val="22"/>
          <w:szCs w:val="22"/>
        </w:rPr>
      </w:pPr>
      <w:r w:rsidRPr="008E36E4">
        <w:rPr>
          <w:i w:val="0"/>
          <w:color w:val="000000" w:themeColor="text1"/>
          <w:sz w:val="22"/>
          <w:szCs w:val="22"/>
        </w:rPr>
        <w:t>v kolikor sredstva ne bodo zagotovljena skladno s predhodno alinejo tega člena, si naročnik pridržuje pravico, da se dela skladno s 3. členom te pogodbe (odložni pogoj) ne opravi, o čemer je izvajalec obveščen.</w:t>
      </w:r>
    </w:p>
    <w:p w14:paraId="17D8004D" w14:textId="77777777" w:rsidR="00EB56CD" w:rsidRPr="008E36E4" w:rsidRDefault="00EB56CD" w:rsidP="00EB56CD">
      <w:pPr>
        <w:pStyle w:val="Odstavekseznama"/>
        <w:numPr>
          <w:ilvl w:val="0"/>
          <w:numId w:val="30"/>
        </w:numPr>
        <w:rPr>
          <w:i w:val="0"/>
          <w:color w:val="000000" w:themeColor="text1"/>
          <w:sz w:val="22"/>
          <w:szCs w:val="22"/>
        </w:rPr>
      </w:pPr>
    </w:p>
    <w:p w14:paraId="5490435E" w14:textId="77777777" w:rsidR="00EB56CD" w:rsidRPr="00D548AA" w:rsidRDefault="00EB56CD" w:rsidP="00EB56CD">
      <w:pPr>
        <w:spacing w:after="160" w:line="259" w:lineRule="auto"/>
        <w:ind w:left="142" w:right="141"/>
        <w:contextualSpacing/>
        <w:jc w:val="both"/>
        <w:rPr>
          <w:i w:val="0"/>
          <w:color w:val="000000" w:themeColor="text1"/>
          <w:sz w:val="22"/>
          <w:szCs w:val="22"/>
        </w:rPr>
      </w:pPr>
    </w:p>
    <w:p w14:paraId="3D754C3C" w14:textId="77777777" w:rsidR="00EB56CD" w:rsidRDefault="00EB56CD" w:rsidP="00EB56CD">
      <w:pPr>
        <w:ind w:right="141"/>
        <w:jc w:val="both"/>
        <w:rPr>
          <w:b/>
          <w:i w:val="0"/>
          <w:color w:val="000000" w:themeColor="text1"/>
          <w:sz w:val="22"/>
          <w:szCs w:val="22"/>
        </w:rPr>
      </w:pPr>
      <w:r w:rsidRPr="00813483">
        <w:rPr>
          <w:b/>
          <w:i w:val="0"/>
          <w:color w:val="000000" w:themeColor="text1"/>
          <w:sz w:val="22"/>
          <w:szCs w:val="22"/>
        </w:rPr>
        <w:lastRenderedPageBreak/>
        <w:t>Predmet pogodbe</w:t>
      </w:r>
    </w:p>
    <w:p w14:paraId="57FA6087" w14:textId="77777777" w:rsidR="00EB56CD" w:rsidRDefault="00EB56CD" w:rsidP="00EB56CD">
      <w:pPr>
        <w:ind w:right="141"/>
        <w:jc w:val="both"/>
        <w:rPr>
          <w:b/>
          <w:i w:val="0"/>
          <w:color w:val="000000" w:themeColor="text1"/>
          <w:sz w:val="22"/>
          <w:szCs w:val="22"/>
        </w:rPr>
      </w:pPr>
    </w:p>
    <w:p w14:paraId="3B5606DE" w14:textId="77777777" w:rsidR="00EB56CD" w:rsidRPr="00FC75BA" w:rsidRDefault="00EB56CD" w:rsidP="00EB56CD">
      <w:pPr>
        <w:pStyle w:val="Odstavekseznama"/>
        <w:numPr>
          <w:ilvl w:val="0"/>
          <w:numId w:val="28"/>
        </w:numPr>
        <w:ind w:right="141"/>
        <w:jc w:val="both"/>
        <w:rPr>
          <w:i w:val="0"/>
          <w:color w:val="000000" w:themeColor="text1"/>
          <w:sz w:val="22"/>
          <w:szCs w:val="22"/>
        </w:rPr>
      </w:pPr>
      <w:r w:rsidRPr="00FC75BA">
        <w:rPr>
          <w:i w:val="0"/>
          <w:color w:val="000000" w:themeColor="text1"/>
          <w:sz w:val="22"/>
          <w:szCs w:val="22"/>
        </w:rPr>
        <w:t xml:space="preserve">člen </w:t>
      </w:r>
    </w:p>
    <w:p w14:paraId="6E5234BC" w14:textId="77777777" w:rsidR="00EB56CD" w:rsidRPr="00FC75BA" w:rsidRDefault="00EB56CD" w:rsidP="00EB56CD">
      <w:pPr>
        <w:pStyle w:val="Odstavekseznama"/>
        <w:ind w:left="4755" w:right="141"/>
        <w:jc w:val="both"/>
        <w:rPr>
          <w:b/>
          <w:i w:val="0"/>
          <w:color w:val="000000" w:themeColor="text1"/>
          <w:sz w:val="22"/>
          <w:szCs w:val="22"/>
        </w:rPr>
      </w:pPr>
    </w:p>
    <w:p w14:paraId="62BDF214" w14:textId="77777777" w:rsidR="00EB56CD" w:rsidRPr="008E36E4" w:rsidRDefault="00EB56CD" w:rsidP="00EB56CD">
      <w:pPr>
        <w:jc w:val="both"/>
        <w:rPr>
          <w:i w:val="0"/>
          <w:sz w:val="22"/>
          <w:szCs w:val="22"/>
        </w:rPr>
      </w:pPr>
      <w:r w:rsidRPr="008E36E4">
        <w:rPr>
          <w:i w:val="0"/>
          <w:color w:val="000000" w:themeColor="text1"/>
          <w:sz w:val="22"/>
          <w:szCs w:val="22"/>
        </w:rPr>
        <w:t>S to pogodbo naročnik odda, izvajalec pa prevzame v izvedbo celovito prenovo objekta z dozidavo pralnice in večnamenskega prostora za Vrtec Mladi rod enota Kostanjčkov vrtec (v nadaljevanju: pogodbena dela) pri katerih se upoštevajo temeljne okoljske zahteve, ki so vključene v razpisno dokumentacijo naročnika in v skladu in v obsegu z naslednjimi dokumenti:</w:t>
      </w:r>
    </w:p>
    <w:p w14:paraId="2BFCC4C1" w14:textId="77777777" w:rsidR="00EB56CD" w:rsidRPr="008E36E4" w:rsidRDefault="00EB56CD" w:rsidP="00EB56CD">
      <w:pPr>
        <w:pStyle w:val="Odstavekseznama"/>
        <w:numPr>
          <w:ilvl w:val="0"/>
          <w:numId w:val="30"/>
        </w:numPr>
        <w:ind w:left="284" w:right="141" w:hanging="284"/>
        <w:jc w:val="both"/>
        <w:rPr>
          <w:i w:val="0"/>
          <w:color w:val="000000" w:themeColor="text1"/>
          <w:sz w:val="22"/>
          <w:szCs w:val="22"/>
        </w:rPr>
      </w:pPr>
      <w:r w:rsidRPr="008E36E4">
        <w:rPr>
          <w:i w:val="0"/>
          <w:color w:val="000000" w:themeColor="text1"/>
          <w:sz w:val="22"/>
          <w:szCs w:val="22"/>
        </w:rPr>
        <w:t>ponudbo izvajalca št. ……..…… z dne ……………… in končno ponudbo številka ……..……….,  dogovorjeno na pogajanjih dne ………………. ;</w:t>
      </w:r>
    </w:p>
    <w:p w14:paraId="1B14F1A3" w14:textId="77777777" w:rsidR="00EB56CD" w:rsidRPr="008E36E4" w:rsidRDefault="00EB56CD" w:rsidP="00EB56CD">
      <w:pPr>
        <w:pStyle w:val="Odstavekseznama"/>
        <w:numPr>
          <w:ilvl w:val="0"/>
          <w:numId w:val="30"/>
        </w:numPr>
        <w:ind w:left="284" w:right="141" w:hanging="284"/>
        <w:jc w:val="both"/>
        <w:rPr>
          <w:i w:val="0"/>
          <w:color w:val="000000" w:themeColor="text1"/>
          <w:sz w:val="22"/>
          <w:szCs w:val="22"/>
        </w:rPr>
      </w:pPr>
      <w:r w:rsidRPr="008E36E4">
        <w:rPr>
          <w:i w:val="0"/>
          <w:color w:val="000000" w:themeColor="text1"/>
          <w:sz w:val="22"/>
          <w:szCs w:val="22"/>
        </w:rPr>
        <w:t>razpisno dokumentacijo  št. …………………….  z dne ………………;</w:t>
      </w:r>
    </w:p>
    <w:p w14:paraId="0D86C5AC" w14:textId="77777777" w:rsidR="00EB56CD" w:rsidRPr="008E36E4" w:rsidRDefault="00EB56CD" w:rsidP="00EB56CD">
      <w:pPr>
        <w:pStyle w:val="Odstavekseznama"/>
        <w:numPr>
          <w:ilvl w:val="0"/>
          <w:numId w:val="30"/>
        </w:numPr>
        <w:ind w:right="141"/>
        <w:jc w:val="both"/>
        <w:rPr>
          <w:i w:val="0"/>
          <w:color w:val="000000" w:themeColor="text1"/>
          <w:sz w:val="22"/>
          <w:szCs w:val="22"/>
        </w:rPr>
      </w:pPr>
      <w:r w:rsidRPr="008E36E4">
        <w:rPr>
          <w:i w:val="0"/>
          <w:color w:val="000000" w:themeColor="text1"/>
          <w:sz w:val="22"/>
          <w:szCs w:val="22"/>
        </w:rPr>
        <w:t>projektno dokumentacijo za izvedbo gradnje (PZI) za celovito prenovo objekta z dozidavo pralnice in večnamenskega prostora za Vrtec Mladi rod enota Kostanjčkov vrtec, št. …….., z dne …….., izdelovalca Samoatelje d.o.o., Leskoškova cesta 6, 1000 Ljubljana (v nadaljevanju: projektna dokumentacija za izvedbo gradnje);</w:t>
      </w:r>
    </w:p>
    <w:p w14:paraId="065A0798" w14:textId="77777777" w:rsidR="00EB56CD" w:rsidRPr="008E36E4" w:rsidRDefault="00EB56CD" w:rsidP="00EB56CD">
      <w:pPr>
        <w:pStyle w:val="Odstavekseznama"/>
        <w:numPr>
          <w:ilvl w:val="0"/>
          <w:numId w:val="30"/>
        </w:numPr>
        <w:ind w:right="141"/>
        <w:jc w:val="both"/>
        <w:rPr>
          <w:i w:val="0"/>
          <w:color w:val="000000" w:themeColor="text1"/>
          <w:sz w:val="22"/>
          <w:szCs w:val="22"/>
        </w:rPr>
      </w:pPr>
      <w:r w:rsidRPr="008E36E4">
        <w:rPr>
          <w:i w:val="0"/>
          <w:color w:val="000000" w:themeColor="text1"/>
          <w:sz w:val="22"/>
          <w:szCs w:val="22"/>
        </w:rPr>
        <w:t xml:space="preserve">pravnomočno gradbeno dovoljenje štev.  ………….., z dne ………………, ki ga je izdala UE Ljubljana. </w:t>
      </w:r>
    </w:p>
    <w:p w14:paraId="46E1F6DC" w14:textId="77777777" w:rsidR="00EB56CD" w:rsidRPr="008E36E4" w:rsidRDefault="00EB56CD" w:rsidP="00EB56CD">
      <w:pPr>
        <w:jc w:val="both"/>
        <w:rPr>
          <w:i w:val="0"/>
          <w:sz w:val="22"/>
          <w:szCs w:val="22"/>
        </w:rPr>
      </w:pPr>
    </w:p>
    <w:p w14:paraId="65C828F1" w14:textId="77777777" w:rsidR="00EB56CD" w:rsidRPr="008E36E4" w:rsidRDefault="00EB56CD" w:rsidP="00EB56CD">
      <w:pPr>
        <w:pStyle w:val="Telobesedila2"/>
        <w:ind w:right="141"/>
        <w:rPr>
          <w:rFonts w:ascii="Times New Roman" w:hAnsi="Times New Roman"/>
          <w:color w:val="000000" w:themeColor="text1"/>
          <w:sz w:val="22"/>
          <w:szCs w:val="22"/>
        </w:rPr>
      </w:pPr>
      <w:r w:rsidRPr="008E36E4">
        <w:rPr>
          <w:rFonts w:ascii="Times New Roman" w:hAnsi="Times New Roman"/>
          <w:color w:val="000000" w:themeColor="text1"/>
          <w:sz w:val="22"/>
          <w:szCs w:val="22"/>
        </w:rPr>
        <w:t>Projektna dokumentacija iz prvega odstavka tega člena je sestavni del te pogodbe.</w:t>
      </w:r>
    </w:p>
    <w:p w14:paraId="4AD78948" w14:textId="77777777" w:rsidR="00EB56CD" w:rsidRPr="008E36E4" w:rsidRDefault="00EB56CD" w:rsidP="00EB56CD">
      <w:pPr>
        <w:ind w:right="141"/>
        <w:jc w:val="both"/>
        <w:rPr>
          <w:i w:val="0"/>
          <w:sz w:val="22"/>
          <w:szCs w:val="22"/>
        </w:rPr>
      </w:pPr>
    </w:p>
    <w:p w14:paraId="49BA5FEE" w14:textId="77777777" w:rsidR="00EB56CD" w:rsidRPr="008E36E4" w:rsidRDefault="00EB56CD" w:rsidP="00EB56CD">
      <w:pPr>
        <w:ind w:right="141"/>
        <w:jc w:val="both"/>
        <w:rPr>
          <w:i w:val="0"/>
          <w:sz w:val="22"/>
          <w:szCs w:val="22"/>
        </w:rPr>
      </w:pPr>
      <w:r w:rsidRPr="008E36E4">
        <w:rPr>
          <w:i w:val="0"/>
          <w:sz w:val="22"/>
          <w:szCs w:val="22"/>
        </w:rPr>
        <w:t xml:space="preserve">Izvajalec s podpisom te pogodbe potrjuje, da je v celoti seznanjen z obsegom in zahtevnostjo pogodbenih del, projektno in drugo dokumentacijo ter z lokacijo in objektom, kjer se bodo pogodbena dela izvajala ter dejstvom, da sredstva </w:t>
      </w:r>
      <w:r w:rsidRPr="008E36E4">
        <w:rPr>
          <w:i w:val="0"/>
          <w:color w:val="000000" w:themeColor="text1"/>
          <w:sz w:val="22"/>
          <w:szCs w:val="22"/>
        </w:rPr>
        <w:t>za …………………………….še niso zagotovljena in se bodo predvidoma zagotovila s sprejemom rebalansa proračuna MOL za leto 2024, s čimer se izvajalec strinja.</w:t>
      </w:r>
    </w:p>
    <w:p w14:paraId="0DFEFFF6" w14:textId="77777777" w:rsidR="00EB56CD" w:rsidRPr="008E36E4" w:rsidRDefault="00EB56CD" w:rsidP="00EB56CD">
      <w:pPr>
        <w:ind w:right="141"/>
        <w:jc w:val="both"/>
        <w:rPr>
          <w:i w:val="0"/>
          <w:sz w:val="22"/>
          <w:szCs w:val="22"/>
        </w:rPr>
      </w:pPr>
    </w:p>
    <w:p w14:paraId="0AAE3352" w14:textId="77777777" w:rsidR="00EB56CD" w:rsidRPr="008E36E4" w:rsidRDefault="00EB56CD" w:rsidP="00EB56CD">
      <w:pPr>
        <w:ind w:right="141"/>
        <w:jc w:val="both"/>
        <w:rPr>
          <w:i w:val="0"/>
          <w:sz w:val="22"/>
          <w:szCs w:val="22"/>
        </w:rPr>
      </w:pPr>
    </w:p>
    <w:p w14:paraId="57F3980B" w14:textId="77777777" w:rsidR="00EB56CD" w:rsidRPr="008E36E4" w:rsidRDefault="00EB56CD" w:rsidP="00EB56CD">
      <w:pPr>
        <w:pStyle w:val="Noga"/>
        <w:ind w:right="141"/>
        <w:jc w:val="both"/>
        <w:rPr>
          <w:b/>
          <w:i w:val="0"/>
          <w:color w:val="000000" w:themeColor="text1"/>
          <w:sz w:val="22"/>
          <w:szCs w:val="22"/>
        </w:rPr>
      </w:pPr>
      <w:r w:rsidRPr="008E36E4">
        <w:rPr>
          <w:b/>
          <w:i w:val="0"/>
          <w:color w:val="000000" w:themeColor="text1"/>
          <w:sz w:val="22"/>
          <w:szCs w:val="22"/>
        </w:rPr>
        <w:t>Cena pogodbenih del</w:t>
      </w:r>
    </w:p>
    <w:p w14:paraId="371CD43C" w14:textId="77777777" w:rsidR="00EB56CD" w:rsidRPr="008E36E4" w:rsidRDefault="00EB56CD" w:rsidP="00EB56CD">
      <w:pPr>
        <w:pStyle w:val="Napis"/>
        <w:ind w:right="141"/>
        <w:jc w:val="both"/>
        <w:rPr>
          <w:color w:val="000000" w:themeColor="text1"/>
          <w:szCs w:val="22"/>
        </w:rPr>
      </w:pPr>
    </w:p>
    <w:p w14:paraId="6806CD66" w14:textId="77777777" w:rsidR="00EB56CD" w:rsidRPr="008E36E4" w:rsidRDefault="00EB56CD" w:rsidP="00EB56CD">
      <w:pPr>
        <w:pStyle w:val="Odstavekseznama"/>
        <w:numPr>
          <w:ilvl w:val="0"/>
          <w:numId w:val="28"/>
        </w:numPr>
        <w:ind w:right="141"/>
        <w:jc w:val="both"/>
        <w:rPr>
          <w:i w:val="0"/>
          <w:sz w:val="22"/>
          <w:szCs w:val="22"/>
        </w:rPr>
      </w:pPr>
      <w:r w:rsidRPr="008E36E4">
        <w:rPr>
          <w:i w:val="0"/>
          <w:color w:val="000000" w:themeColor="text1"/>
          <w:sz w:val="22"/>
          <w:szCs w:val="22"/>
        </w:rPr>
        <w:t>člen</w:t>
      </w:r>
    </w:p>
    <w:p w14:paraId="6802A675" w14:textId="77777777" w:rsidR="00EB56CD" w:rsidRPr="008E36E4" w:rsidRDefault="00EB56CD" w:rsidP="00EB56CD">
      <w:pPr>
        <w:pStyle w:val="Noga"/>
        <w:ind w:right="141"/>
        <w:jc w:val="both"/>
        <w:rPr>
          <w:b/>
          <w:i w:val="0"/>
          <w:color w:val="000000" w:themeColor="text1"/>
          <w:sz w:val="22"/>
          <w:szCs w:val="22"/>
        </w:rPr>
      </w:pPr>
    </w:p>
    <w:p w14:paraId="48B8BFA1" w14:textId="77777777" w:rsidR="00EB56CD" w:rsidRPr="008E36E4" w:rsidRDefault="00EB56CD" w:rsidP="00EB56CD">
      <w:pPr>
        <w:ind w:right="141"/>
        <w:jc w:val="both"/>
        <w:rPr>
          <w:i w:val="0"/>
          <w:color w:val="000000" w:themeColor="text1"/>
          <w:sz w:val="22"/>
          <w:szCs w:val="22"/>
        </w:rPr>
      </w:pPr>
      <w:r w:rsidRPr="008E36E4">
        <w:rPr>
          <w:i w:val="0"/>
          <w:color w:val="000000" w:themeColor="text1"/>
          <w:sz w:val="22"/>
          <w:szCs w:val="22"/>
        </w:rPr>
        <w:t xml:space="preserve">Cena pogodbenih del je določena po sistemu </w:t>
      </w:r>
      <w:r w:rsidRPr="008E36E4">
        <w:rPr>
          <w:b/>
          <w:i w:val="0"/>
          <w:color w:val="000000" w:themeColor="text1"/>
          <w:sz w:val="22"/>
          <w:szCs w:val="22"/>
        </w:rPr>
        <w:t>»cena na enoto«</w:t>
      </w:r>
      <w:r w:rsidRPr="008E36E4">
        <w:rPr>
          <w:i w:val="0"/>
          <w:color w:val="000000" w:themeColor="text1"/>
          <w:sz w:val="22"/>
          <w:szCs w:val="22"/>
        </w:rPr>
        <w:t xml:space="preserve"> na osnovi izvajalčevega ponudbenega predračuna št. …………….. z dne …………… (v nadaljevanju: ponudbeni predračun), ki je sestavni del izvajalčeve ponudbe št. …….…. z dne …………, in končne ponudbe številka ……………, dogovorjene na pogajanjih dne ……………… (v nadaljevanju: končna ponudba), pri čemer PID ni bil predmet pogajanj in znaša:</w:t>
      </w:r>
    </w:p>
    <w:p w14:paraId="729C5741" w14:textId="77777777" w:rsidR="00EB56CD" w:rsidRPr="008E36E4" w:rsidRDefault="00EB56CD" w:rsidP="00EB56CD">
      <w:pPr>
        <w:tabs>
          <w:tab w:val="right" w:pos="9072"/>
        </w:tabs>
        <w:ind w:right="141"/>
        <w:jc w:val="both"/>
        <w:rPr>
          <w:i w:val="0"/>
          <w:iCs/>
          <w:color w:val="000000" w:themeColor="text1"/>
          <w:sz w:val="22"/>
          <w:szCs w:val="22"/>
        </w:rPr>
      </w:pPr>
    </w:p>
    <w:p w14:paraId="72CC5BA9" w14:textId="77777777" w:rsidR="00EB56CD" w:rsidRPr="008E36E4" w:rsidRDefault="00EB56CD" w:rsidP="00EB56CD">
      <w:pPr>
        <w:tabs>
          <w:tab w:val="right" w:pos="9072"/>
        </w:tabs>
        <w:ind w:right="141"/>
        <w:jc w:val="both"/>
        <w:rPr>
          <w:i w:val="0"/>
          <w:iCs/>
          <w:color w:val="000000" w:themeColor="text1"/>
          <w:sz w:val="22"/>
          <w:szCs w:val="22"/>
        </w:rPr>
      </w:pPr>
      <w:r w:rsidRPr="008E36E4">
        <w:rPr>
          <w:i w:val="0"/>
          <w:iCs/>
          <w:color w:val="000000" w:themeColor="text1"/>
          <w:sz w:val="22"/>
          <w:szCs w:val="22"/>
        </w:rPr>
        <w:t>Cena pogodbenih del brez DDV</w:t>
      </w:r>
      <w:r w:rsidRPr="008E36E4">
        <w:rPr>
          <w:i w:val="0"/>
          <w:iCs/>
          <w:color w:val="000000" w:themeColor="text1"/>
          <w:sz w:val="22"/>
          <w:szCs w:val="22"/>
        </w:rPr>
        <w:tab/>
        <w:t>EUR</w:t>
      </w:r>
    </w:p>
    <w:p w14:paraId="24E556C3" w14:textId="77777777" w:rsidR="00EB56CD" w:rsidRPr="008E36E4" w:rsidRDefault="00EB56CD" w:rsidP="00EB56CD">
      <w:pPr>
        <w:tabs>
          <w:tab w:val="right" w:pos="9070"/>
        </w:tabs>
        <w:ind w:right="141"/>
        <w:jc w:val="both"/>
        <w:rPr>
          <w:i w:val="0"/>
          <w:color w:val="000000" w:themeColor="text1"/>
          <w:sz w:val="22"/>
          <w:szCs w:val="22"/>
        </w:rPr>
      </w:pPr>
      <w:r w:rsidRPr="008E36E4">
        <w:rPr>
          <w:i w:val="0"/>
          <w:color w:val="000000" w:themeColor="text1"/>
          <w:sz w:val="22"/>
          <w:szCs w:val="22"/>
          <w:u w:val="single"/>
        </w:rPr>
        <w:t xml:space="preserve">Popust ……% </w:t>
      </w:r>
      <w:r w:rsidRPr="008E36E4">
        <w:rPr>
          <w:i w:val="0"/>
          <w:color w:val="000000" w:themeColor="text1"/>
          <w:sz w:val="22"/>
          <w:szCs w:val="22"/>
          <w:u w:val="single"/>
        </w:rPr>
        <w:tab/>
        <w:t>EUR</w:t>
      </w:r>
    </w:p>
    <w:p w14:paraId="0D3E2DC4" w14:textId="77777777" w:rsidR="00EB56CD" w:rsidRPr="008E36E4" w:rsidRDefault="00EB56CD" w:rsidP="00EB56CD">
      <w:pPr>
        <w:tabs>
          <w:tab w:val="right" w:pos="9070"/>
        </w:tabs>
        <w:ind w:right="141"/>
        <w:jc w:val="both"/>
        <w:rPr>
          <w:i w:val="0"/>
          <w:color w:val="000000" w:themeColor="text1"/>
          <w:sz w:val="22"/>
          <w:szCs w:val="22"/>
        </w:rPr>
      </w:pPr>
      <w:r w:rsidRPr="008E36E4">
        <w:rPr>
          <w:i w:val="0"/>
          <w:color w:val="000000" w:themeColor="text1"/>
          <w:sz w:val="22"/>
          <w:szCs w:val="22"/>
        </w:rPr>
        <w:t>Cena pogodbenih del s popustom - brez DDV</w:t>
      </w:r>
      <w:r w:rsidRPr="008E36E4">
        <w:rPr>
          <w:i w:val="0"/>
          <w:color w:val="000000" w:themeColor="text1"/>
          <w:sz w:val="22"/>
          <w:szCs w:val="22"/>
        </w:rPr>
        <w:tab/>
        <w:t>EUR</w:t>
      </w:r>
    </w:p>
    <w:p w14:paraId="256E7127" w14:textId="77777777" w:rsidR="00EB56CD" w:rsidRPr="008E36E4" w:rsidRDefault="00EB56CD" w:rsidP="00EB56CD">
      <w:pPr>
        <w:pStyle w:val="Telobesedila2"/>
        <w:tabs>
          <w:tab w:val="right" w:pos="9070"/>
        </w:tabs>
        <w:ind w:right="141"/>
        <w:rPr>
          <w:rFonts w:ascii="Times New Roman" w:hAnsi="Times New Roman"/>
          <w:color w:val="000000" w:themeColor="text1"/>
          <w:sz w:val="22"/>
          <w:szCs w:val="22"/>
          <w:u w:val="single"/>
        </w:rPr>
      </w:pPr>
      <w:r w:rsidRPr="008E36E4">
        <w:rPr>
          <w:rFonts w:ascii="Times New Roman" w:hAnsi="Times New Roman"/>
          <w:color w:val="000000" w:themeColor="text1"/>
          <w:sz w:val="22"/>
          <w:szCs w:val="22"/>
          <w:u w:val="single"/>
        </w:rPr>
        <w:t xml:space="preserve">PID brez DDV                                                                                                                                     </w:t>
      </w:r>
      <w:r w:rsidRPr="008E36E4">
        <w:rPr>
          <w:rFonts w:ascii="Times New Roman" w:hAnsi="Times New Roman"/>
          <w:color w:val="000000" w:themeColor="text1"/>
          <w:sz w:val="22"/>
          <w:szCs w:val="22"/>
          <w:u w:val="single"/>
        </w:rPr>
        <w:tab/>
        <w:t>EUR</w:t>
      </w:r>
    </w:p>
    <w:p w14:paraId="18F79A72" w14:textId="77777777" w:rsidR="00EB56CD" w:rsidRPr="008E36E4" w:rsidRDefault="00EB56CD" w:rsidP="00EB56CD">
      <w:pPr>
        <w:pStyle w:val="Telobesedila2"/>
        <w:tabs>
          <w:tab w:val="right" w:pos="9070"/>
        </w:tabs>
        <w:ind w:right="141"/>
        <w:rPr>
          <w:rFonts w:ascii="Times New Roman" w:hAnsi="Times New Roman"/>
          <w:color w:val="000000" w:themeColor="text1"/>
          <w:sz w:val="22"/>
          <w:szCs w:val="22"/>
        </w:rPr>
      </w:pPr>
      <w:r w:rsidRPr="008E36E4">
        <w:rPr>
          <w:rFonts w:ascii="Times New Roman" w:hAnsi="Times New Roman"/>
          <w:color w:val="000000" w:themeColor="text1"/>
          <w:sz w:val="22"/>
          <w:szCs w:val="22"/>
        </w:rPr>
        <w:t xml:space="preserve">Pogodbena cena skupaj brez DDV                                                                                                </w:t>
      </w:r>
      <w:r w:rsidRPr="008E36E4">
        <w:rPr>
          <w:rFonts w:ascii="Times New Roman" w:hAnsi="Times New Roman"/>
          <w:color w:val="000000" w:themeColor="text1"/>
          <w:sz w:val="22"/>
          <w:szCs w:val="22"/>
        </w:rPr>
        <w:tab/>
        <w:t>EUR</w:t>
      </w:r>
    </w:p>
    <w:p w14:paraId="6DECC082" w14:textId="77777777" w:rsidR="00EB56CD" w:rsidRPr="008E36E4" w:rsidRDefault="00EB56CD" w:rsidP="00EB56CD">
      <w:pPr>
        <w:pStyle w:val="Telobesedila2"/>
        <w:tabs>
          <w:tab w:val="right" w:pos="9070"/>
        </w:tabs>
        <w:ind w:right="141"/>
        <w:rPr>
          <w:rFonts w:ascii="Times New Roman" w:hAnsi="Times New Roman"/>
          <w:color w:val="000000" w:themeColor="text1"/>
          <w:sz w:val="22"/>
          <w:szCs w:val="22"/>
          <w:u w:val="single"/>
        </w:rPr>
      </w:pPr>
      <w:r w:rsidRPr="008E36E4">
        <w:rPr>
          <w:rFonts w:ascii="Times New Roman" w:hAnsi="Times New Roman"/>
          <w:color w:val="000000" w:themeColor="text1"/>
          <w:sz w:val="22"/>
          <w:szCs w:val="22"/>
          <w:u w:val="single"/>
        </w:rPr>
        <w:t>22 %  DDV</w:t>
      </w:r>
      <w:r w:rsidRPr="008E36E4">
        <w:rPr>
          <w:rFonts w:ascii="Times New Roman" w:hAnsi="Times New Roman"/>
          <w:color w:val="000000" w:themeColor="text1"/>
          <w:sz w:val="22"/>
          <w:szCs w:val="22"/>
          <w:u w:val="single"/>
        </w:rPr>
        <w:tab/>
        <w:t>EUR</w:t>
      </w:r>
    </w:p>
    <w:p w14:paraId="2EA224CD" w14:textId="77777777" w:rsidR="00EB56CD" w:rsidRPr="008E36E4" w:rsidRDefault="00EB56CD" w:rsidP="00EB56CD">
      <w:pPr>
        <w:pStyle w:val="Telobesedila2"/>
        <w:tabs>
          <w:tab w:val="right" w:pos="9070"/>
        </w:tabs>
        <w:ind w:right="141"/>
        <w:rPr>
          <w:rFonts w:ascii="Times New Roman" w:hAnsi="Times New Roman"/>
          <w:b/>
          <w:color w:val="000000" w:themeColor="text1"/>
          <w:sz w:val="22"/>
          <w:szCs w:val="22"/>
        </w:rPr>
      </w:pPr>
      <w:r w:rsidRPr="008E36E4">
        <w:rPr>
          <w:rFonts w:ascii="Times New Roman" w:hAnsi="Times New Roman"/>
          <w:b/>
          <w:color w:val="000000" w:themeColor="text1"/>
          <w:sz w:val="22"/>
          <w:szCs w:val="22"/>
        </w:rPr>
        <w:t>POGODBENA CENA SKUPAJ Z DDV</w:t>
      </w:r>
      <w:r w:rsidRPr="008E36E4">
        <w:rPr>
          <w:rFonts w:ascii="Times New Roman" w:hAnsi="Times New Roman"/>
          <w:b/>
          <w:color w:val="000000" w:themeColor="text1"/>
          <w:sz w:val="22"/>
          <w:szCs w:val="22"/>
        </w:rPr>
        <w:tab/>
        <w:t>EUR</w:t>
      </w:r>
    </w:p>
    <w:p w14:paraId="1D6AA3C4" w14:textId="77777777" w:rsidR="00EB56CD" w:rsidRPr="008E36E4" w:rsidRDefault="00EB56CD" w:rsidP="00EB56CD">
      <w:pPr>
        <w:pStyle w:val="Telobesedila"/>
        <w:ind w:right="141"/>
        <w:rPr>
          <w:rFonts w:ascii="Times New Roman" w:hAnsi="Times New Roman"/>
          <w:b w:val="0"/>
          <w:iCs/>
          <w:color w:val="000000" w:themeColor="text1"/>
          <w:sz w:val="22"/>
          <w:szCs w:val="22"/>
        </w:rPr>
      </w:pPr>
    </w:p>
    <w:p w14:paraId="1F196122" w14:textId="77777777" w:rsidR="00EB56CD" w:rsidRPr="008E36E4" w:rsidRDefault="00EB56CD" w:rsidP="00EB56CD">
      <w:pPr>
        <w:pStyle w:val="Telobesedila"/>
        <w:ind w:right="141"/>
        <w:rPr>
          <w:rFonts w:ascii="Times New Roman" w:hAnsi="Times New Roman"/>
          <w:b w:val="0"/>
          <w:iCs/>
          <w:color w:val="000000" w:themeColor="text1"/>
          <w:sz w:val="22"/>
          <w:szCs w:val="22"/>
        </w:rPr>
      </w:pPr>
      <w:r w:rsidRPr="008E36E4">
        <w:rPr>
          <w:rFonts w:ascii="Times New Roman" w:hAnsi="Times New Roman"/>
          <w:b w:val="0"/>
          <w:iCs/>
          <w:color w:val="000000" w:themeColor="text1"/>
          <w:sz w:val="22"/>
          <w:szCs w:val="22"/>
        </w:rPr>
        <w:t>(z besedo: ……………………………………………..…………………………… evrov in …../100).</w:t>
      </w:r>
    </w:p>
    <w:p w14:paraId="2BB02168" w14:textId="77777777" w:rsidR="00EB56CD" w:rsidRPr="008E36E4" w:rsidRDefault="00EB56CD" w:rsidP="00EB56CD">
      <w:pPr>
        <w:ind w:right="141"/>
        <w:jc w:val="both"/>
        <w:rPr>
          <w:i w:val="0"/>
          <w:color w:val="000000" w:themeColor="text1"/>
          <w:sz w:val="22"/>
          <w:szCs w:val="22"/>
        </w:rPr>
      </w:pPr>
    </w:p>
    <w:p w14:paraId="1EFE5445" w14:textId="77777777" w:rsidR="00EB56CD" w:rsidRPr="008E36E4" w:rsidRDefault="00EB56CD" w:rsidP="00EB56CD">
      <w:pPr>
        <w:ind w:right="141"/>
        <w:jc w:val="both"/>
        <w:rPr>
          <w:i w:val="0"/>
          <w:color w:val="000000" w:themeColor="text1"/>
          <w:sz w:val="22"/>
          <w:szCs w:val="22"/>
        </w:rPr>
      </w:pPr>
      <w:r w:rsidRPr="008E36E4">
        <w:rPr>
          <w:i w:val="0"/>
          <w:color w:val="000000" w:themeColor="text1"/>
          <w:sz w:val="22"/>
          <w:szCs w:val="22"/>
        </w:rPr>
        <w:t>Odložni pogoj po vsebini in v znesku predstavljajo naslednje postavke iz ponudbenega predračuna, za katera sredstva niso zagotovljena, viri financiranja pa so predmet dodatka k tej pogodbi:</w:t>
      </w:r>
    </w:p>
    <w:p w14:paraId="1DF3AB78" w14:textId="77777777" w:rsidR="00EB56CD" w:rsidRPr="008E36E4" w:rsidRDefault="00EB56CD" w:rsidP="00EB56CD">
      <w:pPr>
        <w:pStyle w:val="Telobesedila"/>
        <w:ind w:right="141"/>
        <w:rPr>
          <w:rFonts w:ascii="Times New Roman" w:hAnsi="Times New Roman"/>
          <w:b w:val="0"/>
          <w:iCs/>
          <w:color w:val="000000" w:themeColor="text1"/>
          <w:sz w:val="22"/>
          <w:szCs w:val="22"/>
        </w:rPr>
      </w:pPr>
    </w:p>
    <w:p w14:paraId="2805CA40" w14:textId="77777777" w:rsidR="00EB56CD" w:rsidRPr="008E36E4" w:rsidRDefault="00EB56CD" w:rsidP="00EB56CD">
      <w:pPr>
        <w:pStyle w:val="Telobesedila"/>
        <w:ind w:right="141"/>
        <w:rPr>
          <w:rFonts w:ascii="Times New Roman" w:hAnsi="Times New Roman"/>
          <w:b w:val="0"/>
          <w:iCs/>
          <w:color w:val="000000" w:themeColor="text1"/>
          <w:sz w:val="22"/>
          <w:szCs w:val="22"/>
        </w:rPr>
      </w:pPr>
      <w:r w:rsidRPr="008E36E4">
        <w:rPr>
          <w:rFonts w:ascii="Times New Roman" w:hAnsi="Times New Roman"/>
          <w:b w:val="0"/>
          <w:iCs/>
          <w:color w:val="000000" w:themeColor="text1"/>
          <w:sz w:val="22"/>
          <w:szCs w:val="22"/>
        </w:rPr>
        <w:t>…………………….EUR brez DDV oziroma ………………..EUR z DDV</w:t>
      </w:r>
    </w:p>
    <w:p w14:paraId="012CC0D0" w14:textId="77777777" w:rsidR="00EB56CD" w:rsidRPr="008E36E4" w:rsidRDefault="00EB56CD" w:rsidP="00EB56CD">
      <w:pPr>
        <w:pStyle w:val="Telobesedila"/>
        <w:ind w:right="141"/>
        <w:rPr>
          <w:rFonts w:ascii="Times New Roman" w:hAnsi="Times New Roman"/>
          <w:b w:val="0"/>
          <w:iCs/>
          <w:color w:val="000000" w:themeColor="text1"/>
          <w:sz w:val="22"/>
          <w:szCs w:val="22"/>
          <w:u w:val="single"/>
        </w:rPr>
      </w:pPr>
      <w:r w:rsidRPr="008E36E4">
        <w:rPr>
          <w:rFonts w:ascii="Times New Roman" w:hAnsi="Times New Roman"/>
          <w:b w:val="0"/>
          <w:iCs/>
          <w:color w:val="000000" w:themeColor="text1"/>
          <w:sz w:val="22"/>
          <w:szCs w:val="22"/>
          <w:u w:val="single"/>
        </w:rPr>
        <w:t>……………             EUR brez DDV oziroma ………………..EUR z DDV</w:t>
      </w:r>
    </w:p>
    <w:p w14:paraId="2CED8A96" w14:textId="77777777" w:rsidR="00EB56CD" w:rsidRDefault="00EB56CD" w:rsidP="00EB56CD">
      <w:pPr>
        <w:pStyle w:val="Telobesedila"/>
        <w:ind w:right="141"/>
        <w:rPr>
          <w:rFonts w:ascii="Times New Roman" w:hAnsi="Times New Roman"/>
          <w:b w:val="0"/>
          <w:iCs/>
          <w:color w:val="000000" w:themeColor="text1"/>
          <w:sz w:val="22"/>
          <w:szCs w:val="22"/>
        </w:rPr>
      </w:pPr>
      <w:r w:rsidRPr="008E36E4">
        <w:rPr>
          <w:rFonts w:ascii="Times New Roman" w:hAnsi="Times New Roman"/>
          <w:b w:val="0"/>
          <w:iCs/>
          <w:color w:val="000000" w:themeColor="text1"/>
          <w:sz w:val="22"/>
          <w:szCs w:val="22"/>
        </w:rPr>
        <w:t xml:space="preserve">SKUPAJ……          </w:t>
      </w:r>
      <w:r w:rsidRPr="008E36E4">
        <w:rPr>
          <w:rFonts w:ascii="Times New Roman" w:hAnsi="Times New Roman"/>
          <w:b w:val="0"/>
          <w:iCs/>
          <w:color w:val="000000" w:themeColor="text1"/>
          <w:sz w:val="22"/>
          <w:szCs w:val="22"/>
          <w:u w:val="single"/>
        </w:rPr>
        <w:t xml:space="preserve"> EUR brez DDV oziroma ………………..EUR z DDV</w:t>
      </w:r>
      <w:r>
        <w:rPr>
          <w:rFonts w:ascii="Times New Roman" w:hAnsi="Times New Roman"/>
          <w:b w:val="0"/>
          <w:iCs/>
          <w:color w:val="000000" w:themeColor="text1"/>
          <w:sz w:val="22"/>
          <w:szCs w:val="22"/>
        </w:rPr>
        <w:t xml:space="preserve"> </w:t>
      </w:r>
    </w:p>
    <w:p w14:paraId="2FEA579D" w14:textId="77777777" w:rsidR="00EB56CD" w:rsidRPr="00813483" w:rsidRDefault="00EB56CD" w:rsidP="00EB56CD">
      <w:pPr>
        <w:ind w:right="141"/>
        <w:jc w:val="both"/>
        <w:rPr>
          <w:i w:val="0"/>
          <w:color w:val="000000" w:themeColor="text1"/>
          <w:sz w:val="22"/>
          <w:szCs w:val="22"/>
        </w:rPr>
      </w:pPr>
    </w:p>
    <w:p w14:paraId="4C2FED13" w14:textId="77777777" w:rsidR="00EB56CD" w:rsidRDefault="00EB56CD" w:rsidP="00EB56CD">
      <w:pPr>
        <w:ind w:right="141"/>
        <w:jc w:val="both"/>
        <w:rPr>
          <w:i w:val="0"/>
          <w:color w:val="000000" w:themeColor="text1"/>
          <w:sz w:val="22"/>
          <w:szCs w:val="22"/>
        </w:rPr>
      </w:pPr>
      <w:r w:rsidRPr="00813483">
        <w:rPr>
          <w:i w:val="0"/>
          <w:color w:val="000000" w:themeColor="text1"/>
          <w:sz w:val="22"/>
          <w:szCs w:val="22"/>
        </w:rPr>
        <w:t>Cene na enoto in popust/i, dogovorjen s to pogodbo, so fiksni ves čas izvedbe do uspešnega prevzema  pogodbenih del.</w:t>
      </w:r>
    </w:p>
    <w:p w14:paraId="65A6DB96" w14:textId="77777777" w:rsidR="00EB56CD" w:rsidRPr="00813483" w:rsidRDefault="00EB56CD" w:rsidP="00EB56CD">
      <w:pPr>
        <w:ind w:right="141"/>
        <w:jc w:val="both"/>
        <w:rPr>
          <w:i w:val="0"/>
          <w:color w:val="000000" w:themeColor="text1"/>
          <w:sz w:val="22"/>
          <w:szCs w:val="22"/>
        </w:rPr>
      </w:pPr>
      <w:r>
        <w:rPr>
          <w:i w:val="0"/>
          <w:color w:val="000000" w:themeColor="text1"/>
          <w:sz w:val="22"/>
          <w:szCs w:val="22"/>
        </w:rPr>
        <w:t xml:space="preserve"> </w:t>
      </w:r>
    </w:p>
    <w:p w14:paraId="4D42FE61" w14:textId="77777777" w:rsidR="00EB56CD" w:rsidRPr="00813483" w:rsidRDefault="00EB56CD" w:rsidP="00EB56CD">
      <w:pPr>
        <w:jc w:val="both"/>
        <w:rPr>
          <w:i w:val="0"/>
          <w:color w:val="000000" w:themeColor="text1"/>
          <w:sz w:val="22"/>
          <w:szCs w:val="22"/>
        </w:rPr>
      </w:pPr>
      <w:r w:rsidRPr="00813483">
        <w:rPr>
          <w:i w:val="0"/>
          <w:color w:val="000000" w:themeColor="text1"/>
          <w:sz w:val="22"/>
          <w:szCs w:val="22"/>
        </w:rPr>
        <w:t xml:space="preserve">Za morebitna nepredvidena dela, ki niso zajeta v ponudbenem predračunu oziroma tej pogodbi, bosta pogodbeni stranki sklenili dodatek k tej pogodbi, cene pa se bodo oblikovale na osnovi kalkulativnih osnov iz ponudbe </w:t>
      </w:r>
      <w:r w:rsidRPr="00813483">
        <w:rPr>
          <w:i w:val="0"/>
          <w:color w:val="000000" w:themeColor="text1"/>
          <w:sz w:val="22"/>
          <w:szCs w:val="22"/>
        </w:rPr>
        <w:lastRenderedPageBreak/>
        <w:t>izvajalca. Če teh ni, bosta stranki ceno za ta dela določila na osnovi naknadno dogovorjenih osnov. Naročnik ima pravico izvesti pogajanja o ceni za izvedbo nepredvidenih del.</w:t>
      </w:r>
    </w:p>
    <w:p w14:paraId="1E25B6DE" w14:textId="77777777" w:rsidR="00EB56CD" w:rsidRPr="00813483" w:rsidRDefault="00EB56CD" w:rsidP="00EB56CD">
      <w:pPr>
        <w:pStyle w:val="Noga"/>
        <w:ind w:right="141"/>
        <w:jc w:val="both"/>
        <w:rPr>
          <w:b/>
          <w:i w:val="0"/>
          <w:color w:val="000000" w:themeColor="text1"/>
          <w:sz w:val="22"/>
          <w:szCs w:val="22"/>
        </w:rPr>
      </w:pPr>
    </w:p>
    <w:p w14:paraId="27E51E25" w14:textId="77777777" w:rsidR="00EB56CD" w:rsidRDefault="00EB56CD" w:rsidP="00EB56CD">
      <w:pPr>
        <w:jc w:val="both"/>
        <w:rPr>
          <w:i w:val="0"/>
          <w:color w:val="000000" w:themeColor="text1"/>
          <w:sz w:val="22"/>
          <w:szCs w:val="22"/>
        </w:rPr>
      </w:pPr>
      <w:r w:rsidRPr="00813483">
        <w:rPr>
          <w:i w:val="0"/>
          <w:color w:val="000000" w:themeColor="text1"/>
          <w:sz w:val="22"/>
          <w:szCs w:val="22"/>
        </w:rPr>
        <w:t xml:space="preserve">Končna pogodbena cena bo razvidna iz končnega obračuna del. </w:t>
      </w:r>
      <w:r w:rsidRPr="00FC75BA">
        <w:rPr>
          <w:i w:val="0"/>
          <w:color w:val="000000" w:themeColor="text1"/>
          <w:sz w:val="22"/>
          <w:szCs w:val="22"/>
        </w:rPr>
        <w:t xml:space="preserve">Če bo vrednost izvedenih del nižja ali višja od pogodbene cene del, določene s to pogodbo, bosta pogodbeni stranki sklenili dodatek k tej pogodbi, s katerim bosta ugotovili pogodbeno ceno izvedenih del. </w:t>
      </w:r>
    </w:p>
    <w:p w14:paraId="1BC22D76" w14:textId="77777777" w:rsidR="00EB56CD" w:rsidRDefault="00EB56CD" w:rsidP="00EB56CD">
      <w:pPr>
        <w:jc w:val="both"/>
        <w:rPr>
          <w:i w:val="0"/>
          <w:color w:val="000000" w:themeColor="text1"/>
          <w:sz w:val="22"/>
          <w:szCs w:val="22"/>
        </w:rPr>
      </w:pPr>
    </w:p>
    <w:p w14:paraId="0356CE4E" w14:textId="77777777" w:rsidR="00EB56CD" w:rsidRDefault="00EB56CD" w:rsidP="00EB56CD">
      <w:pPr>
        <w:jc w:val="both"/>
        <w:rPr>
          <w:i w:val="0"/>
          <w:color w:val="000000" w:themeColor="text1"/>
          <w:sz w:val="22"/>
          <w:szCs w:val="22"/>
        </w:rPr>
      </w:pPr>
    </w:p>
    <w:p w14:paraId="34352FEC" w14:textId="77777777" w:rsidR="00EB56CD" w:rsidRPr="00B200C5" w:rsidRDefault="00EB56CD" w:rsidP="00EB56CD">
      <w:pPr>
        <w:jc w:val="both"/>
        <w:rPr>
          <w:i w:val="0"/>
          <w:color w:val="000000" w:themeColor="text1"/>
          <w:sz w:val="22"/>
          <w:szCs w:val="22"/>
        </w:rPr>
      </w:pPr>
      <w:r w:rsidRPr="00813483">
        <w:rPr>
          <w:b/>
          <w:i w:val="0"/>
          <w:color w:val="000000" w:themeColor="text1"/>
          <w:sz w:val="22"/>
          <w:szCs w:val="22"/>
        </w:rPr>
        <w:t>Podizvajalci</w:t>
      </w:r>
    </w:p>
    <w:p w14:paraId="777C434D" w14:textId="77777777" w:rsidR="00EB56CD" w:rsidRPr="00813483" w:rsidRDefault="00EB56CD" w:rsidP="00EB56CD">
      <w:pPr>
        <w:pStyle w:val="Noga"/>
        <w:ind w:right="141"/>
        <w:jc w:val="both"/>
        <w:rPr>
          <w:b/>
          <w:i w:val="0"/>
          <w:color w:val="000000" w:themeColor="text1"/>
          <w:sz w:val="22"/>
          <w:szCs w:val="22"/>
        </w:rPr>
      </w:pPr>
    </w:p>
    <w:p w14:paraId="752EE79E"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237881F9" w14:textId="77777777" w:rsidR="00EB56CD" w:rsidRPr="00813483" w:rsidRDefault="00EB56CD" w:rsidP="00EB56CD">
      <w:pPr>
        <w:pStyle w:val="Odstavekseznama"/>
        <w:ind w:left="0" w:right="141"/>
        <w:contextualSpacing/>
        <w:jc w:val="both"/>
        <w:rPr>
          <w:i w:val="0"/>
          <w:color w:val="000000" w:themeColor="text1"/>
          <w:sz w:val="22"/>
          <w:szCs w:val="22"/>
        </w:rPr>
      </w:pPr>
    </w:p>
    <w:p w14:paraId="611F04BF" w14:textId="77777777" w:rsidR="00EB56CD" w:rsidRPr="00813483" w:rsidRDefault="00EB56CD" w:rsidP="00EB56CD">
      <w:pPr>
        <w:jc w:val="both"/>
        <w:rPr>
          <w:b/>
          <w:sz w:val="22"/>
          <w:szCs w:val="22"/>
        </w:rPr>
      </w:pPr>
      <w:r w:rsidRPr="00813483">
        <w:rPr>
          <w:b/>
          <w:sz w:val="22"/>
          <w:szCs w:val="22"/>
        </w:rPr>
        <w:t xml:space="preserve">(Opomba: Določbe prvega do četrtega odstavka tega člena se upošteva v primeru, če izvajalec </w:t>
      </w:r>
      <w:r w:rsidRPr="00813483">
        <w:rPr>
          <w:b/>
          <w:sz w:val="22"/>
          <w:szCs w:val="22"/>
          <w:u w:val="single"/>
        </w:rPr>
        <w:t>ne</w:t>
      </w:r>
      <w:r w:rsidRPr="00813483">
        <w:rPr>
          <w:b/>
          <w:sz w:val="22"/>
          <w:szCs w:val="22"/>
        </w:rPr>
        <w:t xml:space="preserve"> nastopa s podizvajalc-em/-i)</w:t>
      </w:r>
    </w:p>
    <w:p w14:paraId="7E0604AD" w14:textId="77777777" w:rsidR="00EB56CD" w:rsidRPr="00813483" w:rsidRDefault="00EB56CD" w:rsidP="00EB56CD">
      <w:pPr>
        <w:jc w:val="both"/>
        <w:rPr>
          <w:i w:val="0"/>
          <w:sz w:val="22"/>
          <w:szCs w:val="22"/>
        </w:rPr>
      </w:pPr>
    </w:p>
    <w:p w14:paraId="47EE5343" w14:textId="77777777" w:rsidR="00EB56CD" w:rsidRPr="00813483" w:rsidRDefault="00EB56CD" w:rsidP="00EB56CD">
      <w:pPr>
        <w:jc w:val="both"/>
        <w:rPr>
          <w:i w:val="0"/>
          <w:sz w:val="22"/>
          <w:szCs w:val="22"/>
        </w:rPr>
      </w:pPr>
      <w:r w:rsidRPr="00813483">
        <w:rPr>
          <w:i w:val="0"/>
          <w:sz w:val="22"/>
          <w:szCs w:val="22"/>
        </w:rPr>
        <w:t>Izvajalec ob predložitvi ponudbe in ob sklenitvi te pogodbe nima prijavljenih podizvajalcev za izvedbo pogodbenih del.</w:t>
      </w:r>
    </w:p>
    <w:p w14:paraId="1CFD1945" w14:textId="77777777" w:rsidR="00EB56CD" w:rsidRPr="00813483" w:rsidRDefault="00EB56CD" w:rsidP="00EB56CD">
      <w:pPr>
        <w:jc w:val="both"/>
        <w:rPr>
          <w:i w:val="0"/>
          <w:sz w:val="22"/>
          <w:szCs w:val="22"/>
        </w:rPr>
      </w:pPr>
    </w:p>
    <w:p w14:paraId="34BF1D12" w14:textId="77777777" w:rsidR="00EB56CD" w:rsidRPr="00813483" w:rsidRDefault="00EB56CD" w:rsidP="00EB56CD">
      <w:pPr>
        <w:jc w:val="both"/>
        <w:rPr>
          <w:i w:val="0"/>
          <w:sz w:val="22"/>
          <w:szCs w:val="22"/>
        </w:rPr>
      </w:pPr>
      <w:r w:rsidRPr="00813483">
        <w:rPr>
          <w:i w:val="0"/>
          <w:sz w:val="22"/>
          <w:szCs w:val="22"/>
        </w:rPr>
        <w:t xml:space="preserve">Izvajalec se zavezuje, da bo v primeru naknadne nominacije podizvajalcev obvestil naročnika najkasneje v 5 (petih) dneh po spremembi. </w:t>
      </w:r>
    </w:p>
    <w:p w14:paraId="22CB0D70" w14:textId="77777777" w:rsidR="00EB56CD" w:rsidRPr="00813483" w:rsidRDefault="00EB56CD" w:rsidP="00EB56CD">
      <w:pPr>
        <w:jc w:val="both"/>
        <w:rPr>
          <w:i w:val="0"/>
          <w:sz w:val="22"/>
          <w:szCs w:val="22"/>
        </w:rPr>
      </w:pPr>
    </w:p>
    <w:p w14:paraId="62CF499E" w14:textId="77777777" w:rsidR="00EB56CD" w:rsidRPr="00813483" w:rsidRDefault="00EB56CD" w:rsidP="00EB56CD">
      <w:pPr>
        <w:jc w:val="both"/>
        <w:rPr>
          <w:i w:val="0"/>
          <w:sz w:val="22"/>
          <w:szCs w:val="22"/>
        </w:rPr>
      </w:pPr>
      <w:r w:rsidRPr="0081348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45481AA0" w14:textId="77777777" w:rsidR="00EB56CD" w:rsidRPr="00813483" w:rsidRDefault="00EB56CD" w:rsidP="00EB56CD">
      <w:pPr>
        <w:jc w:val="both"/>
        <w:rPr>
          <w:i w:val="0"/>
          <w:sz w:val="22"/>
          <w:szCs w:val="22"/>
        </w:rPr>
      </w:pPr>
    </w:p>
    <w:p w14:paraId="7A323900" w14:textId="77777777" w:rsidR="00EB56CD" w:rsidRPr="00813483" w:rsidRDefault="00EB56CD" w:rsidP="00EB56CD">
      <w:pPr>
        <w:jc w:val="both"/>
        <w:rPr>
          <w:i w:val="0"/>
          <w:sz w:val="22"/>
          <w:szCs w:val="22"/>
        </w:rPr>
      </w:pPr>
      <w:r w:rsidRPr="00813483">
        <w:rPr>
          <w:i w:val="0"/>
          <w:sz w:val="22"/>
          <w:szCs w:val="22"/>
        </w:rPr>
        <w:t>Vključitev podizvajalc/-a/-ev med izvajanjem te pogodbe pogodbeni stranki uredita z dodatkom k tej pogodbi.</w:t>
      </w:r>
    </w:p>
    <w:p w14:paraId="73C19CC6" w14:textId="77777777" w:rsidR="00EB56CD" w:rsidRPr="00813483" w:rsidRDefault="00EB56CD" w:rsidP="00EB56CD">
      <w:pPr>
        <w:jc w:val="both"/>
        <w:rPr>
          <w:b/>
          <w:i w:val="0"/>
          <w:sz w:val="22"/>
          <w:szCs w:val="22"/>
        </w:rPr>
      </w:pPr>
    </w:p>
    <w:p w14:paraId="65A847CC" w14:textId="77777777" w:rsidR="00EB56CD" w:rsidRPr="00813483" w:rsidRDefault="00EB56CD" w:rsidP="00EB56CD">
      <w:pPr>
        <w:jc w:val="both"/>
        <w:rPr>
          <w:b/>
          <w:sz w:val="22"/>
          <w:szCs w:val="22"/>
        </w:rPr>
      </w:pPr>
      <w:r w:rsidRPr="00813483">
        <w:rPr>
          <w:b/>
          <w:sz w:val="22"/>
          <w:szCs w:val="22"/>
        </w:rPr>
        <w:t>(Opomba: Spodnje določbe se upošteva v primeru, da izvajalec nastopa s podizvajalc-em/-i)</w:t>
      </w:r>
    </w:p>
    <w:p w14:paraId="03D73E4C" w14:textId="77777777" w:rsidR="00EB56CD" w:rsidRPr="00813483" w:rsidRDefault="00EB56CD" w:rsidP="00EB56CD">
      <w:pPr>
        <w:jc w:val="both"/>
        <w:rPr>
          <w:i w:val="0"/>
          <w:sz w:val="22"/>
          <w:szCs w:val="22"/>
        </w:rPr>
      </w:pPr>
    </w:p>
    <w:p w14:paraId="737D8D46" w14:textId="77777777" w:rsidR="00EB56CD" w:rsidRPr="00813483" w:rsidRDefault="00EB56CD" w:rsidP="00EB56CD">
      <w:pPr>
        <w:jc w:val="both"/>
        <w:rPr>
          <w:i w:val="0"/>
          <w:sz w:val="22"/>
          <w:szCs w:val="22"/>
        </w:rPr>
      </w:pPr>
      <w:r w:rsidRPr="00813483">
        <w:rPr>
          <w:i w:val="0"/>
          <w:sz w:val="22"/>
          <w:szCs w:val="22"/>
        </w:rPr>
        <w:t>Izvajalec bo pogodbena dela izvedel skupaj z naslednjim/i podizvajalc-em/-i:</w:t>
      </w:r>
    </w:p>
    <w:p w14:paraId="32A1A1F4" w14:textId="77777777" w:rsidR="00EB56CD" w:rsidRPr="00813483" w:rsidRDefault="00EB56CD" w:rsidP="00EB56CD">
      <w:pPr>
        <w:jc w:val="both"/>
        <w:rPr>
          <w:i w:val="0"/>
          <w:sz w:val="22"/>
          <w:szCs w:val="22"/>
        </w:rPr>
      </w:pPr>
      <w:r w:rsidRPr="00813483">
        <w:rPr>
          <w:i w:val="0"/>
          <w:sz w:val="22"/>
          <w:szCs w:val="22"/>
        </w:rPr>
        <w:t xml:space="preserve">…………………………………. (naziv), …………………….. (polni naslov), matična številka …………………., davčna številka/identifikacijska številka za DDV ……………….., </w:t>
      </w:r>
      <w:r>
        <w:rPr>
          <w:i w:val="0"/>
          <w:sz w:val="22"/>
          <w:szCs w:val="22"/>
        </w:rPr>
        <w:t xml:space="preserve">ki </w:t>
      </w:r>
      <w:r w:rsidRPr="00813483">
        <w:rPr>
          <w:i w:val="0"/>
          <w:sz w:val="22"/>
          <w:szCs w:val="22"/>
        </w:rPr>
        <w:t>bo izvedel …………….……………….. (</w:t>
      </w:r>
      <w:r w:rsidRPr="00813483">
        <w:rPr>
          <w:sz w:val="22"/>
          <w:szCs w:val="22"/>
        </w:rPr>
        <w:t>navesti vsako vrsto ter količino del, ki jih bo izvedel podizvajalec</w:t>
      </w:r>
      <w:r w:rsidRPr="00813483">
        <w:rPr>
          <w:i w:val="0"/>
          <w:sz w:val="22"/>
          <w:szCs w:val="22"/>
        </w:rPr>
        <w:t>). Vrednost teh del znaša …………. EUR. Podizvajalec bo dela izvedel ………….. (</w:t>
      </w:r>
      <w:r w:rsidRPr="00813483">
        <w:rPr>
          <w:sz w:val="22"/>
          <w:szCs w:val="22"/>
        </w:rPr>
        <w:t>navesti kraj izvedbe del</w:t>
      </w:r>
      <w:r w:rsidRPr="00813483">
        <w:rPr>
          <w:i w:val="0"/>
          <w:sz w:val="22"/>
          <w:szCs w:val="22"/>
        </w:rPr>
        <w:t>) najkasneje do ……/ v roku …….. dni od …………</w:t>
      </w:r>
    </w:p>
    <w:p w14:paraId="7DCEDA4A" w14:textId="77777777" w:rsidR="00EB56CD" w:rsidRPr="00813483" w:rsidRDefault="00EB56CD" w:rsidP="00EB56CD">
      <w:pPr>
        <w:jc w:val="both"/>
        <w:rPr>
          <w:sz w:val="22"/>
          <w:szCs w:val="22"/>
        </w:rPr>
      </w:pPr>
    </w:p>
    <w:p w14:paraId="0399421F" w14:textId="77777777" w:rsidR="00EB56CD" w:rsidRPr="00813483" w:rsidRDefault="00EB56CD" w:rsidP="00EB56CD">
      <w:pPr>
        <w:jc w:val="both"/>
        <w:rPr>
          <w:b/>
          <w:sz w:val="22"/>
          <w:szCs w:val="22"/>
        </w:rPr>
      </w:pPr>
      <w:r w:rsidRPr="00813483">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298A4ED8" w14:textId="77777777" w:rsidR="00EB56CD" w:rsidRPr="00813483" w:rsidRDefault="00EB56CD" w:rsidP="00EB56CD">
      <w:pPr>
        <w:jc w:val="both"/>
        <w:rPr>
          <w:i w:val="0"/>
          <w:sz w:val="22"/>
          <w:szCs w:val="22"/>
        </w:rPr>
      </w:pPr>
    </w:p>
    <w:p w14:paraId="39FF750F" w14:textId="77777777" w:rsidR="00EB56CD" w:rsidRPr="00813483" w:rsidRDefault="00EB56CD" w:rsidP="00EB56CD">
      <w:pPr>
        <w:jc w:val="both"/>
        <w:rPr>
          <w:i w:val="0"/>
          <w:sz w:val="22"/>
          <w:szCs w:val="22"/>
        </w:rPr>
      </w:pPr>
      <w:r w:rsidRPr="0081348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83A89F5" w14:textId="77777777" w:rsidR="00EB56CD" w:rsidRPr="00813483" w:rsidRDefault="00EB56CD" w:rsidP="00EB56CD">
      <w:pPr>
        <w:jc w:val="both"/>
        <w:rPr>
          <w:i w:val="0"/>
          <w:sz w:val="22"/>
          <w:szCs w:val="22"/>
        </w:rPr>
      </w:pPr>
    </w:p>
    <w:p w14:paraId="18CB36C0" w14:textId="77777777" w:rsidR="00EB56CD" w:rsidRPr="00813483" w:rsidRDefault="00EB56CD" w:rsidP="00EB56CD">
      <w:pPr>
        <w:jc w:val="both"/>
        <w:rPr>
          <w:i w:val="0"/>
          <w:sz w:val="22"/>
          <w:szCs w:val="22"/>
        </w:rPr>
      </w:pPr>
      <w:r w:rsidRPr="0081348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470026D0" w14:textId="77777777" w:rsidR="00EB56CD" w:rsidRPr="00813483" w:rsidRDefault="00EB56CD" w:rsidP="00EB56CD">
      <w:pPr>
        <w:jc w:val="both"/>
        <w:rPr>
          <w:i w:val="0"/>
          <w:sz w:val="22"/>
          <w:szCs w:val="22"/>
        </w:rPr>
      </w:pPr>
    </w:p>
    <w:p w14:paraId="6BDDC2D7" w14:textId="77777777" w:rsidR="00EB56CD" w:rsidRPr="00813483" w:rsidRDefault="00EB56CD" w:rsidP="00EB56CD">
      <w:pPr>
        <w:jc w:val="both"/>
        <w:rPr>
          <w:i w:val="0"/>
          <w:sz w:val="22"/>
          <w:szCs w:val="22"/>
        </w:rPr>
      </w:pPr>
      <w:r w:rsidRPr="00813483">
        <w:rPr>
          <w:i w:val="0"/>
          <w:sz w:val="22"/>
          <w:szCs w:val="22"/>
        </w:rPr>
        <w:t>Izvajalec je naročniku predložil zahteve za neposredno plačilo za naslednj-ega/-e podizvajalc-a/-e:</w:t>
      </w:r>
    </w:p>
    <w:p w14:paraId="3588A4AC" w14:textId="77777777" w:rsidR="00EB56CD" w:rsidRPr="00813483" w:rsidRDefault="00EB56CD" w:rsidP="00EB56CD">
      <w:pPr>
        <w:jc w:val="both"/>
        <w:rPr>
          <w:i w:val="0"/>
          <w:sz w:val="22"/>
          <w:szCs w:val="22"/>
        </w:rPr>
      </w:pPr>
      <w:r w:rsidRPr="00813483">
        <w:rPr>
          <w:i w:val="0"/>
          <w:sz w:val="22"/>
          <w:szCs w:val="22"/>
        </w:rPr>
        <w:t>-……………………………,</w:t>
      </w:r>
    </w:p>
    <w:p w14:paraId="562229FB" w14:textId="77777777" w:rsidR="00EB56CD" w:rsidRPr="00813483" w:rsidRDefault="00EB56CD" w:rsidP="00EB56CD">
      <w:pPr>
        <w:jc w:val="both"/>
        <w:rPr>
          <w:i w:val="0"/>
          <w:sz w:val="22"/>
          <w:szCs w:val="22"/>
        </w:rPr>
      </w:pPr>
      <w:r w:rsidRPr="00813483">
        <w:rPr>
          <w:i w:val="0"/>
          <w:sz w:val="22"/>
          <w:szCs w:val="22"/>
        </w:rPr>
        <w:t xml:space="preserve">- …………………………… </w:t>
      </w:r>
    </w:p>
    <w:p w14:paraId="77B177AB" w14:textId="77777777" w:rsidR="00EB56CD" w:rsidRPr="00813483" w:rsidRDefault="00EB56CD" w:rsidP="00EB56CD">
      <w:pPr>
        <w:jc w:val="both"/>
        <w:rPr>
          <w:i w:val="0"/>
          <w:sz w:val="22"/>
          <w:szCs w:val="22"/>
        </w:rPr>
      </w:pPr>
    </w:p>
    <w:p w14:paraId="6E48D421" w14:textId="77777777" w:rsidR="00EB56CD" w:rsidRPr="00813483" w:rsidRDefault="00EB56CD" w:rsidP="00EB56CD">
      <w:pPr>
        <w:jc w:val="both"/>
        <w:rPr>
          <w:i w:val="0"/>
          <w:sz w:val="22"/>
          <w:szCs w:val="22"/>
        </w:rPr>
      </w:pPr>
      <w:r w:rsidRPr="00813483">
        <w:rPr>
          <w:i w:val="0"/>
          <w:sz w:val="22"/>
          <w:szCs w:val="22"/>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w:t>
      </w:r>
      <w:r w:rsidRPr="00813483">
        <w:rPr>
          <w:i w:val="0"/>
          <w:sz w:val="22"/>
          <w:szCs w:val="22"/>
        </w:rPr>
        <w:lastRenderedPageBreak/>
        <w:t>podatke in podatke o zakonitih zastopnikih predlaganih podizvajalcev, izpolnjene ESPD teh podizvajalcev v skladu z 79. členom ZJN-3 ter priložiti zahtevo podizvajalca za neposredno plačilo, če podizvajalec to zahteva.</w:t>
      </w:r>
    </w:p>
    <w:p w14:paraId="7AFEDD50" w14:textId="77777777" w:rsidR="00EB56CD" w:rsidRPr="00813483" w:rsidRDefault="00EB56CD" w:rsidP="00EB56CD">
      <w:pPr>
        <w:jc w:val="both"/>
        <w:rPr>
          <w:i w:val="0"/>
          <w:sz w:val="22"/>
          <w:szCs w:val="22"/>
        </w:rPr>
      </w:pPr>
    </w:p>
    <w:p w14:paraId="1E7D327C" w14:textId="77777777" w:rsidR="00EB56CD" w:rsidRPr="00813483" w:rsidRDefault="00EB56CD" w:rsidP="00EB56CD">
      <w:pPr>
        <w:jc w:val="both"/>
        <w:rPr>
          <w:i w:val="0"/>
          <w:sz w:val="22"/>
          <w:szCs w:val="22"/>
        </w:rPr>
      </w:pPr>
      <w:r w:rsidRPr="0081348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44069298" w14:textId="77777777" w:rsidR="00EB56CD" w:rsidRPr="00813483" w:rsidRDefault="00EB56CD" w:rsidP="00EB56CD">
      <w:pPr>
        <w:jc w:val="both"/>
        <w:rPr>
          <w:i w:val="0"/>
          <w:sz w:val="22"/>
          <w:szCs w:val="22"/>
        </w:rPr>
      </w:pPr>
    </w:p>
    <w:p w14:paraId="4B329900" w14:textId="77777777" w:rsidR="00EB56CD" w:rsidRPr="00813483" w:rsidRDefault="00EB56CD" w:rsidP="00EB56CD">
      <w:pPr>
        <w:jc w:val="both"/>
        <w:rPr>
          <w:i w:val="0"/>
          <w:sz w:val="22"/>
          <w:szCs w:val="22"/>
        </w:rPr>
      </w:pPr>
      <w:r w:rsidRPr="00813483">
        <w:rPr>
          <w:i w:val="0"/>
          <w:sz w:val="22"/>
          <w:szCs w:val="22"/>
        </w:rPr>
        <w:t>Zamenjavo podizvajalcev ali vključitev novega podizvajalca pogodbeni stranki uredita z dodatkom k tej pogodbi.</w:t>
      </w:r>
    </w:p>
    <w:p w14:paraId="6F246F49" w14:textId="77777777" w:rsidR="00EB56CD" w:rsidRDefault="00EB56CD" w:rsidP="00EB56CD">
      <w:pPr>
        <w:jc w:val="both"/>
        <w:rPr>
          <w:i w:val="0"/>
          <w:sz w:val="22"/>
          <w:szCs w:val="22"/>
        </w:rPr>
      </w:pPr>
    </w:p>
    <w:p w14:paraId="63CE3F00" w14:textId="77777777" w:rsidR="00EB56CD" w:rsidRPr="00813483" w:rsidRDefault="00EB56CD" w:rsidP="00EB56CD">
      <w:pPr>
        <w:jc w:val="both"/>
        <w:rPr>
          <w:i w:val="0"/>
          <w:sz w:val="22"/>
          <w:szCs w:val="22"/>
        </w:rPr>
      </w:pPr>
      <w:r w:rsidRPr="00813483">
        <w:rPr>
          <w:i w:val="0"/>
          <w:sz w:val="22"/>
          <w:szCs w:val="22"/>
        </w:rPr>
        <w:t xml:space="preserve">V razmerju do naročnika izvajalec v celoti odgovarja za izvedbo del, ki so predmet te pogodbe. </w:t>
      </w:r>
    </w:p>
    <w:p w14:paraId="7A53CA06" w14:textId="77777777" w:rsidR="00EB56CD" w:rsidRPr="00813483" w:rsidRDefault="00EB56CD" w:rsidP="00EB56CD">
      <w:pPr>
        <w:jc w:val="both"/>
        <w:rPr>
          <w:i w:val="0"/>
          <w:sz w:val="22"/>
          <w:szCs w:val="22"/>
        </w:rPr>
      </w:pPr>
    </w:p>
    <w:p w14:paraId="7B7A3F03" w14:textId="77777777" w:rsidR="00EB56CD" w:rsidRPr="00813483" w:rsidRDefault="00EB56CD" w:rsidP="00EB56CD">
      <w:pPr>
        <w:jc w:val="both"/>
        <w:rPr>
          <w:i w:val="0"/>
          <w:sz w:val="22"/>
          <w:szCs w:val="22"/>
        </w:rPr>
      </w:pPr>
      <w:r w:rsidRPr="0081348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1BD05997" w14:textId="77777777" w:rsidR="00EB56CD" w:rsidRDefault="00EB56CD" w:rsidP="00EB56CD">
      <w:pPr>
        <w:ind w:right="141"/>
        <w:jc w:val="both"/>
        <w:rPr>
          <w:i w:val="0"/>
          <w:color w:val="000000" w:themeColor="text1"/>
          <w:sz w:val="22"/>
          <w:szCs w:val="22"/>
        </w:rPr>
      </w:pPr>
    </w:p>
    <w:p w14:paraId="2309C74E" w14:textId="77777777" w:rsidR="00EB56CD" w:rsidRPr="00813483" w:rsidRDefault="00EB56CD" w:rsidP="00EB56CD">
      <w:pPr>
        <w:ind w:right="141"/>
        <w:jc w:val="both"/>
        <w:rPr>
          <w:i w:val="0"/>
          <w:color w:val="000000" w:themeColor="text1"/>
          <w:sz w:val="22"/>
          <w:szCs w:val="22"/>
        </w:rPr>
      </w:pPr>
    </w:p>
    <w:p w14:paraId="492FBFD2"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Način obračuna in plačila pogodbenih del</w:t>
      </w:r>
    </w:p>
    <w:p w14:paraId="47DEB5E1" w14:textId="77777777" w:rsidR="00EB56CD" w:rsidRPr="00813483" w:rsidRDefault="00EB56CD" w:rsidP="00EB56CD">
      <w:pPr>
        <w:ind w:right="141"/>
        <w:jc w:val="both"/>
        <w:rPr>
          <w:b/>
          <w:i w:val="0"/>
          <w:color w:val="000000" w:themeColor="text1"/>
          <w:sz w:val="22"/>
          <w:szCs w:val="22"/>
        </w:rPr>
      </w:pPr>
    </w:p>
    <w:p w14:paraId="45F4435E"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46C943B1" w14:textId="77777777" w:rsidR="00EB56CD" w:rsidRPr="00813483" w:rsidRDefault="00EB56CD" w:rsidP="00EB56CD">
      <w:pPr>
        <w:ind w:right="141"/>
        <w:jc w:val="both"/>
        <w:rPr>
          <w:i w:val="0"/>
          <w:color w:val="000000" w:themeColor="text1"/>
          <w:sz w:val="22"/>
          <w:szCs w:val="22"/>
        </w:rPr>
      </w:pPr>
    </w:p>
    <w:p w14:paraId="3236AF46" w14:textId="77777777" w:rsidR="00EB56CD" w:rsidRPr="00813483" w:rsidRDefault="00EB56CD" w:rsidP="00EB56CD">
      <w:pPr>
        <w:jc w:val="both"/>
        <w:rPr>
          <w:i w:val="0"/>
          <w:sz w:val="22"/>
          <w:szCs w:val="22"/>
        </w:rPr>
      </w:pPr>
      <w:r w:rsidRPr="00813483">
        <w:rPr>
          <w:i w:val="0"/>
          <w:sz w:val="22"/>
          <w:szCs w:val="22"/>
        </w:rPr>
        <w:t>Opravljena dela po tej pogodbi bo izvajalec obračunal po cenah na enoto iz ponudbenega predračuna in s popustom/i iz končne ponudbe ter po dejansko izvršenih količinah, potrjenih v knjigi obračunskih izmer.</w:t>
      </w:r>
    </w:p>
    <w:p w14:paraId="76EEDF53" w14:textId="77777777" w:rsidR="00EB56CD" w:rsidRPr="00813483" w:rsidRDefault="00EB56CD" w:rsidP="00EB56CD">
      <w:pPr>
        <w:jc w:val="both"/>
        <w:rPr>
          <w:i w:val="0"/>
          <w:strike/>
          <w:sz w:val="22"/>
          <w:szCs w:val="22"/>
        </w:rPr>
      </w:pPr>
    </w:p>
    <w:p w14:paraId="44FA7D9F" w14:textId="77777777" w:rsidR="00EB56CD" w:rsidRPr="00813483" w:rsidRDefault="00EB56CD" w:rsidP="00EB56CD">
      <w:pPr>
        <w:jc w:val="both"/>
        <w:rPr>
          <w:rFonts w:eastAsia="Calibri"/>
          <w:i w:val="0"/>
          <w:sz w:val="22"/>
          <w:szCs w:val="22"/>
        </w:rPr>
      </w:pPr>
      <w:r w:rsidRPr="00813483">
        <w:rPr>
          <w:rFonts w:eastAsia="Calibri"/>
          <w:i w:val="0"/>
          <w:sz w:val="22"/>
          <w:szCs w:val="22"/>
        </w:rPr>
        <w:t>Opravljena dela izvajalec obračuna z izstavitvijo začasnih in končne situacije.</w:t>
      </w:r>
    </w:p>
    <w:p w14:paraId="58B20A03" w14:textId="77777777" w:rsidR="00EB56CD" w:rsidRPr="00813483" w:rsidRDefault="00EB56CD" w:rsidP="00EB56CD">
      <w:pPr>
        <w:jc w:val="both"/>
        <w:rPr>
          <w:rFonts w:eastAsia="Calibri"/>
          <w:i w:val="0"/>
          <w:sz w:val="22"/>
          <w:szCs w:val="22"/>
        </w:rPr>
      </w:pPr>
    </w:p>
    <w:p w14:paraId="4136F958" w14:textId="77777777" w:rsidR="00EB56CD" w:rsidRPr="00813483" w:rsidRDefault="00EB56CD" w:rsidP="00EB56CD">
      <w:pPr>
        <w:jc w:val="both"/>
        <w:rPr>
          <w:rFonts w:eastAsia="Calibri"/>
          <w:i w:val="0"/>
          <w:sz w:val="22"/>
          <w:szCs w:val="22"/>
        </w:rPr>
      </w:pPr>
      <w:r w:rsidRPr="00813483">
        <w:rPr>
          <w:rFonts w:eastAsia="Calibri"/>
          <w:i w:val="0"/>
          <w:sz w:val="22"/>
          <w:szCs w:val="22"/>
        </w:rPr>
        <w:t>Začasne situacije izstavlja izvajalec za dobo enega meseca, pri čemer je obračunsko obdobje od prvega do zadnjega dne v mesecu.</w:t>
      </w:r>
    </w:p>
    <w:p w14:paraId="75088027" w14:textId="77777777" w:rsidR="00EB56CD" w:rsidRPr="00813483" w:rsidRDefault="00EB56CD" w:rsidP="00EB56CD">
      <w:pPr>
        <w:jc w:val="both"/>
        <w:rPr>
          <w:rFonts w:eastAsia="Calibri"/>
          <w:i w:val="0"/>
          <w:sz w:val="22"/>
          <w:szCs w:val="22"/>
        </w:rPr>
      </w:pPr>
    </w:p>
    <w:p w14:paraId="62295A8B" w14:textId="77777777" w:rsidR="00EB56CD" w:rsidRPr="00813483" w:rsidRDefault="00EB56CD" w:rsidP="00EB56CD">
      <w:pPr>
        <w:jc w:val="both"/>
        <w:rPr>
          <w:rFonts w:eastAsia="Calibri"/>
          <w:i w:val="0"/>
          <w:sz w:val="22"/>
          <w:szCs w:val="22"/>
        </w:rPr>
      </w:pPr>
      <w:r w:rsidRPr="00813483">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6783626E" w14:textId="77777777" w:rsidR="00EB56CD" w:rsidRPr="00813483" w:rsidRDefault="00EB56CD" w:rsidP="00EB56CD">
      <w:pPr>
        <w:jc w:val="both"/>
        <w:rPr>
          <w:rFonts w:eastAsia="Calibri"/>
          <w:i w:val="0"/>
          <w:sz w:val="22"/>
          <w:szCs w:val="22"/>
        </w:rPr>
      </w:pPr>
    </w:p>
    <w:p w14:paraId="3664114B" w14:textId="77777777" w:rsidR="00EB56CD" w:rsidRPr="00813483" w:rsidRDefault="00EB56CD" w:rsidP="00EB56CD">
      <w:pPr>
        <w:jc w:val="both"/>
        <w:rPr>
          <w:rFonts w:eastAsia="Calibri"/>
          <w:i w:val="0"/>
          <w:sz w:val="22"/>
          <w:szCs w:val="22"/>
        </w:rPr>
      </w:pPr>
      <w:r w:rsidRPr="00813483">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37F84356" w14:textId="77777777" w:rsidR="00EB56CD" w:rsidRPr="00813483" w:rsidRDefault="00EB56CD" w:rsidP="00EB56CD">
      <w:pPr>
        <w:jc w:val="both"/>
        <w:rPr>
          <w:rFonts w:eastAsia="Calibri"/>
          <w:i w:val="0"/>
          <w:sz w:val="22"/>
          <w:szCs w:val="22"/>
        </w:rPr>
      </w:pPr>
    </w:p>
    <w:p w14:paraId="4A3C12F5" w14:textId="77777777" w:rsidR="00EB56CD" w:rsidRPr="00813483" w:rsidRDefault="00EB56CD" w:rsidP="00EB56CD">
      <w:pPr>
        <w:jc w:val="both"/>
        <w:rPr>
          <w:rFonts w:eastAsia="Calibri"/>
          <w:i w:val="0"/>
          <w:sz w:val="22"/>
          <w:szCs w:val="22"/>
        </w:rPr>
      </w:pPr>
      <w:r w:rsidRPr="00813483">
        <w:rPr>
          <w:rFonts w:eastAsia="Calibri"/>
          <w:i w:val="0"/>
          <w:sz w:val="22"/>
          <w:szCs w:val="22"/>
        </w:rPr>
        <w:t>Končno obračunsko situacijo izvajalec izstavi po končnem prevzemu del.</w:t>
      </w:r>
    </w:p>
    <w:p w14:paraId="7DB01D3D" w14:textId="77777777" w:rsidR="00EB56CD" w:rsidRPr="00813483" w:rsidRDefault="00EB56CD" w:rsidP="00EB56CD">
      <w:pPr>
        <w:jc w:val="both"/>
        <w:rPr>
          <w:i w:val="0"/>
          <w:sz w:val="22"/>
          <w:szCs w:val="22"/>
        </w:rPr>
      </w:pPr>
    </w:p>
    <w:p w14:paraId="685E9E00"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10E0551F" w14:textId="77777777" w:rsidR="00EB56CD" w:rsidRPr="00813483" w:rsidRDefault="00EB56CD" w:rsidP="00EB56CD">
      <w:pPr>
        <w:jc w:val="both"/>
        <w:rPr>
          <w:i w:val="0"/>
          <w:sz w:val="22"/>
          <w:szCs w:val="22"/>
        </w:rPr>
      </w:pPr>
    </w:p>
    <w:p w14:paraId="092E480D" w14:textId="77777777" w:rsidR="00EB56CD" w:rsidRPr="00813483" w:rsidRDefault="00EB56CD" w:rsidP="00EB56CD">
      <w:pPr>
        <w:jc w:val="both"/>
        <w:rPr>
          <w:i w:val="0"/>
          <w:sz w:val="22"/>
          <w:szCs w:val="22"/>
        </w:rPr>
      </w:pPr>
      <w:r w:rsidRPr="00813483">
        <w:rPr>
          <w:i w:val="0"/>
          <w:sz w:val="22"/>
          <w:szCs w:val="22"/>
        </w:rPr>
        <w:t>Izvajalec je dolžan situacije posredovati naročniku izključno v elektronski obliki (e-račun) skladno z veljavnimi predpisi.</w:t>
      </w:r>
    </w:p>
    <w:p w14:paraId="4F8EE0A1" w14:textId="77777777" w:rsidR="00EB56CD" w:rsidRPr="00813483" w:rsidRDefault="00EB56CD" w:rsidP="00EB56CD">
      <w:pPr>
        <w:jc w:val="both"/>
        <w:rPr>
          <w:i w:val="0"/>
          <w:sz w:val="22"/>
          <w:szCs w:val="22"/>
        </w:rPr>
      </w:pPr>
    </w:p>
    <w:p w14:paraId="374C6C63" w14:textId="77777777" w:rsidR="00EB56CD" w:rsidRPr="006F2CE8" w:rsidRDefault="00EB56CD" w:rsidP="00EB56CD">
      <w:pPr>
        <w:ind w:right="141"/>
        <w:jc w:val="both"/>
        <w:rPr>
          <w:b/>
          <w:i w:val="0"/>
          <w:color w:val="000000" w:themeColor="text1"/>
          <w:sz w:val="22"/>
          <w:szCs w:val="22"/>
          <w:lang w:eastAsia="en-US"/>
        </w:rPr>
      </w:pPr>
      <w:r w:rsidRPr="00813483">
        <w:rPr>
          <w:i w:val="0"/>
          <w:sz w:val="22"/>
          <w:szCs w:val="22"/>
        </w:rPr>
        <w:t xml:space="preserve">Izvajalec izstavi situacijo (e-račun) naročniku na naslov: Mestna občina Ljubljana, Mestni trg 1, 1000 Ljubljana, za </w:t>
      </w:r>
      <w:r w:rsidRPr="00813483">
        <w:rPr>
          <w:i w:val="0"/>
          <w:color w:val="000000" w:themeColor="text1"/>
          <w:sz w:val="22"/>
          <w:szCs w:val="22"/>
        </w:rPr>
        <w:t>Službo za razvojne projekte in investicije</w:t>
      </w:r>
      <w:r w:rsidRPr="00813483">
        <w:rPr>
          <w:i w:val="0"/>
          <w:sz w:val="22"/>
          <w:szCs w:val="22"/>
        </w:rPr>
        <w:t xml:space="preserve">. Na situaciji (e-računu) mora biti obvezno navedena številka pogodbe </w:t>
      </w:r>
      <w:r>
        <w:rPr>
          <w:b/>
          <w:i w:val="0"/>
          <w:color w:val="000000" w:themeColor="text1"/>
          <w:sz w:val="22"/>
          <w:szCs w:val="22"/>
          <w:lang w:eastAsia="en-US"/>
        </w:rPr>
        <w:t>C7560-23-220057</w:t>
      </w:r>
      <w:r w:rsidRPr="00813483">
        <w:rPr>
          <w:i w:val="0"/>
          <w:sz w:val="22"/>
          <w:szCs w:val="22"/>
        </w:rPr>
        <w:t>, sicer bo naročnik situacijo (e-račun)  zavrnil kot nepopolno. Številka pogodbe je hkrati številka referenčnega dokumenta na e-računu.</w:t>
      </w:r>
    </w:p>
    <w:p w14:paraId="09E6DB06" w14:textId="77777777" w:rsidR="00EB56CD" w:rsidRPr="00813483" w:rsidRDefault="00EB56CD" w:rsidP="00EB56CD">
      <w:pPr>
        <w:ind w:right="1"/>
        <w:jc w:val="both"/>
        <w:rPr>
          <w:i w:val="0"/>
          <w:sz w:val="22"/>
          <w:szCs w:val="22"/>
        </w:rPr>
      </w:pPr>
    </w:p>
    <w:p w14:paraId="786D2C79" w14:textId="77777777" w:rsidR="00EB56CD" w:rsidRPr="00813483" w:rsidRDefault="00EB56CD" w:rsidP="00EB56CD">
      <w:pPr>
        <w:ind w:right="1"/>
        <w:jc w:val="both"/>
        <w:rPr>
          <w:i w:val="0"/>
          <w:sz w:val="22"/>
          <w:szCs w:val="22"/>
        </w:rPr>
      </w:pPr>
      <w:r w:rsidRPr="00813483">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0F50201C" w14:textId="77777777" w:rsidR="00EB56CD" w:rsidRPr="00813483" w:rsidRDefault="00EB56CD" w:rsidP="00EB56CD">
      <w:pPr>
        <w:jc w:val="both"/>
        <w:rPr>
          <w:i w:val="0"/>
          <w:sz w:val="22"/>
          <w:szCs w:val="22"/>
        </w:rPr>
      </w:pPr>
    </w:p>
    <w:p w14:paraId="0FEC9948" w14:textId="77777777" w:rsidR="00EB56CD" w:rsidRPr="00813483" w:rsidRDefault="00EB56CD" w:rsidP="00EB56CD">
      <w:pPr>
        <w:jc w:val="both"/>
        <w:rPr>
          <w:i w:val="0"/>
          <w:sz w:val="22"/>
          <w:szCs w:val="22"/>
        </w:rPr>
      </w:pPr>
      <w:r w:rsidRPr="00813483">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02C12119" w14:textId="77777777" w:rsidR="00EB56CD" w:rsidRPr="00813483" w:rsidRDefault="00EB56CD" w:rsidP="00EB56CD">
      <w:pPr>
        <w:jc w:val="both"/>
        <w:rPr>
          <w:i w:val="0"/>
          <w:sz w:val="22"/>
          <w:szCs w:val="22"/>
        </w:rPr>
      </w:pPr>
    </w:p>
    <w:p w14:paraId="461F6990" w14:textId="77777777" w:rsidR="00EB56CD" w:rsidRPr="00813483" w:rsidRDefault="00EB56CD" w:rsidP="00EB56CD">
      <w:pPr>
        <w:jc w:val="both"/>
        <w:rPr>
          <w:i w:val="0"/>
          <w:sz w:val="22"/>
          <w:szCs w:val="22"/>
        </w:rPr>
      </w:pPr>
      <w:r w:rsidRPr="00813483">
        <w:rPr>
          <w:i w:val="0"/>
          <w:sz w:val="22"/>
          <w:szCs w:val="22"/>
        </w:rPr>
        <w:lastRenderedPageBreak/>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3E219CF8" w14:textId="77777777" w:rsidR="00EB56CD" w:rsidRPr="00813483" w:rsidRDefault="00EB56CD" w:rsidP="00EB56CD">
      <w:pPr>
        <w:jc w:val="both"/>
        <w:rPr>
          <w:i w:val="0"/>
          <w:sz w:val="22"/>
          <w:szCs w:val="22"/>
        </w:rPr>
      </w:pPr>
    </w:p>
    <w:p w14:paraId="2A8FB6E7" w14:textId="77777777" w:rsidR="00EB56CD" w:rsidRPr="00813483" w:rsidRDefault="00EB56CD" w:rsidP="00EB56CD">
      <w:pPr>
        <w:numPr>
          <w:ilvl w:val="12"/>
          <w:numId w:val="0"/>
        </w:numPr>
        <w:jc w:val="both"/>
        <w:rPr>
          <w:i w:val="0"/>
          <w:sz w:val="22"/>
          <w:szCs w:val="22"/>
        </w:rPr>
      </w:pPr>
      <w:r w:rsidRPr="00813483">
        <w:rPr>
          <w:i w:val="0"/>
          <w:sz w:val="22"/>
          <w:szCs w:val="22"/>
        </w:rPr>
        <w:t xml:space="preserve">Nadzornik in naročnik pregledata in potrdita situacijo izvajalca in podizvajalcev v 15 (petnajstih) dneh od prejema ali pa jo v tem roku zavrneta. </w:t>
      </w:r>
    </w:p>
    <w:p w14:paraId="66688977" w14:textId="77777777" w:rsidR="00EB56CD" w:rsidRPr="00813483" w:rsidRDefault="00EB56CD" w:rsidP="00EB56CD">
      <w:pPr>
        <w:numPr>
          <w:ilvl w:val="12"/>
          <w:numId w:val="0"/>
        </w:numPr>
        <w:jc w:val="both"/>
        <w:rPr>
          <w:i w:val="0"/>
          <w:sz w:val="22"/>
          <w:szCs w:val="22"/>
        </w:rPr>
      </w:pPr>
    </w:p>
    <w:p w14:paraId="536E9A5B" w14:textId="77777777" w:rsidR="00EB56CD" w:rsidRPr="00813483" w:rsidRDefault="00EB56CD" w:rsidP="00EB56CD">
      <w:pPr>
        <w:numPr>
          <w:ilvl w:val="12"/>
          <w:numId w:val="0"/>
        </w:numPr>
        <w:jc w:val="both"/>
        <w:rPr>
          <w:i w:val="0"/>
          <w:sz w:val="22"/>
          <w:szCs w:val="22"/>
        </w:rPr>
      </w:pPr>
      <w:r w:rsidRPr="00813483">
        <w:rPr>
          <w:i w:val="0"/>
          <w:sz w:val="22"/>
          <w:szCs w:val="22"/>
        </w:rPr>
        <w:t xml:space="preserve">Rok plačila situacije (e-računa) je </w:t>
      </w:r>
      <w:r>
        <w:rPr>
          <w:i w:val="0"/>
          <w:sz w:val="22"/>
          <w:szCs w:val="22"/>
        </w:rPr>
        <w:t xml:space="preserve">največ </w:t>
      </w:r>
      <w:r w:rsidRPr="00813483">
        <w:rPr>
          <w:i w:val="0"/>
          <w:sz w:val="22"/>
          <w:szCs w:val="22"/>
        </w:rPr>
        <w:t>30 (trideset) dn</w:t>
      </w:r>
      <w:r>
        <w:rPr>
          <w:i w:val="0"/>
          <w:sz w:val="22"/>
          <w:szCs w:val="22"/>
        </w:rPr>
        <w:t>i</w:t>
      </w:r>
      <w:r w:rsidRPr="00813483">
        <w:rPr>
          <w:i w:val="0"/>
          <w:sz w:val="22"/>
          <w:szCs w:val="22"/>
        </w:rPr>
        <w:t xml:space="preserve"> po prejemu pravilno izstavljene in potrjene situacije (e-računa). </w:t>
      </w:r>
    </w:p>
    <w:p w14:paraId="55248620" w14:textId="77777777" w:rsidR="00EB56CD" w:rsidRPr="00813483" w:rsidRDefault="00EB56CD" w:rsidP="00EB56CD">
      <w:pPr>
        <w:jc w:val="both"/>
        <w:rPr>
          <w:i w:val="0"/>
          <w:sz w:val="22"/>
          <w:szCs w:val="22"/>
        </w:rPr>
      </w:pPr>
    </w:p>
    <w:p w14:paraId="753A5722" w14:textId="77777777" w:rsidR="00EB56CD" w:rsidRPr="00813483" w:rsidRDefault="00EB56CD" w:rsidP="00EB56CD">
      <w:pPr>
        <w:jc w:val="both"/>
        <w:rPr>
          <w:i w:val="0"/>
          <w:sz w:val="22"/>
          <w:szCs w:val="22"/>
        </w:rPr>
      </w:pPr>
      <w:r w:rsidRPr="00813483">
        <w:rPr>
          <w:i w:val="0"/>
          <w:sz w:val="22"/>
          <w:szCs w:val="22"/>
        </w:rPr>
        <w:t>Naročnik bo potrjene situacije (e-račune)  izvajalca plačeval na njegov transakcijski račun številka: …………….…….……, odprt pri ………………………….. .</w:t>
      </w:r>
    </w:p>
    <w:p w14:paraId="5A2DA790" w14:textId="77777777" w:rsidR="00EB56CD" w:rsidRPr="00813483" w:rsidRDefault="00EB56CD" w:rsidP="00EB56CD">
      <w:pPr>
        <w:jc w:val="both"/>
        <w:rPr>
          <w:i w:val="0"/>
          <w:sz w:val="22"/>
          <w:szCs w:val="22"/>
        </w:rPr>
      </w:pPr>
    </w:p>
    <w:p w14:paraId="24823507" w14:textId="77777777" w:rsidR="00EB56CD" w:rsidRPr="00813483" w:rsidRDefault="00EB56CD" w:rsidP="00EB56CD">
      <w:pPr>
        <w:jc w:val="both"/>
        <w:rPr>
          <w:i w:val="0"/>
          <w:sz w:val="22"/>
          <w:szCs w:val="22"/>
        </w:rPr>
      </w:pPr>
      <w:r w:rsidRPr="00813483">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32390EBB" w14:textId="77777777" w:rsidR="00EB56CD" w:rsidRPr="00813483" w:rsidRDefault="00EB56CD" w:rsidP="00EB56CD">
      <w:pPr>
        <w:jc w:val="both"/>
        <w:rPr>
          <w:i w:val="0"/>
          <w:sz w:val="22"/>
          <w:szCs w:val="22"/>
        </w:rPr>
      </w:pPr>
    </w:p>
    <w:p w14:paraId="51F6F6D2" w14:textId="77777777" w:rsidR="00EB56CD" w:rsidRPr="00813483" w:rsidRDefault="00EB56CD" w:rsidP="00EB56CD">
      <w:pPr>
        <w:jc w:val="both"/>
        <w:rPr>
          <w:i w:val="0"/>
          <w:sz w:val="22"/>
          <w:szCs w:val="22"/>
        </w:rPr>
      </w:pPr>
      <w:r w:rsidRPr="00813483">
        <w:rPr>
          <w:i w:val="0"/>
          <w:sz w:val="22"/>
          <w:szCs w:val="22"/>
        </w:rPr>
        <w:t>- podizvajalcu …………… na transakcijski račun številka:  …………………., odprt pri …………….,</w:t>
      </w:r>
    </w:p>
    <w:p w14:paraId="0A67BCCB" w14:textId="77777777" w:rsidR="00EB56CD" w:rsidRPr="00813483" w:rsidRDefault="00EB56CD" w:rsidP="00EB56CD">
      <w:pPr>
        <w:jc w:val="both"/>
        <w:rPr>
          <w:i w:val="0"/>
          <w:sz w:val="22"/>
          <w:szCs w:val="22"/>
        </w:rPr>
      </w:pPr>
      <w:r w:rsidRPr="00813483">
        <w:rPr>
          <w:i w:val="0"/>
          <w:sz w:val="22"/>
          <w:szCs w:val="22"/>
        </w:rPr>
        <w:t>- podizvajalcu …………… na transakcijski račun številka: …………………., odprt pri ……………...</w:t>
      </w:r>
    </w:p>
    <w:p w14:paraId="48C27DCE" w14:textId="77777777" w:rsidR="00EB56CD" w:rsidRPr="00813483" w:rsidRDefault="00EB56CD" w:rsidP="00EB56CD">
      <w:pPr>
        <w:jc w:val="both"/>
        <w:rPr>
          <w:i w:val="0"/>
          <w:sz w:val="22"/>
          <w:szCs w:val="22"/>
        </w:rPr>
      </w:pPr>
    </w:p>
    <w:p w14:paraId="68611B4E" w14:textId="77777777" w:rsidR="00EB56CD" w:rsidRPr="00813483" w:rsidRDefault="00EB56CD" w:rsidP="00EB56CD">
      <w:pPr>
        <w:jc w:val="both"/>
        <w:rPr>
          <w:i w:val="0"/>
          <w:sz w:val="22"/>
          <w:szCs w:val="22"/>
        </w:rPr>
      </w:pPr>
      <w:r w:rsidRPr="00813483">
        <w:rPr>
          <w:i w:val="0"/>
          <w:sz w:val="22"/>
          <w:szCs w:val="22"/>
        </w:rPr>
        <w:t>Izvajalec mora za vse podizvajalce, ki niso zahtevali neposrednega plačila in za katere neposredno plačilo ni obvezno, naročniku najpozneje v 60 (šestdesetih) dneh od plačila končne situacije  poslati svojo pisno izjavo in pisno izjavo podizvajalca, da je podizvajalec prejel plačilo za izvedena dela po tej pogodbi.</w:t>
      </w:r>
    </w:p>
    <w:p w14:paraId="70616682" w14:textId="77777777" w:rsidR="00EB56CD" w:rsidRDefault="00EB56CD" w:rsidP="00EB56CD">
      <w:pPr>
        <w:jc w:val="both"/>
        <w:rPr>
          <w:i w:val="0"/>
          <w:sz w:val="22"/>
          <w:szCs w:val="22"/>
        </w:rPr>
      </w:pPr>
    </w:p>
    <w:p w14:paraId="63A68DFF" w14:textId="77777777" w:rsidR="00EB56CD" w:rsidRPr="00813483" w:rsidRDefault="00EB56CD" w:rsidP="00EB56CD">
      <w:pPr>
        <w:jc w:val="both"/>
        <w:rPr>
          <w:i w:val="0"/>
          <w:sz w:val="22"/>
          <w:szCs w:val="22"/>
        </w:rPr>
      </w:pPr>
    </w:p>
    <w:p w14:paraId="07A26ABF"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Rok za izvedbo pogodbenih del</w:t>
      </w:r>
    </w:p>
    <w:p w14:paraId="7CE5E591" w14:textId="77777777" w:rsidR="00EB56CD" w:rsidRPr="00813483" w:rsidRDefault="00EB56CD" w:rsidP="00EB56CD">
      <w:pPr>
        <w:ind w:right="141"/>
        <w:jc w:val="both"/>
        <w:rPr>
          <w:b/>
          <w:i w:val="0"/>
          <w:color w:val="000000" w:themeColor="text1"/>
          <w:sz w:val="22"/>
          <w:szCs w:val="22"/>
        </w:rPr>
      </w:pPr>
    </w:p>
    <w:p w14:paraId="1AA4F71F"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45A91516" w14:textId="77777777" w:rsidR="00EB56CD" w:rsidRPr="00813483" w:rsidRDefault="00EB56CD" w:rsidP="00EB56CD">
      <w:pPr>
        <w:ind w:right="141"/>
        <w:jc w:val="both"/>
        <w:rPr>
          <w:i w:val="0"/>
          <w:color w:val="000000" w:themeColor="text1"/>
          <w:sz w:val="22"/>
          <w:szCs w:val="22"/>
        </w:rPr>
      </w:pPr>
    </w:p>
    <w:p w14:paraId="029AC902" w14:textId="77777777" w:rsidR="00EB56CD" w:rsidRPr="00813483" w:rsidRDefault="00EB56CD" w:rsidP="00EB56CD">
      <w:pPr>
        <w:jc w:val="both"/>
        <w:rPr>
          <w:i w:val="0"/>
          <w:sz w:val="22"/>
          <w:szCs w:val="22"/>
          <w:lang w:eastAsia="en-US"/>
        </w:rPr>
      </w:pPr>
      <w:r w:rsidRPr="00813483">
        <w:rPr>
          <w:i w:val="0"/>
          <w:color w:val="000000" w:themeColor="text1"/>
          <w:sz w:val="22"/>
          <w:szCs w:val="22"/>
          <w:lang w:eastAsia="en-US"/>
        </w:rPr>
        <w:t xml:space="preserve">Izvajalec se obvezuje dela izvajati skladno s terminskim planom izvedbe pogodbenih del. Detajlni terminski plan </w:t>
      </w:r>
      <w:r>
        <w:rPr>
          <w:i w:val="0"/>
          <w:color w:val="000000" w:themeColor="text1"/>
          <w:sz w:val="22"/>
          <w:szCs w:val="22"/>
          <w:lang w:eastAsia="en-US"/>
        </w:rPr>
        <w:t xml:space="preserve">izvedbe pogodbenih del </w:t>
      </w:r>
      <w:r w:rsidRPr="00813483">
        <w:rPr>
          <w:i w:val="0"/>
          <w:color w:val="000000" w:themeColor="text1"/>
          <w:sz w:val="22"/>
          <w:szCs w:val="22"/>
          <w:lang w:eastAsia="en-US"/>
        </w:rPr>
        <w:t xml:space="preserve">mora izvajalec predložiti naročniku </w:t>
      </w:r>
      <w:r>
        <w:rPr>
          <w:i w:val="0"/>
          <w:color w:val="000000" w:themeColor="text1"/>
          <w:sz w:val="22"/>
          <w:szCs w:val="22"/>
          <w:lang w:eastAsia="en-US"/>
        </w:rPr>
        <w:t xml:space="preserve">v potrditev </w:t>
      </w:r>
      <w:r w:rsidRPr="00813483">
        <w:rPr>
          <w:i w:val="0"/>
          <w:color w:val="000000" w:themeColor="text1"/>
          <w:sz w:val="22"/>
          <w:szCs w:val="22"/>
          <w:lang w:eastAsia="en-US"/>
        </w:rPr>
        <w:t>v roku 3 (tri) dni od uvedbe v delo.</w:t>
      </w:r>
    </w:p>
    <w:p w14:paraId="071E074E" w14:textId="77777777" w:rsidR="00EB56CD" w:rsidRPr="00813483" w:rsidRDefault="00EB56CD" w:rsidP="00EB56CD">
      <w:pPr>
        <w:ind w:right="141"/>
        <w:jc w:val="both"/>
        <w:rPr>
          <w:i w:val="0"/>
          <w:color w:val="000000" w:themeColor="text1"/>
          <w:sz w:val="22"/>
          <w:szCs w:val="22"/>
        </w:rPr>
      </w:pPr>
    </w:p>
    <w:p w14:paraId="260AE9F2" w14:textId="77777777" w:rsidR="00EB56CD" w:rsidRPr="00813483" w:rsidRDefault="00EB56CD" w:rsidP="00EB56CD">
      <w:pPr>
        <w:jc w:val="both"/>
        <w:rPr>
          <w:i w:val="0"/>
          <w:color w:val="000000" w:themeColor="text1"/>
          <w:sz w:val="22"/>
          <w:szCs w:val="22"/>
        </w:rPr>
      </w:pPr>
      <w:r w:rsidRPr="00813483">
        <w:rPr>
          <w:i w:val="0"/>
          <w:color w:val="000000" w:themeColor="text1"/>
          <w:sz w:val="22"/>
          <w:szCs w:val="22"/>
        </w:rPr>
        <w:t xml:space="preserve">Izvajalec se zavezuje, da bo s pogodbenimi deli začel takoj po uvedbi v </w:t>
      </w:r>
      <w:r>
        <w:rPr>
          <w:i w:val="0"/>
          <w:color w:val="000000" w:themeColor="text1"/>
          <w:sz w:val="22"/>
          <w:szCs w:val="22"/>
        </w:rPr>
        <w:t>delo</w:t>
      </w:r>
      <w:r w:rsidRPr="00813483">
        <w:rPr>
          <w:i w:val="0"/>
          <w:color w:val="000000" w:themeColor="text1"/>
          <w:sz w:val="22"/>
          <w:szCs w:val="22"/>
        </w:rPr>
        <w:t xml:space="preserve"> in pogodbena dela izvajal v skladu s potrjenim terminskim planom ter pogodbena dela dokončal </w:t>
      </w:r>
      <w:r w:rsidRPr="00942455">
        <w:rPr>
          <w:b/>
          <w:i w:val="0"/>
          <w:color w:val="000000" w:themeColor="text1"/>
          <w:sz w:val="22"/>
          <w:szCs w:val="22"/>
        </w:rPr>
        <w:t xml:space="preserve">najkasneje </w:t>
      </w:r>
      <w:r>
        <w:rPr>
          <w:b/>
          <w:i w:val="0"/>
          <w:color w:val="000000" w:themeColor="text1"/>
          <w:sz w:val="22"/>
          <w:szCs w:val="22"/>
        </w:rPr>
        <w:t>8 (osem) mesecev po podpisu pogodbe</w:t>
      </w:r>
      <w:r w:rsidRPr="000F0E00">
        <w:rPr>
          <w:i w:val="0"/>
          <w:color w:val="000000" w:themeColor="text1"/>
          <w:sz w:val="22"/>
          <w:szCs w:val="22"/>
        </w:rPr>
        <w:t>,</w:t>
      </w:r>
      <w:r w:rsidRPr="006D3AA1">
        <w:rPr>
          <w:i w:val="0"/>
          <w:color w:val="000000" w:themeColor="text1"/>
          <w:sz w:val="22"/>
          <w:szCs w:val="22"/>
        </w:rPr>
        <w:t xml:space="preserve"> vključno s pridobitvijo uporabnega dovoljenja. Končni prevzem in obveznosti glede dokončnega obračuna bo izvajalec dokončal najkasneje </w:t>
      </w:r>
      <w:r>
        <w:rPr>
          <w:b/>
          <w:i w:val="0"/>
          <w:color w:val="000000" w:themeColor="text1"/>
          <w:sz w:val="22"/>
          <w:szCs w:val="22"/>
        </w:rPr>
        <w:t>10 (deset) mesecev po podpisu pogodbe.</w:t>
      </w:r>
    </w:p>
    <w:p w14:paraId="0BBDB2A3" w14:textId="77777777" w:rsidR="00EB56CD" w:rsidRPr="00813483" w:rsidRDefault="00EB56CD" w:rsidP="00EB56CD">
      <w:pPr>
        <w:jc w:val="both"/>
        <w:rPr>
          <w:i w:val="0"/>
          <w:color w:val="000000" w:themeColor="text1"/>
          <w:sz w:val="22"/>
          <w:szCs w:val="22"/>
        </w:rPr>
      </w:pPr>
    </w:p>
    <w:p w14:paraId="077AD79F" w14:textId="77777777" w:rsidR="00EB56CD" w:rsidRPr="00813483" w:rsidRDefault="00EB56CD" w:rsidP="00EB56CD">
      <w:pPr>
        <w:ind w:right="141"/>
        <w:jc w:val="both"/>
        <w:rPr>
          <w:i w:val="0"/>
          <w:color w:val="000000" w:themeColor="text1"/>
          <w:sz w:val="22"/>
          <w:szCs w:val="22"/>
          <w:lang w:eastAsia="en-US"/>
        </w:rPr>
      </w:pPr>
      <w:r w:rsidRPr="00813483">
        <w:rPr>
          <w:i w:val="0"/>
          <w:color w:val="000000" w:themeColor="text1"/>
          <w:sz w:val="22"/>
          <w:szCs w:val="22"/>
          <w:lang w:eastAsia="en-US"/>
        </w:rPr>
        <w:t xml:space="preserve">Šteje se, da so dela po tej pogodbi končana, ko izvajalec izpolni vse svoje obveznosti po tej pogodbi, vključno z izročitvijo projektne dokumentacije izvedenih del (PID) in vse izvedbene dokumentacije, </w:t>
      </w:r>
      <w:r>
        <w:rPr>
          <w:i w:val="0"/>
          <w:color w:val="000000" w:themeColor="text1"/>
          <w:sz w:val="22"/>
          <w:szCs w:val="22"/>
          <w:lang w:eastAsia="en-US"/>
        </w:rPr>
        <w:t xml:space="preserve">ko je </w:t>
      </w:r>
      <w:r w:rsidRPr="00813483">
        <w:rPr>
          <w:i w:val="0"/>
          <w:color w:val="000000" w:themeColor="text1"/>
          <w:sz w:val="22"/>
          <w:szCs w:val="22"/>
          <w:lang w:eastAsia="en-US"/>
        </w:rPr>
        <w:t xml:space="preserve">opravljen tehnični pregled, </w:t>
      </w:r>
      <w:r>
        <w:rPr>
          <w:i w:val="0"/>
          <w:color w:val="000000" w:themeColor="text1"/>
          <w:sz w:val="22"/>
          <w:szCs w:val="22"/>
          <w:lang w:eastAsia="en-US"/>
        </w:rPr>
        <w:t xml:space="preserve">ko so </w:t>
      </w:r>
      <w:r w:rsidRPr="00813483">
        <w:rPr>
          <w:i w:val="0"/>
          <w:color w:val="000000" w:themeColor="text1"/>
          <w:sz w:val="22"/>
          <w:szCs w:val="22"/>
          <w:lang w:eastAsia="en-US"/>
        </w:rPr>
        <w:t xml:space="preserve">odpravljene vse pomanjkljivosti, ugotovljene na tehničnem pregledu, </w:t>
      </w:r>
      <w:r>
        <w:rPr>
          <w:i w:val="0"/>
          <w:color w:val="000000" w:themeColor="text1"/>
          <w:sz w:val="22"/>
          <w:szCs w:val="22"/>
          <w:lang w:eastAsia="en-US"/>
        </w:rPr>
        <w:t xml:space="preserve">ko je </w:t>
      </w:r>
      <w:r w:rsidRPr="00813483">
        <w:rPr>
          <w:i w:val="0"/>
          <w:color w:val="000000" w:themeColor="text1"/>
          <w:sz w:val="22"/>
          <w:szCs w:val="22"/>
          <w:lang w:eastAsia="en-US"/>
        </w:rPr>
        <w:t xml:space="preserve">pridobljeno uporabno dovoljenje in </w:t>
      </w:r>
      <w:r>
        <w:rPr>
          <w:i w:val="0"/>
          <w:color w:val="000000" w:themeColor="text1"/>
          <w:sz w:val="22"/>
          <w:szCs w:val="22"/>
          <w:lang w:eastAsia="en-US"/>
        </w:rPr>
        <w:t xml:space="preserve">ko so </w:t>
      </w:r>
      <w:r w:rsidRPr="00813483">
        <w:rPr>
          <w:i w:val="0"/>
          <w:color w:val="000000" w:themeColor="text1"/>
          <w:sz w:val="22"/>
          <w:szCs w:val="22"/>
          <w:lang w:eastAsia="en-US"/>
        </w:rPr>
        <w:t xml:space="preserve">odpravljene vse pomanjkljivosti in napake, ugotovljene na komisijskem kvalitativnem pregledu ter ko je objekt predan uporabniku. </w:t>
      </w:r>
    </w:p>
    <w:p w14:paraId="0EAE93AB" w14:textId="77777777" w:rsidR="00EB56CD" w:rsidRPr="00813483" w:rsidRDefault="00EB56CD" w:rsidP="00EB56CD">
      <w:pPr>
        <w:ind w:right="141"/>
        <w:jc w:val="both"/>
        <w:rPr>
          <w:i w:val="0"/>
          <w:color w:val="000000" w:themeColor="text1"/>
          <w:sz w:val="22"/>
          <w:szCs w:val="22"/>
          <w:lang w:eastAsia="en-US"/>
        </w:rPr>
      </w:pPr>
    </w:p>
    <w:p w14:paraId="5A63B8FC"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Če izvajalec zamuja z izvajanjem del glede na rok dokončanja del, je o tem dolžan pisno obvestiti naročnika takoj po nastanku  razlogov</w:t>
      </w:r>
      <w:r>
        <w:rPr>
          <w:i w:val="0"/>
          <w:color w:val="000000" w:themeColor="text1"/>
          <w:sz w:val="22"/>
          <w:szCs w:val="22"/>
        </w:rPr>
        <w:t xml:space="preserve"> za zamudo </w:t>
      </w:r>
      <w:r w:rsidRPr="00813483">
        <w:rPr>
          <w:i w:val="0"/>
          <w:color w:val="000000" w:themeColor="text1"/>
          <w:sz w:val="22"/>
          <w:szCs w:val="22"/>
        </w:rPr>
        <w:t xml:space="preserve"> oziroma najkasneje v roku 3 (treh) delovnih dni od nastanka razloga </w:t>
      </w:r>
      <w:r>
        <w:rPr>
          <w:i w:val="0"/>
          <w:color w:val="000000" w:themeColor="text1"/>
          <w:sz w:val="22"/>
          <w:szCs w:val="22"/>
        </w:rPr>
        <w:t xml:space="preserve">za zamudo </w:t>
      </w:r>
      <w:r w:rsidRPr="00813483">
        <w:rPr>
          <w:i w:val="0"/>
          <w:color w:val="000000" w:themeColor="text1"/>
          <w:sz w:val="22"/>
          <w:szCs w:val="22"/>
        </w:rPr>
        <w:t>in v tem roku pisno zaprositi za  primerno podaljšanje</w:t>
      </w:r>
      <w:r>
        <w:rPr>
          <w:i w:val="0"/>
          <w:color w:val="000000" w:themeColor="text1"/>
          <w:sz w:val="22"/>
          <w:szCs w:val="22"/>
        </w:rPr>
        <w:t xml:space="preserve"> roka za izvedbo pogodbenih del</w:t>
      </w:r>
      <w:r w:rsidRPr="00813483">
        <w:rPr>
          <w:i w:val="0"/>
          <w:color w:val="000000" w:themeColor="text1"/>
          <w:sz w:val="22"/>
          <w:szCs w:val="22"/>
        </w:rPr>
        <w:t xml:space="preserve">. </w:t>
      </w:r>
    </w:p>
    <w:p w14:paraId="3EBC8409" w14:textId="77777777" w:rsidR="00EB56CD" w:rsidRPr="00813483" w:rsidRDefault="00EB56CD" w:rsidP="00EB56CD">
      <w:pPr>
        <w:ind w:right="141"/>
        <w:jc w:val="both"/>
        <w:rPr>
          <w:i w:val="0"/>
          <w:color w:val="000000" w:themeColor="text1"/>
          <w:sz w:val="22"/>
          <w:szCs w:val="22"/>
        </w:rPr>
      </w:pPr>
    </w:p>
    <w:p w14:paraId="61221F64"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w:t>
      </w:r>
      <w:r>
        <w:rPr>
          <w:i w:val="0"/>
          <w:color w:val="000000" w:themeColor="text1"/>
          <w:sz w:val="22"/>
          <w:szCs w:val="22"/>
        </w:rPr>
        <w:t>P</w:t>
      </w:r>
      <w:r w:rsidRPr="00813483">
        <w:rPr>
          <w:i w:val="0"/>
          <w:color w:val="000000" w:themeColor="text1"/>
          <w:sz w:val="22"/>
          <w:szCs w:val="22"/>
        </w:rPr>
        <w:t>osebnih gradbenih uzancah 2020.</w:t>
      </w:r>
    </w:p>
    <w:p w14:paraId="751B1C29" w14:textId="77777777" w:rsidR="00EB56CD" w:rsidRPr="00813483" w:rsidRDefault="00EB56CD" w:rsidP="00EB56CD">
      <w:pPr>
        <w:ind w:right="141"/>
        <w:jc w:val="both"/>
        <w:rPr>
          <w:i w:val="0"/>
          <w:color w:val="000000" w:themeColor="text1"/>
          <w:sz w:val="22"/>
          <w:szCs w:val="22"/>
        </w:rPr>
      </w:pPr>
    </w:p>
    <w:p w14:paraId="2C14531F"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Vzroke za podaljšanje roka, potrebni čas ter posledice ugotavljata naročnik (za naročnika nadzornik) in izvajalec sproti ter jih evidentirata v gradbenem dnevniku.</w:t>
      </w:r>
    </w:p>
    <w:p w14:paraId="22C59A6A" w14:textId="77777777" w:rsidR="00EB56CD" w:rsidRPr="00813483" w:rsidRDefault="00EB56CD" w:rsidP="00EB56CD">
      <w:pPr>
        <w:ind w:right="141"/>
        <w:jc w:val="both"/>
        <w:rPr>
          <w:i w:val="0"/>
          <w:color w:val="000000" w:themeColor="text1"/>
          <w:sz w:val="22"/>
          <w:szCs w:val="22"/>
        </w:rPr>
      </w:pPr>
    </w:p>
    <w:p w14:paraId="11C1994C" w14:textId="77777777" w:rsidR="00EB56CD" w:rsidRDefault="00EB56CD" w:rsidP="00EB56CD">
      <w:pPr>
        <w:ind w:right="141"/>
        <w:jc w:val="both"/>
        <w:rPr>
          <w:i w:val="0"/>
          <w:color w:val="000000" w:themeColor="text1"/>
          <w:sz w:val="22"/>
          <w:szCs w:val="22"/>
        </w:rPr>
      </w:pPr>
      <w:r w:rsidRPr="00813483">
        <w:rPr>
          <w:i w:val="0"/>
          <w:color w:val="000000" w:themeColor="text1"/>
          <w:sz w:val="22"/>
          <w:szCs w:val="22"/>
        </w:rPr>
        <w:t>V primeru podaljšanja pogodbenega roka izvedbe pogodbenih del se sklene pisni dodatek k tej pogodbi.</w:t>
      </w:r>
    </w:p>
    <w:p w14:paraId="4B22A258" w14:textId="77777777" w:rsidR="00EB56CD" w:rsidRPr="00813483" w:rsidRDefault="00EB56CD" w:rsidP="00EB56CD">
      <w:pPr>
        <w:ind w:right="141"/>
        <w:jc w:val="both"/>
        <w:rPr>
          <w:i w:val="0"/>
          <w:color w:val="000000" w:themeColor="text1"/>
          <w:sz w:val="22"/>
          <w:szCs w:val="22"/>
        </w:rPr>
      </w:pPr>
    </w:p>
    <w:p w14:paraId="0ABAEA7B" w14:textId="77777777" w:rsidR="00EB56CD" w:rsidRDefault="00EB56CD" w:rsidP="00EB56CD">
      <w:pPr>
        <w:ind w:right="141"/>
        <w:jc w:val="both"/>
        <w:rPr>
          <w:i w:val="0"/>
          <w:color w:val="000000" w:themeColor="text1"/>
          <w:sz w:val="22"/>
          <w:szCs w:val="22"/>
        </w:rPr>
      </w:pPr>
      <w:r w:rsidRPr="0012063C">
        <w:rPr>
          <w:i w:val="0"/>
          <w:color w:val="000000" w:themeColor="text1"/>
          <w:sz w:val="22"/>
          <w:szCs w:val="22"/>
        </w:rPr>
        <w:lastRenderedPageBreak/>
        <w:t>Če pride do odstopanj od terminskega plana izvajanja del za katere je odgovoren izvajalec v posameznih delih ali celoti, ki so daljša od 14 (štirinajst) dni in obstaja nevarnost, da bo zato ogrožen rok za dokončanje pogodbenih del, lahko naročnik odpove pogodbena dela v celoti ali delno za tista dela, zaradi katerih je ogroženo dokončanje pogodbenih del.</w:t>
      </w:r>
    </w:p>
    <w:p w14:paraId="3FC2225D" w14:textId="77777777" w:rsidR="00EB56CD" w:rsidRPr="0012063C" w:rsidRDefault="00EB56CD" w:rsidP="00EB56CD">
      <w:pPr>
        <w:ind w:right="141"/>
        <w:jc w:val="both"/>
        <w:rPr>
          <w:i w:val="0"/>
          <w:color w:val="000000" w:themeColor="text1"/>
          <w:sz w:val="22"/>
          <w:szCs w:val="22"/>
        </w:rPr>
      </w:pPr>
    </w:p>
    <w:p w14:paraId="15AD0DAC" w14:textId="77777777" w:rsidR="00EB56CD" w:rsidRDefault="00EB56CD" w:rsidP="00EB56CD">
      <w:pPr>
        <w:ind w:right="141"/>
        <w:jc w:val="both"/>
        <w:rPr>
          <w:i w:val="0"/>
          <w:color w:val="000000" w:themeColor="text1"/>
          <w:sz w:val="22"/>
          <w:szCs w:val="22"/>
        </w:rPr>
      </w:pPr>
      <w:r w:rsidRPr="0012063C">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2AF248B1" w14:textId="77777777" w:rsidR="00EB56CD" w:rsidRDefault="00EB56CD" w:rsidP="00EB56CD">
      <w:pPr>
        <w:ind w:right="141"/>
        <w:jc w:val="both"/>
        <w:rPr>
          <w:i w:val="0"/>
          <w:color w:val="000000" w:themeColor="text1"/>
          <w:sz w:val="22"/>
          <w:szCs w:val="22"/>
        </w:rPr>
      </w:pPr>
    </w:p>
    <w:p w14:paraId="2BDB7389" w14:textId="77777777" w:rsidR="00EB56CD" w:rsidRPr="00136B1A" w:rsidRDefault="00EB56CD" w:rsidP="00EB56CD">
      <w:pPr>
        <w:ind w:right="141"/>
        <w:jc w:val="both"/>
        <w:rPr>
          <w:i w:val="0"/>
          <w:color w:val="000000" w:themeColor="text1"/>
          <w:sz w:val="22"/>
          <w:szCs w:val="22"/>
        </w:rPr>
      </w:pPr>
    </w:p>
    <w:p w14:paraId="1CEC2251"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Obveznosti naročnika</w:t>
      </w:r>
    </w:p>
    <w:p w14:paraId="29ED4535" w14:textId="77777777" w:rsidR="00EB56CD" w:rsidRPr="00813483" w:rsidRDefault="00EB56CD" w:rsidP="00EB56CD">
      <w:pPr>
        <w:ind w:right="141"/>
        <w:jc w:val="both"/>
        <w:rPr>
          <w:b/>
          <w:i w:val="0"/>
          <w:color w:val="000000" w:themeColor="text1"/>
          <w:sz w:val="22"/>
          <w:szCs w:val="22"/>
        </w:rPr>
      </w:pPr>
    </w:p>
    <w:p w14:paraId="0E84DC8C"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1A0D959E" w14:textId="77777777" w:rsidR="00EB56CD" w:rsidRPr="00813483" w:rsidRDefault="00EB56CD" w:rsidP="00EB56CD">
      <w:pPr>
        <w:ind w:right="141"/>
        <w:jc w:val="both"/>
        <w:rPr>
          <w:i w:val="0"/>
          <w:color w:val="000000" w:themeColor="text1"/>
          <w:sz w:val="22"/>
          <w:szCs w:val="22"/>
        </w:rPr>
      </w:pPr>
    </w:p>
    <w:p w14:paraId="16318F10"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Naročnik je dolžan pred pričetkom izvajanja del izvajalca uvesti v </w:t>
      </w:r>
      <w:r>
        <w:rPr>
          <w:i w:val="0"/>
          <w:color w:val="000000" w:themeColor="text1"/>
          <w:sz w:val="22"/>
          <w:szCs w:val="22"/>
        </w:rPr>
        <w:t>delo</w:t>
      </w:r>
      <w:r w:rsidRPr="00813483">
        <w:rPr>
          <w:i w:val="0"/>
          <w:color w:val="000000" w:themeColor="text1"/>
          <w:sz w:val="22"/>
          <w:szCs w:val="22"/>
        </w:rPr>
        <w:t xml:space="preserve">. Izvajalec je uveden v </w:t>
      </w:r>
      <w:r>
        <w:rPr>
          <w:i w:val="0"/>
          <w:color w:val="000000" w:themeColor="text1"/>
          <w:sz w:val="22"/>
          <w:szCs w:val="22"/>
        </w:rPr>
        <w:t>delo</w:t>
      </w:r>
      <w:r w:rsidRPr="00813483">
        <w:rPr>
          <w:i w:val="0"/>
          <w:color w:val="000000" w:themeColor="text1"/>
          <w:sz w:val="22"/>
          <w:szCs w:val="22"/>
        </w:rPr>
        <w:t>, ko mu naročnik izroči oziroma zagotovi:</w:t>
      </w:r>
    </w:p>
    <w:p w14:paraId="064A294A" w14:textId="77777777" w:rsidR="00EB56CD" w:rsidRPr="00813483" w:rsidRDefault="00EB56CD" w:rsidP="00EB56CD">
      <w:pPr>
        <w:pStyle w:val="Odstavekseznama"/>
        <w:numPr>
          <w:ilvl w:val="0"/>
          <w:numId w:val="31"/>
        </w:numPr>
        <w:ind w:left="426" w:right="141"/>
        <w:contextualSpacing/>
        <w:jc w:val="both"/>
        <w:rPr>
          <w:i w:val="0"/>
          <w:color w:val="000000" w:themeColor="text1"/>
          <w:sz w:val="22"/>
          <w:szCs w:val="22"/>
        </w:rPr>
      </w:pPr>
      <w:r w:rsidRPr="00813483">
        <w:rPr>
          <w:i w:val="0"/>
          <w:color w:val="000000" w:themeColor="text1"/>
          <w:sz w:val="22"/>
          <w:szCs w:val="22"/>
        </w:rPr>
        <w:t>2 (dva) izvoda projektne dokumentacije (PZI),</w:t>
      </w:r>
    </w:p>
    <w:p w14:paraId="661EB281" w14:textId="77777777" w:rsidR="00EB56CD" w:rsidRPr="00813483" w:rsidRDefault="00EB56CD" w:rsidP="00EB56CD">
      <w:pPr>
        <w:pStyle w:val="Odstavekseznama"/>
        <w:numPr>
          <w:ilvl w:val="0"/>
          <w:numId w:val="31"/>
        </w:numPr>
        <w:ind w:left="426" w:right="141"/>
        <w:contextualSpacing/>
        <w:jc w:val="both"/>
        <w:rPr>
          <w:i w:val="0"/>
          <w:color w:val="000000" w:themeColor="text1"/>
          <w:sz w:val="22"/>
          <w:szCs w:val="22"/>
        </w:rPr>
      </w:pPr>
      <w:r w:rsidRPr="00813483">
        <w:rPr>
          <w:i w:val="0"/>
          <w:color w:val="000000" w:themeColor="text1"/>
          <w:sz w:val="22"/>
          <w:szCs w:val="22"/>
        </w:rPr>
        <w:t>zemljišča in objekt, na katerem se bodo izvajala pogodbena dela,</w:t>
      </w:r>
    </w:p>
    <w:p w14:paraId="42B2E8AA" w14:textId="77777777" w:rsidR="00EB56CD" w:rsidRPr="00813483" w:rsidRDefault="00EB56CD" w:rsidP="00EB56CD">
      <w:pPr>
        <w:pStyle w:val="Odstavekseznama"/>
        <w:numPr>
          <w:ilvl w:val="0"/>
          <w:numId w:val="31"/>
        </w:numPr>
        <w:ind w:left="426" w:right="141"/>
        <w:contextualSpacing/>
        <w:jc w:val="both"/>
        <w:rPr>
          <w:i w:val="0"/>
          <w:color w:val="000000" w:themeColor="text1"/>
          <w:sz w:val="22"/>
          <w:szCs w:val="22"/>
        </w:rPr>
      </w:pPr>
      <w:r w:rsidRPr="00813483">
        <w:rPr>
          <w:i w:val="0"/>
          <w:color w:val="000000" w:themeColor="text1"/>
          <w:sz w:val="22"/>
          <w:szCs w:val="22"/>
        </w:rPr>
        <w:t xml:space="preserve">izvajanje nadzora v skladu z določili te pogodbe, </w:t>
      </w:r>
    </w:p>
    <w:p w14:paraId="64948784" w14:textId="77777777" w:rsidR="00EB56CD" w:rsidRPr="00813483" w:rsidRDefault="00EB56CD" w:rsidP="00EB56CD">
      <w:pPr>
        <w:pStyle w:val="Odstavekseznama"/>
        <w:numPr>
          <w:ilvl w:val="0"/>
          <w:numId w:val="31"/>
        </w:numPr>
        <w:ind w:left="426" w:right="141"/>
        <w:contextualSpacing/>
        <w:jc w:val="both"/>
        <w:rPr>
          <w:i w:val="0"/>
          <w:color w:val="000000" w:themeColor="text1"/>
          <w:sz w:val="22"/>
          <w:szCs w:val="22"/>
        </w:rPr>
      </w:pPr>
      <w:r w:rsidRPr="00813483">
        <w:rPr>
          <w:i w:val="0"/>
          <w:color w:val="000000" w:themeColor="text1"/>
          <w:sz w:val="22"/>
          <w:szCs w:val="22"/>
        </w:rPr>
        <w:t>izvedbeni varnostni načrt in kopijo prijave gradbišča, ki jo je poslal inšpekciji za delo v skladu s predpisi o zagotavljanju varnosti in zdravja pri delu na gradbiščih,</w:t>
      </w:r>
    </w:p>
    <w:p w14:paraId="311FB0EA" w14:textId="77777777" w:rsidR="00EB56CD" w:rsidRPr="00813483" w:rsidRDefault="00EB56CD" w:rsidP="00EB56CD">
      <w:pPr>
        <w:pStyle w:val="Odstavekseznama"/>
        <w:numPr>
          <w:ilvl w:val="0"/>
          <w:numId w:val="31"/>
        </w:numPr>
        <w:ind w:left="426" w:right="141"/>
        <w:contextualSpacing/>
        <w:jc w:val="both"/>
        <w:rPr>
          <w:i w:val="0"/>
          <w:color w:val="000000" w:themeColor="text1"/>
          <w:sz w:val="22"/>
          <w:szCs w:val="22"/>
        </w:rPr>
      </w:pPr>
      <w:r w:rsidRPr="00813483">
        <w:rPr>
          <w:i w:val="0"/>
          <w:color w:val="000000" w:themeColor="text1"/>
          <w:sz w:val="22"/>
          <w:szCs w:val="22"/>
        </w:rPr>
        <w:t>pravnomočno in veljavno gradbeno dovoljenje,</w:t>
      </w:r>
    </w:p>
    <w:p w14:paraId="27D2D24F" w14:textId="77777777" w:rsidR="00EB56CD" w:rsidRPr="00813483" w:rsidRDefault="00EB56CD" w:rsidP="00EB56CD">
      <w:pPr>
        <w:pStyle w:val="Odstavekseznama"/>
        <w:numPr>
          <w:ilvl w:val="0"/>
          <w:numId w:val="31"/>
        </w:numPr>
        <w:ind w:left="426" w:right="141"/>
        <w:contextualSpacing/>
        <w:jc w:val="both"/>
        <w:rPr>
          <w:i w:val="0"/>
          <w:color w:val="000000" w:themeColor="text1"/>
          <w:sz w:val="22"/>
          <w:szCs w:val="22"/>
        </w:rPr>
      </w:pPr>
      <w:r w:rsidRPr="00813483">
        <w:rPr>
          <w:i w:val="0"/>
          <w:color w:val="000000" w:themeColor="text1"/>
          <w:sz w:val="22"/>
          <w:szCs w:val="22"/>
        </w:rPr>
        <w:t>pooblastilo, s katerim zadolži izvajalca za oddajo gradbenih in drugih odpadkov ter izpolnitev evidenčnih listov v imenu naročnika.</w:t>
      </w:r>
    </w:p>
    <w:p w14:paraId="5DDAD73F" w14:textId="77777777" w:rsidR="00EB56CD" w:rsidRPr="00813483" w:rsidRDefault="00EB56CD" w:rsidP="00EB56CD">
      <w:pPr>
        <w:ind w:right="141"/>
        <w:jc w:val="both"/>
        <w:rPr>
          <w:i w:val="0"/>
          <w:color w:val="000000" w:themeColor="text1"/>
          <w:sz w:val="22"/>
          <w:szCs w:val="22"/>
        </w:rPr>
      </w:pPr>
    </w:p>
    <w:p w14:paraId="2F806EB8"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Naročnik se obvezuje izvajalca uvesti v </w:t>
      </w:r>
      <w:r>
        <w:rPr>
          <w:i w:val="0"/>
          <w:color w:val="000000" w:themeColor="text1"/>
          <w:sz w:val="22"/>
          <w:szCs w:val="22"/>
        </w:rPr>
        <w:t>delo</w:t>
      </w:r>
      <w:r w:rsidRPr="00813483">
        <w:rPr>
          <w:i w:val="0"/>
          <w:color w:val="000000" w:themeColor="text1"/>
          <w:sz w:val="22"/>
          <w:szCs w:val="22"/>
        </w:rPr>
        <w:t xml:space="preserve"> najkasneje v roku 10 (desetih) dni po začetku veljavnosti te pogodbe. </w:t>
      </w:r>
    </w:p>
    <w:p w14:paraId="6D2452B8" w14:textId="77777777" w:rsidR="00EB56CD" w:rsidRPr="00813483" w:rsidRDefault="00EB56CD" w:rsidP="00EB56CD">
      <w:pPr>
        <w:ind w:right="141"/>
        <w:jc w:val="both"/>
        <w:rPr>
          <w:i w:val="0"/>
          <w:color w:val="000000" w:themeColor="text1"/>
          <w:sz w:val="22"/>
          <w:szCs w:val="22"/>
        </w:rPr>
      </w:pPr>
    </w:p>
    <w:p w14:paraId="258660CB"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O uvedbi izvajalca v </w:t>
      </w:r>
      <w:r>
        <w:rPr>
          <w:i w:val="0"/>
          <w:color w:val="000000" w:themeColor="text1"/>
          <w:sz w:val="22"/>
          <w:szCs w:val="22"/>
        </w:rPr>
        <w:t>delo</w:t>
      </w:r>
      <w:r w:rsidRPr="00813483">
        <w:rPr>
          <w:i w:val="0"/>
          <w:color w:val="000000" w:themeColor="text1"/>
          <w:sz w:val="22"/>
          <w:szCs w:val="22"/>
        </w:rPr>
        <w:t xml:space="preserve"> se sestavi poseben zapisnik in to se ugotovi v gradbenem dnevniku. </w:t>
      </w:r>
    </w:p>
    <w:p w14:paraId="2F3C20A4" w14:textId="77777777" w:rsidR="00EB56CD" w:rsidRPr="00813483" w:rsidRDefault="00EB56CD" w:rsidP="00EB56CD">
      <w:pPr>
        <w:ind w:right="141"/>
        <w:jc w:val="both"/>
        <w:rPr>
          <w:i w:val="0"/>
          <w:color w:val="000000" w:themeColor="text1"/>
          <w:sz w:val="22"/>
          <w:szCs w:val="22"/>
        </w:rPr>
      </w:pPr>
    </w:p>
    <w:p w14:paraId="30BD05B3"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5E9080DD" w14:textId="77777777" w:rsidR="00EB56CD" w:rsidRPr="00813483" w:rsidRDefault="00EB56CD" w:rsidP="00EB56CD">
      <w:pPr>
        <w:ind w:right="141"/>
        <w:jc w:val="both"/>
        <w:rPr>
          <w:i w:val="0"/>
          <w:color w:val="000000" w:themeColor="text1"/>
          <w:sz w:val="22"/>
          <w:szCs w:val="22"/>
        </w:rPr>
      </w:pPr>
    </w:p>
    <w:p w14:paraId="68AC7A25"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V zvezi z izvajanjem pogodbenih del se naročnik obvezuje, da bo:</w:t>
      </w:r>
    </w:p>
    <w:p w14:paraId="3BD6D1CE" w14:textId="77777777" w:rsidR="00EB56CD" w:rsidRPr="00813483" w:rsidRDefault="00EB56CD" w:rsidP="00EB56CD">
      <w:pPr>
        <w:pStyle w:val="Odstavekseznama"/>
        <w:numPr>
          <w:ilvl w:val="0"/>
          <w:numId w:val="32"/>
        </w:numPr>
        <w:ind w:left="426" w:right="141"/>
        <w:contextualSpacing/>
        <w:jc w:val="both"/>
        <w:rPr>
          <w:i w:val="0"/>
          <w:color w:val="000000" w:themeColor="text1"/>
          <w:sz w:val="22"/>
          <w:szCs w:val="22"/>
        </w:rPr>
      </w:pPr>
      <w:r w:rsidRPr="00813483">
        <w:rPr>
          <w:i w:val="0"/>
          <w:color w:val="000000" w:themeColor="text1"/>
          <w:sz w:val="22"/>
          <w:szCs w:val="22"/>
        </w:rPr>
        <w:t>izvajalcu dal na razpolago vso ostalo dokumentacijo in informacije, s katerimi razpolaga,</w:t>
      </w:r>
    </w:p>
    <w:p w14:paraId="3B3BA90C" w14:textId="77777777" w:rsidR="00EB56CD" w:rsidRPr="00813483" w:rsidRDefault="00EB56CD" w:rsidP="00EB56CD">
      <w:pPr>
        <w:pStyle w:val="Odstavekseznama"/>
        <w:numPr>
          <w:ilvl w:val="0"/>
          <w:numId w:val="32"/>
        </w:numPr>
        <w:ind w:left="426" w:right="141"/>
        <w:contextualSpacing/>
        <w:jc w:val="both"/>
        <w:rPr>
          <w:i w:val="0"/>
          <w:color w:val="000000" w:themeColor="text1"/>
          <w:sz w:val="22"/>
          <w:szCs w:val="22"/>
        </w:rPr>
      </w:pPr>
      <w:r w:rsidRPr="00813483">
        <w:rPr>
          <w:i w:val="0"/>
          <w:color w:val="000000" w:themeColor="text1"/>
          <w:sz w:val="22"/>
          <w:szCs w:val="22"/>
        </w:rPr>
        <w:t>sodeloval z izvajalcem s ciljem, da prevzete obveznosti izvrši pravočasno in v skladu z določili te pogodbe,</w:t>
      </w:r>
    </w:p>
    <w:p w14:paraId="7AD109B2" w14:textId="77777777" w:rsidR="00EB56CD" w:rsidRPr="00813483" w:rsidRDefault="00EB56CD" w:rsidP="00EB56CD">
      <w:pPr>
        <w:pStyle w:val="Odstavekseznama"/>
        <w:numPr>
          <w:ilvl w:val="0"/>
          <w:numId w:val="32"/>
        </w:numPr>
        <w:ind w:left="426" w:right="141"/>
        <w:contextualSpacing/>
        <w:jc w:val="both"/>
        <w:rPr>
          <w:i w:val="0"/>
          <w:color w:val="000000" w:themeColor="text1"/>
          <w:sz w:val="22"/>
          <w:szCs w:val="22"/>
        </w:rPr>
      </w:pPr>
      <w:r w:rsidRPr="00813483">
        <w:rPr>
          <w:i w:val="0"/>
          <w:color w:val="000000" w:themeColor="text1"/>
          <w:sz w:val="22"/>
          <w:szCs w:val="22"/>
        </w:rPr>
        <w:t>tekoče spremljal izvajanje pogodbenih del, potrjeval predložene dokumente in plačeval izvedena naročena dela v dogovorjenih rokih.</w:t>
      </w:r>
    </w:p>
    <w:p w14:paraId="406DF7C9" w14:textId="77777777" w:rsidR="00EB56CD" w:rsidRDefault="00EB56CD" w:rsidP="00EB56CD">
      <w:pPr>
        <w:ind w:right="141"/>
        <w:jc w:val="both"/>
        <w:rPr>
          <w:b/>
          <w:i w:val="0"/>
          <w:color w:val="000000" w:themeColor="text1"/>
          <w:sz w:val="22"/>
          <w:szCs w:val="22"/>
        </w:rPr>
      </w:pPr>
    </w:p>
    <w:p w14:paraId="55C7B941" w14:textId="77777777" w:rsidR="00EB56CD" w:rsidRPr="00813483" w:rsidRDefault="00EB56CD" w:rsidP="00EB56CD">
      <w:pPr>
        <w:ind w:right="141"/>
        <w:jc w:val="both"/>
        <w:rPr>
          <w:b/>
          <w:i w:val="0"/>
          <w:color w:val="000000" w:themeColor="text1"/>
          <w:sz w:val="22"/>
          <w:szCs w:val="22"/>
        </w:rPr>
      </w:pPr>
    </w:p>
    <w:p w14:paraId="6A1AC748"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Obveznosti izvajalca</w:t>
      </w:r>
    </w:p>
    <w:p w14:paraId="205BF8BD" w14:textId="77777777" w:rsidR="00EB56CD" w:rsidRPr="00813483" w:rsidRDefault="00EB56CD" w:rsidP="00EB56CD">
      <w:pPr>
        <w:ind w:right="141"/>
        <w:jc w:val="both"/>
        <w:rPr>
          <w:b/>
          <w:i w:val="0"/>
          <w:color w:val="000000" w:themeColor="text1"/>
          <w:sz w:val="22"/>
          <w:szCs w:val="22"/>
        </w:rPr>
      </w:pPr>
    </w:p>
    <w:p w14:paraId="03622D80"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68783BDF" w14:textId="77777777" w:rsidR="00EB56CD" w:rsidRPr="00813483" w:rsidRDefault="00EB56CD" w:rsidP="00EB56CD">
      <w:pPr>
        <w:ind w:right="141"/>
        <w:jc w:val="both"/>
        <w:rPr>
          <w:i w:val="0"/>
          <w:color w:val="000000" w:themeColor="text1"/>
          <w:sz w:val="22"/>
          <w:szCs w:val="22"/>
        </w:rPr>
      </w:pPr>
    </w:p>
    <w:p w14:paraId="679DD8F0"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V zvezi z izvajanjem pogodbenih del se izvajalec obvezuje:</w:t>
      </w:r>
    </w:p>
    <w:p w14:paraId="2D9863DA"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 xml:space="preserve">naročniku ob uvedbi v </w:t>
      </w:r>
      <w:r>
        <w:rPr>
          <w:i w:val="0"/>
          <w:color w:val="000000" w:themeColor="text1"/>
          <w:sz w:val="22"/>
          <w:szCs w:val="22"/>
        </w:rPr>
        <w:t>delo</w:t>
      </w:r>
      <w:r w:rsidRPr="00813483">
        <w:rPr>
          <w:i w:val="0"/>
          <w:color w:val="000000" w:themeColor="text1"/>
          <w:sz w:val="22"/>
          <w:szCs w:val="22"/>
        </w:rPr>
        <w:t xml:space="preserve"> predložiti terminski in finančni plan izvedbe pogodbenih del, organizacijsko shemo gradbišča, gradbeni dnevnik z izpolnjenimi uvodnimi stranmi;</w:t>
      </w:r>
    </w:p>
    <w:p w14:paraId="4A3B74EA"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pred pričetkom del predložiti potrjen plan tekoče kontrole kakovosti;</w:t>
      </w:r>
    </w:p>
    <w:p w14:paraId="6601233A"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 xml:space="preserve">pred pričetkom del </w:t>
      </w:r>
      <w:r>
        <w:rPr>
          <w:i w:val="0"/>
          <w:color w:val="000000" w:themeColor="text1"/>
          <w:sz w:val="22"/>
          <w:szCs w:val="22"/>
        </w:rPr>
        <w:t xml:space="preserve">zagotoviti </w:t>
      </w:r>
      <w:r w:rsidRPr="00813483">
        <w:rPr>
          <w:i w:val="0"/>
          <w:color w:val="000000" w:themeColor="text1"/>
          <w:sz w:val="22"/>
          <w:szCs w:val="22"/>
        </w:rPr>
        <w:t xml:space="preserve"> zakoličbo</w:t>
      </w:r>
      <w:r>
        <w:rPr>
          <w:i w:val="0"/>
          <w:color w:val="000000" w:themeColor="text1"/>
          <w:sz w:val="22"/>
          <w:szCs w:val="22"/>
        </w:rPr>
        <w:t xml:space="preserve"> in jo izvesti</w:t>
      </w:r>
      <w:r w:rsidRPr="00813483">
        <w:rPr>
          <w:i w:val="0"/>
          <w:color w:val="000000" w:themeColor="text1"/>
          <w:sz w:val="22"/>
          <w:szCs w:val="22"/>
        </w:rPr>
        <w:t>;</w:t>
      </w:r>
    </w:p>
    <w:p w14:paraId="54B14954"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pisno obvestiti naročnika o pričetku in dokončanju del;</w:t>
      </w:r>
    </w:p>
    <w:p w14:paraId="3056EC84"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gradbišče označiti z gradbiščno tablo in ga urediti v skladu z  načrtom</w:t>
      </w:r>
      <w:r>
        <w:rPr>
          <w:i w:val="0"/>
          <w:color w:val="000000" w:themeColor="text1"/>
          <w:sz w:val="22"/>
          <w:szCs w:val="22"/>
        </w:rPr>
        <w:t xml:space="preserve"> organizacije gradbišča</w:t>
      </w:r>
      <w:r w:rsidRPr="00813483">
        <w:rPr>
          <w:i w:val="0"/>
          <w:color w:val="000000" w:themeColor="text1"/>
          <w:sz w:val="22"/>
          <w:szCs w:val="22"/>
        </w:rPr>
        <w:t>;</w:t>
      </w:r>
    </w:p>
    <w:p w14:paraId="11BC44FE"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organizirati gradbišče, urediti dostopne poti in deponije</w:t>
      </w:r>
    </w:p>
    <w:p w14:paraId="7EAF9139"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pričeti z deli v pogodbeno dogovorjenem roku, dela izvajati skladno z določili te pogodbe in jih dokončati v roku, določenem s pogodbo;</w:t>
      </w:r>
    </w:p>
    <w:p w14:paraId="30632674"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izvajati dela v skladu s to pogodbo,  projektn</w:t>
      </w:r>
      <w:r>
        <w:rPr>
          <w:i w:val="0"/>
          <w:color w:val="000000" w:themeColor="text1"/>
          <w:sz w:val="22"/>
          <w:szCs w:val="22"/>
        </w:rPr>
        <w:t>o</w:t>
      </w:r>
      <w:r w:rsidRPr="00813483">
        <w:rPr>
          <w:i w:val="0"/>
          <w:color w:val="000000" w:themeColor="text1"/>
          <w:sz w:val="22"/>
          <w:szCs w:val="22"/>
        </w:rPr>
        <w:t xml:space="preserve"> dokumentacij</w:t>
      </w:r>
      <w:r>
        <w:rPr>
          <w:i w:val="0"/>
          <w:color w:val="000000" w:themeColor="text1"/>
          <w:sz w:val="22"/>
          <w:szCs w:val="22"/>
        </w:rPr>
        <w:t>o za izvedbo gradnje</w:t>
      </w:r>
      <w:r w:rsidRPr="00813483">
        <w:rPr>
          <w:i w:val="0"/>
          <w:color w:val="000000" w:themeColor="text1"/>
          <w:sz w:val="22"/>
          <w:szCs w:val="22"/>
        </w:rPr>
        <w:t xml:space="preserve">, skladno z gradbenimi </w:t>
      </w:r>
      <w:r>
        <w:rPr>
          <w:i w:val="0"/>
          <w:color w:val="000000" w:themeColor="text1"/>
          <w:sz w:val="22"/>
          <w:szCs w:val="22"/>
        </w:rPr>
        <w:t xml:space="preserve">in drugimi </w:t>
      </w:r>
      <w:r w:rsidRPr="00813483">
        <w:rPr>
          <w:i w:val="0"/>
          <w:color w:val="000000" w:themeColor="text1"/>
          <w:sz w:val="22"/>
          <w:szCs w:val="22"/>
        </w:rPr>
        <w:t>predpisi</w:t>
      </w:r>
      <w:r>
        <w:rPr>
          <w:i w:val="0"/>
          <w:color w:val="000000" w:themeColor="text1"/>
          <w:sz w:val="22"/>
          <w:szCs w:val="22"/>
        </w:rPr>
        <w:t xml:space="preserve"> ter </w:t>
      </w:r>
      <w:r w:rsidRPr="00813483">
        <w:rPr>
          <w:i w:val="0"/>
          <w:color w:val="000000" w:themeColor="text1"/>
          <w:sz w:val="22"/>
          <w:szCs w:val="22"/>
        </w:rPr>
        <w:t xml:space="preserve"> pravili  stroke;</w:t>
      </w:r>
    </w:p>
    <w:p w14:paraId="66C6F599"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lastRenderedPageBreak/>
        <w:t>da bo izvedel pogodbena dela strokovno in pravilno s svojim materialom, ki mora ustrezati zahtevanim standardom in vrstam, določenih v projektni dokumentaciji</w:t>
      </w:r>
      <w:r>
        <w:rPr>
          <w:i w:val="0"/>
          <w:color w:val="000000" w:themeColor="text1"/>
          <w:sz w:val="22"/>
          <w:szCs w:val="22"/>
        </w:rPr>
        <w:t xml:space="preserve"> za izvedbo gradnje</w:t>
      </w:r>
      <w:r w:rsidRPr="00813483">
        <w:rPr>
          <w:i w:val="0"/>
          <w:color w:val="000000" w:themeColor="text1"/>
          <w:sz w:val="22"/>
          <w:szCs w:val="22"/>
        </w:rPr>
        <w:t>, ter kvaliteti , določenih v opisih del in predračunu,</w:t>
      </w:r>
    </w:p>
    <w:p w14:paraId="79C8D707"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sodelovati z naročnikom na vseh operativnih sestankih, pregledu obračuna del in vseh pregledih objekta do izteka garancijskega roka;</w:t>
      </w:r>
    </w:p>
    <w:p w14:paraId="28EE2FB0"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14:paraId="54A84E6D"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voditi gradbeni dnevnik in knjigo obračunskih izmer, ažurno za ves čas gradnje;</w:t>
      </w:r>
    </w:p>
    <w:p w14:paraId="57D57D1E"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pridobiti vso potrebno dokumentacijo za zaporo cest v času gradnje in izvedbo le-te;</w:t>
      </w:r>
    </w:p>
    <w:p w14:paraId="342DD9B7"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5E0617F2"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2AD19048"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izvajati vsa dela s strokovno usposobljenimi delavci in odgovarjati ter garantirati za svoje delo, kakor tudi za delo svojih podizvajalcev;</w:t>
      </w:r>
    </w:p>
    <w:p w14:paraId="4498ED2D"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ob dokončanju pogodbenih del izdelati posnetek stanja (objekti in eventualne spremembe poteka komunalnih tras z vrisom v kataster);</w:t>
      </w:r>
    </w:p>
    <w:p w14:paraId="39CFBB14"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zagotoviti in izdelati projekt izvedenih del (PID) objekta s celotno zunanjo in komunalno ureditvijo in ga izročiti naročniku v 4 (štirih) izvodih in elektronski obliki (pdf. in dwg. formatu);</w:t>
      </w:r>
    </w:p>
    <w:p w14:paraId="7148BF09" w14:textId="77777777" w:rsidR="00EB56CD"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0ED5B522" w14:textId="77777777" w:rsidR="00EB56CD" w:rsidRPr="0012063C" w:rsidRDefault="00EB56CD" w:rsidP="00EB56CD">
      <w:pPr>
        <w:pStyle w:val="Odstavekseznama"/>
        <w:numPr>
          <w:ilvl w:val="0"/>
          <w:numId w:val="33"/>
        </w:numPr>
        <w:ind w:left="426" w:right="141"/>
        <w:contextualSpacing/>
        <w:jc w:val="both"/>
        <w:rPr>
          <w:i w:val="0"/>
          <w:color w:val="000000" w:themeColor="text1"/>
          <w:sz w:val="22"/>
          <w:szCs w:val="22"/>
        </w:rPr>
      </w:pPr>
      <w:r w:rsidRPr="0012063C">
        <w:rPr>
          <w:i w:val="0"/>
          <w:color w:val="000000" w:themeColor="text1"/>
          <w:sz w:val="22"/>
          <w:szCs w:val="22"/>
        </w:rPr>
        <w:t>izdelati elaborat za vpis v kataster in ga vložiti na GURS;</w:t>
      </w:r>
    </w:p>
    <w:p w14:paraId="37928C61"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pripraviti dokumentacijo za tehnični pregled, sodelovati pri tehničnem pregledu, pridobiti uporabno dovoljenje in izvesti primopredajo objekta naročniku in uporabniku;</w:t>
      </w:r>
    </w:p>
    <w:p w14:paraId="0C203378"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odpraviti vse napake in pomanjkljivosti, ugotovljene v zapisniku o tehničnem pregledu in zapisniku o kvalitativnem pregledu izvedene gradnje, v roku določenem kot dokončanje del;</w:t>
      </w:r>
    </w:p>
    <w:p w14:paraId="4A6327FC"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pridobiti geodetski posnetek in opraviti vpis stavbe v kataster skladno z zakonodajo;</w:t>
      </w:r>
    </w:p>
    <w:p w14:paraId="5901BA86"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sidRPr="00813483">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325D8790" w14:textId="77777777" w:rsidR="00EB56CD" w:rsidRPr="00813483" w:rsidRDefault="00EB56CD" w:rsidP="00EB56CD">
      <w:pPr>
        <w:pStyle w:val="Odstavekseznama"/>
        <w:numPr>
          <w:ilvl w:val="0"/>
          <w:numId w:val="33"/>
        </w:numPr>
        <w:ind w:left="426" w:right="141"/>
        <w:contextualSpacing/>
        <w:jc w:val="both"/>
        <w:rPr>
          <w:i w:val="0"/>
          <w:color w:val="000000" w:themeColor="text1"/>
          <w:sz w:val="22"/>
          <w:szCs w:val="22"/>
        </w:rPr>
      </w:pPr>
      <w:r>
        <w:rPr>
          <w:i w:val="0"/>
          <w:color w:val="000000" w:themeColor="text1"/>
          <w:sz w:val="22"/>
          <w:szCs w:val="22"/>
        </w:rPr>
        <w:t xml:space="preserve">zagotoviti pogoje </w:t>
      </w:r>
      <w:r w:rsidRPr="00813483">
        <w:rPr>
          <w:i w:val="0"/>
          <w:color w:val="000000" w:themeColor="text1"/>
          <w:sz w:val="22"/>
          <w:szCs w:val="22"/>
        </w:rPr>
        <w:t xml:space="preserve">za varnost </w:t>
      </w:r>
      <w:r>
        <w:rPr>
          <w:i w:val="0"/>
          <w:color w:val="000000" w:themeColor="text1"/>
          <w:sz w:val="22"/>
          <w:szCs w:val="22"/>
        </w:rPr>
        <w:t>in zdravje pri delu,</w:t>
      </w:r>
      <w:r w:rsidRPr="00813483">
        <w:rPr>
          <w:i w:val="0"/>
          <w:color w:val="000000" w:themeColor="text1"/>
          <w:sz w:val="22"/>
          <w:szCs w:val="22"/>
        </w:rPr>
        <w:t xml:space="preserve"> varnost </w:t>
      </w:r>
      <w:r>
        <w:rPr>
          <w:i w:val="0"/>
          <w:color w:val="000000" w:themeColor="text1"/>
          <w:sz w:val="22"/>
          <w:szCs w:val="22"/>
        </w:rPr>
        <w:t xml:space="preserve">objekta,  življenja in zdravja </w:t>
      </w:r>
      <w:r w:rsidRPr="00813483">
        <w:rPr>
          <w:i w:val="0"/>
          <w:color w:val="000000" w:themeColor="text1"/>
          <w:sz w:val="22"/>
          <w:szCs w:val="22"/>
        </w:rPr>
        <w:t xml:space="preserve"> mimoidočih, prometa, sosednjih objektov </w:t>
      </w:r>
      <w:r>
        <w:rPr>
          <w:i w:val="0"/>
          <w:color w:val="000000" w:themeColor="text1"/>
          <w:sz w:val="22"/>
          <w:szCs w:val="22"/>
        </w:rPr>
        <w:t xml:space="preserve">in </w:t>
      </w:r>
      <w:r w:rsidRPr="00813483">
        <w:rPr>
          <w:i w:val="0"/>
          <w:color w:val="000000" w:themeColor="text1"/>
          <w:sz w:val="22"/>
          <w:szCs w:val="22"/>
        </w:rPr>
        <w:t xml:space="preserve"> opreme, materiala in strojnega parka; </w:t>
      </w:r>
    </w:p>
    <w:p w14:paraId="492673D5" w14:textId="77777777" w:rsidR="00EB56CD" w:rsidRPr="00813483" w:rsidRDefault="00EB56CD" w:rsidP="00EB56CD">
      <w:pPr>
        <w:pStyle w:val="Odstavekseznama"/>
        <w:numPr>
          <w:ilvl w:val="0"/>
          <w:numId w:val="33"/>
        </w:numPr>
        <w:spacing w:after="200" w:line="276" w:lineRule="auto"/>
        <w:ind w:left="426" w:right="141"/>
        <w:contextualSpacing/>
        <w:jc w:val="both"/>
        <w:rPr>
          <w:i w:val="0"/>
          <w:color w:val="000000" w:themeColor="text1"/>
          <w:sz w:val="22"/>
          <w:szCs w:val="22"/>
        </w:rPr>
      </w:pPr>
      <w:r w:rsidRPr="00813483">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14:paraId="63368805" w14:textId="77777777" w:rsidR="00EB56CD" w:rsidRDefault="00EB56CD" w:rsidP="00EB56CD">
      <w:pPr>
        <w:pStyle w:val="Odstavekseznama"/>
        <w:numPr>
          <w:ilvl w:val="0"/>
          <w:numId w:val="33"/>
        </w:numPr>
        <w:spacing w:after="200" w:line="276" w:lineRule="auto"/>
        <w:ind w:left="426" w:right="141"/>
        <w:contextualSpacing/>
        <w:jc w:val="both"/>
        <w:rPr>
          <w:i w:val="0"/>
          <w:color w:val="000000" w:themeColor="text1"/>
          <w:sz w:val="22"/>
          <w:szCs w:val="22"/>
        </w:rPr>
      </w:pPr>
      <w:r w:rsidRPr="00813483">
        <w:rPr>
          <w:i w:val="0"/>
          <w:color w:val="000000" w:themeColor="text1"/>
          <w:sz w:val="22"/>
          <w:szCs w:val="22"/>
        </w:rPr>
        <w:t>upoštevati strokovne ocene in pripombe nadzornika glede kvalitete izvedenih del in že med izvajanjem del sproti odpraviti napake in pomanjkljivosti, na katere ga ta opozori;</w:t>
      </w:r>
    </w:p>
    <w:p w14:paraId="3E0D1942" w14:textId="77777777" w:rsidR="00EB56CD" w:rsidRPr="00813483" w:rsidRDefault="00EB56CD" w:rsidP="00EB56CD">
      <w:pPr>
        <w:pStyle w:val="Odstavekseznama"/>
        <w:numPr>
          <w:ilvl w:val="0"/>
          <w:numId w:val="33"/>
        </w:numPr>
        <w:spacing w:after="200" w:line="276" w:lineRule="auto"/>
        <w:ind w:left="426" w:right="141"/>
        <w:contextualSpacing/>
        <w:jc w:val="both"/>
        <w:rPr>
          <w:i w:val="0"/>
          <w:color w:val="000000" w:themeColor="text1"/>
          <w:sz w:val="22"/>
          <w:szCs w:val="22"/>
        </w:rPr>
      </w:pPr>
      <w:r>
        <w:rPr>
          <w:i w:val="0"/>
          <w:color w:val="000000" w:themeColor="text1"/>
          <w:sz w:val="22"/>
          <w:szCs w:val="22"/>
        </w:rPr>
        <w:t>izvršiti vse ostale naloge, ki jih določajo veljavni predpisi za izvajalca.</w:t>
      </w:r>
    </w:p>
    <w:p w14:paraId="178ED2F8" w14:textId="77777777" w:rsidR="00EB56CD" w:rsidRDefault="00EB56CD" w:rsidP="00EB56CD">
      <w:pPr>
        <w:pStyle w:val="Odstavekseznama"/>
        <w:ind w:left="426" w:right="141"/>
        <w:contextualSpacing/>
        <w:jc w:val="both"/>
        <w:rPr>
          <w:i w:val="0"/>
          <w:color w:val="000000" w:themeColor="text1"/>
          <w:sz w:val="22"/>
          <w:szCs w:val="22"/>
        </w:rPr>
      </w:pPr>
    </w:p>
    <w:p w14:paraId="5D402D56" w14:textId="77777777" w:rsidR="00EB56CD" w:rsidRPr="00813483" w:rsidRDefault="00EB56CD" w:rsidP="00EB56CD">
      <w:pPr>
        <w:pStyle w:val="Odstavekseznama"/>
        <w:ind w:left="426" w:right="141"/>
        <w:contextualSpacing/>
        <w:jc w:val="both"/>
        <w:rPr>
          <w:i w:val="0"/>
          <w:color w:val="000000" w:themeColor="text1"/>
          <w:sz w:val="22"/>
          <w:szCs w:val="22"/>
        </w:rPr>
      </w:pPr>
      <w:r>
        <w:rPr>
          <w:i w:val="0"/>
          <w:color w:val="000000" w:themeColor="text1"/>
          <w:sz w:val="22"/>
          <w:szCs w:val="22"/>
        </w:rPr>
        <w:t xml:space="preserve">Izvajalec se obvezuje </w:t>
      </w:r>
      <w:r w:rsidRPr="00813483">
        <w:rPr>
          <w:i w:val="0"/>
          <w:color w:val="000000" w:themeColor="text1"/>
          <w:sz w:val="22"/>
          <w:szCs w:val="22"/>
        </w:rPr>
        <w:t>pogodbena dela izvajati ves svetli del dneva, vse dni v tednu, vse do d</w:t>
      </w:r>
      <w:r>
        <w:rPr>
          <w:i w:val="0"/>
          <w:color w:val="000000" w:themeColor="text1"/>
          <w:sz w:val="22"/>
          <w:szCs w:val="22"/>
        </w:rPr>
        <w:t>o</w:t>
      </w:r>
      <w:r w:rsidRPr="00813483">
        <w:rPr>
          <w:i w:val="0"/>
          <w:color w:val="000000" w:themeColor="text1"/>
          <w:sz w:val="22"/>
          <w:szCs w:val="22"/>
        </w:rPr>
        <w:t>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021833C2" w14:textId="77777777" w:rsidR="00EB56CD" w:rsidRPr="00813483" w:rsidRDefault="00EB56CD" w:rsidP="00EB56CD">
      <w:pPr>
        <w:pStyle w:val="Odstavekseznama"/>
        <w:ind w:left="0"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EB56CD" w:rsidRPr="00813483" w14:paraId="7B41394E"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75864216"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3AA23111"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Polne ure dneva</w:t>
            </w:r>
          </w:p>
        </w:tc>
      </w:tr>
      <w:tr w:rsidR="00EB56CD" w:rsidRPr="00813483" w14:paraId="7FAA6B73"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10406744"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11C64DFC"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8.00 – 17.00 h</w:t>
            </w:r>
          </w:p>
        </w:tc>
      </w:tr>
      <w:tr w:rsidR="00EB56CD" w:rsidRPr="00813483" w14:paraId="4FCBDF38"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47E90FBE"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530DB454"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8.00 – 17.00 h</w:t>
            </w:r>
          </w:p>
        </w:tc>
      </w:tr>
      <w:tr w:rsidR="00EB56CD" w:rsidRPr="00813483" w14:paraId="4C49E6C7"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5B3F45FA"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256C7179"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EB56CD" w:rsidRPr="00813483" w14:paraId="214C8B88"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4A27467F"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5FC846AF"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7.00 – 18.00 h</w:t>
            </w:r>
          </w:p>
        </w:tc>
      </w:tr>
      <w:tr w:rsidR="00EB56CD" w:rsidRPr="00813483" w14:paraId="2162DE0C"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10919FB9"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3DA94257"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6.00 – 18.00 h</w:t>
            </w:r>
          </w:p>
        </w:tc>
      </w:tr>
      <w:tr w:rsidR="00EB56CD" w:rsidRPr="00813483" w14:paraId="31752073"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68ED2F0D"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6E32E481"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EB56CD" w:rsidRPr="00813483" w14:paraId="7F4749C3"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756AB1B8"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1930C6CC"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EB56CD" w:rsidRPr="00813483" w14:paraId="4FC2E95D"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6CE5ACE2"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lastRenderedPageBreak/>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42263B6F"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EB56CD" w:rsidRPr="00813483" w14:paraId="292B1E8E"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037F7F0A"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4D394579"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EB56CD" w:rsidRPr="00813483" w14:paraId="6FCE1BCA"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76400121"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10783D23"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EB56CD" w:rsidRPr="00813483" w14:paraId="5A3D4CEB" w14:textId="77777777" w:rsidTr="003D57EF">
        <w:tc>
          <w:tcPr>
            <w:tcW w:w="3261" w:type="dxa"/>
            <w:tcBorders>
              <w:top w:val="single" w:sz="4" w:space="0" w:color="auto"/>
              <w:left w:val="single" w:sz="4" w:space="0" w:color="auto"/>
              <w:bottom w:val="single" w:sz="4" w:space="0" w:color="auto"/>
              <w:right w:val="single" w:sz="4" w:space="0" w:color="auto"/>
            </w:tcBorders>
            <w:hideMark/>
          </w:tcPr>
          <w:p w14:paraId="510CF770"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797D629E"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8.00 – 17.00 h</w:t>
            </w:r>
          </w:p>
        </w:tc>
      </w:tr>
    </w:tbl>
    <w:p w14:paraId="7CBCC795" w14:textId="77777777" w:rsidR="00EB56CD" w:rsidRDefault="00EB56CD" w:rsidP="00EB56CD">
      <w:pPr>
        <w:ind w:right="141"/>
        <w:jc w:val="both"/>
        <w:rPr>
          <w:i w:val="0"/>
          <w:color w:val="000000" w:themeColor="text1"/>
          <w:sz w:val="22"/>
          <w:szCs w:val="22"/>
        </w:rPr>
      </w:pPr>
    </w:p>
    <w:p w14:paraId="714194C3" w14:textId="77777777" w:rsidR="00EB56CD" w:rsidRPr="00813483" w:rsidRDefault="00EB56CD" w:rsidP="00EB56CD">
      <w:pPr>
        <w:ind w:right="141"/>
        <w:jc w:val="both"/>
        <w:rPr>
          <w:i w:val="0"/>
          <w:color w:val="000000" w:themeColor="text1"/>
          <w:sz w:val="22"/>
          <w:szCs w:val="22"/>
          <w:lang w:eastAsia="en-US"/>
        </w:rPr>
      </w:pPr>
      <w:r w:rsidRPr="00813483">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7BF503EF" w14:textId="77777777" w:rsidR="00EB56CD" w:rsidRPr="00813483" w:rsidRDefault="00EB56CD" w:rsidP="00EB56CD">
      <w:pPr>
        <w:ind w:right="141"/>
        <w:jc w:val="both"/>
        <w:rPr>
          <w:i w:val="0"/>
          <w:color w:val="000000" w:themeColor="text1"/>
          <w:sz w:val="22"/>
          <w:szCs w:val="22"/>
          <w:lang w:eastAsia="en-US"/>
        </w:rPr>
      </w:pPr>
    </w:p>
    <w:p w14:paraId="01A4D4D9" w14:textId="77777777" w:rsidR="00EB56CD" w:rsidRPr="00813483" w:rsidRDefault="00EB56CD" w:rsidP="00EB56CD">
      <w:pPr>
        <w:ind w:right="141"/>
        <w:jc w:val="both"/>
        <w:rPr>
          <w:i w:val="0"/>
          <w:color w:val="000000" w:themeColor="text1"/>
          <w:sz w:val="22"/>
          <w:szCs w:val="22"/>
          <w:lang w:eastAsia="en-US"/>
        </w:rPr>
      </w:pPr>
      <w:r w:rsidRPr="00813483">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2B864766" w14:textId="77777777" w:rsidR="00EB56CD" w:rsidRPr="00813483" w:rsidRDefault="00EB56CD" w:rsidP="00EB56CD">
      <w:pPr>
        <w:ind w:right="141"/>
        <w:jc w:val="both"/>
        <w:rPr>
          <w:i w:val="0"/>
          <w:color w:val="000000" w:themeColor="text1"/>
          <w:sz w:val="22"/>
          <w:szCs w:val="22"/>
          <w:lang w:eastAsia="en-US"/>
        </w:rPr>
      </w:pPr>
    </w:p>
    <w:p w14:paraId="596DE13B"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67667D38" w14:textId="77777777" w:rsidR="00EB56CD" w:rsidRPr="00813483" w:rsidRDefault="00EB56CD" w:rsidP="00EB56CD">
      <w:pPr>
        <w:ind w:right="141"/>
        <w:jc w:val="both"/>
        <w:rPr>
          <w:i w:val="0"/>
          <w:color w:val="000000" w:themeColor="text1"/>
          <w:sz w:val="22"/>
          <w:szCs w:val="22"/>
        </w:rPr>
      </w:pPr>
    </w:p>
    <w:p w14:paraId="61DEBB56"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38C5C4F5" w14:textId="77777777" w:rsidR="00EB56CD" w:rsidRPr="00813483" w:rsidRDefault="00EB56CD" w:rsidP="00EB56CD">
      <w:pPr>
        <w:ind w:right="141"/>
        <w:jc w:val="both"/>
        <w:rPr>
          <w:i w:val="0"/>
          <w:color w:val="000000" w:themeColor="text1"/>
          <w:sz w:val="22"/>
          <w:szCs w:val="22"/>
        </w:rPr>
      </w:pPr>
    </w:p>
    <w:p w14:paraId="1621C85E"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Izvajalec se zavezuje, da bo v obsegu kot je to skladno s predmetom te pogodbe, spoštoval določbe Uredbe o zelenem javnem naročanju (Uradni list RS, št. 51/17</w:t>
      </w:r>
      <w:r>
        <w:rPr>
          <w:i w:val="0"/>
          <w:color w:val="000000" w:themeColor="text1"/>
          <w:sz w:val="22"/>
          <w:szCs w:val="22"/>
        </w:rPr>
        <w:t>,</w:t>
      </w:r>
      <w:r w:rsidRPr="00813483">
        <w:rPr>
          <w:i w:val="0"/>
          <w:color w:val="000000" w:themeColor="text1"/>
          <w:sz w:val="22"/>
          <w:szCs w:val="22"/>
        </w:rPr>
        <w:t xml:space="preserve"> 64/19</w:t>
      </w:r>
      <w:r>
        <w:rPr>
          <w:i w:val="0"/>
          <w:color w:val="000000" w:themeColor="text1"/>
          <w:sz w:val="22"/>
          <w:szCs w:val="22"/>
        </w:rPr>
        <w:t xml:space="preserve"> in 121/21</w:t>
      </w:r>
      <w:r w:rsidRPr="00813483">
        <w:rPr>
          <w:i w:val="0"/>
          <w:color w:val="000000" w:themeColor="text1"/>
          <w:sz w:val="22"/>
          <w:szCs w:val="22"/>
        </w:rPr>
        <w:t>).</w:t>
      </w:r>
    </w:p>
    <w:p w14:paraId="29107E10" w14:textId="77777777" w:rsidR="00EB56CD" w:rsidRDefault="00EB56CD" w:rsidP="00EB56CD">
      <w:pPr>
        <w:ind w:right="141"/>
        <w:jc w:val="both"/>
        <w:rPr>
          <w:i w:val="0"/>
          <w:color w:val="000000" w:themeColor="text1"/>
          <w:sz w:val="22"/>
          <w:szCs w:val="22"/>
        </w:rPr>
      </w:pPr>
    </w:p>
    <w:p w14:paraId="78C10353"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14:paraId="1FA98D5A" w14:textId="77777777" w:rsidR="00EB56CD" w:rsidRDefault="00EB56CD" w:rsidP="00EB56CD">
      <w:pPr>
        <w:ind w:right="141"/>
        <w:jc w:val="both"/>
        <w:rPr>
          <w:i w:val="0"/>
          <w:color w:val="000000" w:themeColor="text1"/>
          <w:sz w:val="22"/>
          <w:szCs w:val="22"/>
        </w:rPr>
      </w:pPr>
    </w:p>
    <w:p w14:paraId="46A07576"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V primeru, da izvajalec ne izpolnjuje pogodbenih obveznosti na način, predviden v pogodbi o izvedbi javnega naročila, lahko začne naročnik ustrezne postopke za njeno prekinitev.</w:t>
      </w:r>
    </w:p>
    <w:p w14:paraId="14C6F973" w14:textId="77777777" w:rsidR="00EB56CD" w:rsidRPr="00813483" w:rsidRDefault="00EB56CD" w:rsidP="00EB56CD">
      <w:pPr>
        <w:ind w:right="141"/>
        <w:jc w:val="both"/>
        <w:rPr>
          <w:i w:val="0"/>
          <w:color w:val="000000" w:themeColor="text1"/>
          <w:sz w:val="22"/>
          <w:szCs w:val="22"/>
        </w:rPr>
      </w:pPr>
    </w:p>
    <w:p w14:paraId="305C727E" w14:textId="77777777" w:rsidR="00EB56CD" w:rsidRDefault="00EB56CD" w:rsidP="00EB56CD">
      <w:pPr>
        <w:ind w:right="141"/>
        <w:jc w:val="both"/>
        <w:rPr>
          <w:i w:val="0"/>
          <w:color w:val="000000" w:themeColor="text1"/>
          <w:sz w:val="22"/>
          <w:szCs w:val="22"/>
        </w:rPr>
      </w:pPr>
    </w:p>
    <w:p w14:paraId="65A10AB6"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Zavarovanje</w:t>
      </w:r>
      <w:r>
        <w:rPr>
          <w:b/>
          <w:i w:val="0"/>
          <w:color w:val="000000" w:themeColor="text1"/>
          <w:sz w:val="22"/>
          <w:szCs w:val="22"/>
        </w:rPr>
        <w:t xml:space="preserve"> odgovornosti za škodo</w:t>
      </w:r>
    </w:p>
    <w:p w14:paraId="6E24D822" w14:textId="77777777" w:rsidR="00EB56CD" w:rsidRPr="00813483" w:rsidRDefault="00EB56CD" w:rsidP="00EB56CD">
      <w:pPr>
        <w:ind w:right="141"/>
        <w:jc w:val="both"/>
        <w:rPr>
          <w:i w:val="0"/>
          <w:color w:val="000000" w:themeColor="text1"/>
          <w:sz w:val="22"/>
          <w:szCs w:val="22"/>
        </w:rPr>
      </w:pPr>
    </w:p>
    <w:p w14:paraId="16847F66"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74182705" w14:textId="77777777" w:rsidR="00EB56CD" w:rsidRPr="00813483" w:rsidRDefault="00EB56CD" w:rsidP="00EB56CD">
      <w:pPr>
        <w:tabs>
          <w:tab w:val="left" w:pos="0"/>
        </w:tabs>
        <w:ind w:right="141"/>
        <w:jc w:val="both"/>
        <w:rPr>
          <w:i w:val="0"/>
          <w:color w:val="000000" w:themeColor="text1"/>
          <w:sz w:val="22"/>
          <w:szCs w:val="22"/>
        </w:rPr>
      </w:pPr>
    </w:p>
    <w:p w14:paraId="5D9DE925" w14:textId="77777777" w:rsidR="00EB56CD" w:rsidRPr="00813483" w:rsidRDefault="00EB56CD" w:rsidP="00EB56CD">
      <w:pPr>
        <w:tabs>
          <w:tab w:val="left" w:pos="0"/>
        </w:tabs>
        <w:ind w:right="141"/>
        <w:jc w:val="both"/>
        <w:rPr>
          <w:i w:val="0"/>
          <w:color w:val="000000" w:themeColor="text1"/>
          <w:sz w:val="22"/>
          <w:szCs w:val="22"/>
        </w:rPr>
      </w:pPr>
      <w:r w:rsidRPr="00813483">
        <w:rPr>
          <w:i w:val="0"/>
          <w:color w:val="000000" w:themeColor="text1"/>
          <w:sz w:val="22"/>
          <w:szCs w:val="22"/>
        </w:rPr>
        <w:t>Izvajalec odgovarja za vso neposredno škodo, ki nastane naročniku ali tretjim osebam in izvira iz njegovega dela in njegovih pogodbenih obveznosti.</w:t>
      </w:r>
    </w:p>
    <w:p w14:paraId="0E0613E0" w14:textId="77777777" w:rsidR="00EB56CD" w:rsidRPr="00813483" w:rsidRDefault="00EB56CD" w:rsidP="00EB56CD">
      <w:pPr>
        <w:tabs>
          <w:tab w:val="left" w:pos="0"/>
        </w:tabs>
        <w:ind w:right="141"/>
        <w:jc w:val="both"/>
        <w:rPr>
          <w:i w:val="0"/>
          <w:color w:val="000000" w:themeColor="text1"/>
          <w:sz w:val="22"/>
          <w:szCs w:val="22"/>
        </w:rPr>
      </w:pPr>
    </w:p>
    <w:p w14:paraId="1A352D47" w14:textId="77777777" w:rsidR="00EB56CD" w:rsidRPr="00813483" w:rsidRDefault="00EB56CD" w:rsidP="00EB56CD">
      <w:pPr>
        <w:tabs>
          <w:tab w:val="left" w:pos="0"/>
        </w:tabs>
        <w:ind w:right="141"/>
        <w:jc w:val="both"/>
        <w:rPr>
          <w:i w:val="0"/>
          <w:color w:val="000000" w:themeColor="text1"/>
          <w:sz w:val="22"/>
          <w:szCs w:val="22"/>
        </w:rPr>
      </w:pPr>
      <w:r w:rsidRPr="00813483">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0516B96A" w14:textId="77777777" w:rsidR="00EB56CD" w:rsidRPr="00813483" w:rsidRDefault="00EB56CD" w:rsidP="00EB56CD">
      <w:pPr>
        <w:tabs>
          <w:tab w:val="left" w:pos="0"/>
        </w:tabs>
        <w:ind w:right="141"/>
        <w:jc w:val="both"/>
        <w:rPr>
          <w:i w:val="0"/>
          <w:color w:val="000000" w:themeColor="text1"/>
          <w:sz w:val="22"/>
          <w:szCs w:val="22"/>
        </w:rPr>
      </w:pPr>
    </w:p>
    <w:p w14:paraId="53D3C8F6"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Izvajalec mora imeti zavarovano tudi svojo odgovornost za škodo, ki bi utegnila nastati naročniku in tretjim osebam v zvezi z opravljanjem njegove dejavnosti </w:t>
      </w:r>
      <w:r w:rsidRPr="00813483">
        <w:rPr>
          <w:i w:val="0"/>
          <w:color w:val="000000" w:themeColor="text1"/>
          <w:sz w:val="22"/>
          <w:szCs w:val="22"/>
          <w:lang w:eastAsia="en-US"/>
        </w:rPr>
        <w:t>njegove pravne subjektivitete in njegovih pravnih razmerij</w:t>
      </w:r>
      <w:r w:rsidRPr="00813483">
        <w:rPr>
          <w:i w:val="0"/>
          <w:color w:val="000000" w:themeColor="text1"/>
          <w:sz w:val="22"/>
          <w:szCs w:val="22"/>
        </w:rPr>
        <w:t xml:space="preserve"> najmanj v obsegu minimalnega zavarovalnega programa določenega v izjavi zavarovalnice (Priloga razpisne dokumentacije), ki je kot priloga sestavni del te pogodbe. </w:t>
      </w:r>
    </w:p>
    <w:p w14:paraId="7ED15AB5" w14:textId="77777777" w:rsidR="00EB56CD" w:rsidRPr="00813483" w:rsidRDefault="00EB56CD" w:rsidP="00EB56CD">
      <w:pPr>
        <w:ind w:right="141"/>
        <w:jc w:val="both"/>
        <w:rPr>
          <w:i w:val="0"/>
          <w:color w:val="000000" w:themeColor="text1"/>
          <w:sz w:val="22"/>
          <w:szCs w:val="22"/>
          <w:lang w:eastAsia="en-US"/>
        </w:rPr>
      </w:pPr>
      <w:r w:rsidRPr="00813483">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14:paraId="4091CDB0" w14:textId="77777777" w:rsidR="00EB56CD" w:rsidRPr="00813483" w:rsidRDefault="00EB56CD" w:rsidP="00EB56CD">
      <w:pPr>
        <w:ind w:right="141"/>
        <w:jc w:val="both"/>
        <w:rPr>
          <w:i w:val="0"/>
          <w:color w:val="000000" w:themeColor="text1"/>
          <w:sz w:val="22"/>
          <w:szCs w:val="22"/>
          <w:lang w:eastAsia="en-US"/>
        </w:rPr>
      </w:pPr>
    </w:p>
    <w:p w14:paraId="348C9D33" w14:textId="77777777" w:rsidR="00EB56CD" w:rsidRPr="00813483" w:rsidRDefault="00EB56CD" w:rsidP="00EB56CD">
      <w:pPr>
        <w:ind w:right="141"/>
        <w:jc w:val="both"/>
        <w:rPr>
          <w:i w:val="0"/>
          <w:color w:val="000000" w:themeColor="text1"/>
          <w:sz w:val="22"/>
          <w:szCs w:val="22"/>
          <w:lang w:eastAsia="en-US"/>
        </w:rPr>
      </w:pPr>
      <w:r w:rsidRPr="00813483">
        <w:rPr>
          <w:i w:val="0"/>
          <w:color w:val="000000" w:themeColor="text1"/>
          <w:sz w:val="22"/>
          <w:szCs w:val="22"/>
          <w:lang w:eastAsia="en-US"/>
        </w:rPr>
        <w:t>Sprožilec zavarovalnega kritja za vsa zavarovanja po tem členu mora biti nastanek škodnega dogodka (ne velja claims-made način).</w:t>
      </w:r>
    </w:p>
    <w:p w14:paraId="11777337" w14:textId="77777777" w:rsidR="00EB56CD" w:rsidRPr="00813483" w:rsidRDefault="00EB56CD" w:rsidP="00EB56CD">
      <w:pPr>
        <w:ind w:right="141"/>
        <w:jc w:val="both"/>
        <w:rPr>
          <w:i w:val="0"/>
          <w:color w:val="000000" w:themeColor="text1"/>
          <w:sz w:val="22"/>
          <w:szCs w:val="22"/>
          <w:lang w:eastAsia="en-US"/>
        </w:rPr>
      </w:pPr>
    </w:p>
    <w:p w14:paraId="2E8BB59C" w14:textId="77777777" w:rsidR="00EB56CD" w:rsidRPr="00813483" w:rsidRDefault="00EB56CD" w:rsidP="00EB56CD">
      <w:pPr>
        <w:ind w:right="141"/>
        <w:jc w:val="both"/>
        <w:rPr>
          <w:i w:val="0"/>
          <w:color w:val="000000" w:themeColor="text1"/>
          <w:sz w:val="22"/>
          <w:szCs w:val="22"/>
          <w:lang w:eastAsia="en-US"/>
        </w:rPr>
      </w:pPr>
      <w:r w:rsidRPr="00813483">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40C2F717" w14:textId="77777777" w:rsidR="00EB56CD" w:rsidRPr="00813483" w:rsidRDefault="00EB56CD" w:rsidP="00EB56CD">
      <w:pPr>
        <w:ind w:right="141"/>
        <w:jc w:val="both"/>
        <w:rPr>
          <w:i w:val="0"/>
          <w:color w:val="000000" w:themeColor="text1"/>
          <w:sz w:val="22"/>
          <w:szCs w:val="22"/>
          <w:lang w:eastAsia="en-US"/>
        </w:rPr>
      </w:pPr>
      <w:r w:rsidRPr="00813483">
        <w:rPr>
          <w:i w:val="0"/>
          <w:color w:val="000000" w:themeColor="text1"/>
          <w:sz w:val="22"/>
          <w:szCs w:val="22"/>
          <w:lang w:eastAsia="en-US"/>
        </w:rPr>
        <w:t>Prav tako mora imeti izvajalec ves čas trajanja te pogodbe sklenjena tudi zavarovanja v skladu z veljavnimi zakonskimi predpisi.</w:t>
      </w:r>
    </w:p>
    <w:p w14:paraId="128E09E5" w14:textId="77777777" w:rsidR="00EB56CD" w:rsidRPr="00813483" w:rsidRDefault="00EB56CD" w:rsidP="00EB56CD">
      <w:pPr>
        <w:ind w:right="141"/>
        <w:jc w:val="both"/>
        <w:rPr>
          <w:i w:val="0"/>
          <w:color w:val="000000" w:themeColor="text1"/>
          <w:sz w:val="22"/>
          <w:szCs w:val="22"/>
          <w:lang w:eastAsia="en-US"/>
        </w:rPr>
      </w:pPr>
    </w:p>
    <w:p w14:paraId="6E1E562D" w14:textId="77777777" w:rsidR="00EB56CD" w:rsidRPr="00813483" w:rsidRDefault="00EB56CD" w:rsidP="00EB56CD">
      <w:pPr>
        <w:ind w:right="141"/>
        <w:jc w:val="both"/>
        <w:rPr>
          <w:i w:val="0"/>
          <w:color w:val="000000" w:themeColor="text1"/>
          <w:sz w:val="22"/>
          <w:szCs w:val="22"/>
          <w:lang w:eastAsia="en-US"/>
        </w:rPr>
      </w:pPr>
      <w:r w:rsidRPr="00813483">
        <w:rPr>
          <w:i w:val="0"/>
          <w:color w:val="000000" w:themeColor="text1"/>
          <w:sz w:val="22"/>
          <w:szCs w:val="22"/>
          <w:lang w:eastAsia="en-US"/>
        </w:rPr>
        <w:lastRenderedPageBreak/>
        <w:t>Za obveznost sklenitve morebitnega dodatnega zavarovanja mora ves čas izvajanja te pogodbe skrbeti izvajalec, ki mora o tem obveščati naročnika.</w:t>
      </w:r>
    </w:p>
    <w:p w14:paraId="1CDD0133" w14:textId="77777777" w:rsidR="00EB56CD" w:rsidRPr="00813483" w:rsidRDefault="00EB56CD" w:rsidP="00EB56CD">
      <w:pPr>
        <w:ind w:right="141"/>
        <w:jc w:val="both"/>
        <w:rPr>
          <w:i w:val="0"/>
          <w:color w:val="000000" w:themeColor="text1"/>
          <w:sz w:val="22"/>
          <w:szCs w:val="22"/>
          <w:lang w:eastAsia="en-US"/>
        </w:rPr>
      </w:pPr>
    </w:p>
    <w:p w14:paraId="6583B6F3" w14:textId="77777777" w:rsidR="00EB56CD" w:rsidRPr="00813483" w:rsidRDefault="00EB56CD" w:rsidP="00EB56CD">
      <w:pPr>
        <w:ind w:right="141"/>
        <w:jc w:val="both"/>
        <w:rPr>
          <w:i w:val="0"/>
          <w:color w:val="000000" w:themeColor="text1"/>
          <w:sz w:val="22"/>
          <w:szCs w:val="22"/>
          <w:lang w:eastAsia="en-US"/>
        </w:rPr>
      </w:pPr>
      <w:r w:rsidRPr="00813483">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090E75AD" w14:textId="77777777" w:rsidR="00EB56CD" w:rsidRPr="00813483" w:rsidRDefault="00EB56CD" w:rsidP="00EB56CD">
      <w:pPr>
        <w:ind w:right="141"/>
        <w:jc w:val="both"/>
        <w:rPr>
          <w:i w:val="0"/>
          <w:color w:val="000000" w:themeColor="text1"/>
          <w:sz w:val="22"/>
          <w:szCs w:val="22"/>
          <w:lang w:eastAsia="en-US"/>
        </w:rPr>
      </w:pPr>
    </w:p>
    <w:p w14:paraId="0AC528D2" w14:textId="77777777" w:rsidR="00EB56CD" w:rsidRPr="00813483" w:rsidRDefault="00EB56CD" w:rsidP="00EB56CD">
      <w:pPr>
        <w:jc w:val="both"/>
        <w:rPr>
          <w:i w:val="0"/>
          <w:sz w:val="22"/>
          <w:szCs w:val="22"/>
        </w:rPr>
      </w:pPr>
      <w:r w:rsidRPr="00813483">
        <w:rPr>
          <w:i w:val="0"/>
          <w:sz w:val="22"/>
          <w:szCs w:val="22"/>
        </w:rPr>
        <w:t xml:space="preserve">Izvajalec odgovarja neposredno za škodo, ki nastane naročniku in tretjim osebam in izvira iz njegovega dela in njegovih pogodbenih obveznosti. </w:t>
      </w:r>
    </w:p>
    <w:p w14:paraId="48BBB1E4" w14:textId="77777777" w:rsidR="00EB56CD" w:rsidRPr="00813483" w:rsidRDefault="00EB56CD" w:rsidP="00EB56CD">
      <w:pPr>
        <w:jc w:val="both"/>
        <w:rPr>
          <w:i w:val="0"/>
          <w:sz w:val="22"/>
          <w:szCs w:val="22"/>
        </w:rPr>
      </w:pPr>
    </w:p>
    <w:p w14:paraId="63A45B1B" w14:textId="77777777" w:rsidR="00EB56CD" w:rsidRPr="007B38B8" w:rsidRDefault="00EB56CD" w:rsidP="00EB56CD">
      <w:pPr>
        <w:jc w:val="both"/>
        <w:rPr>
          <w:i w:val="0"/>
          <w:sz w:val="22"/>
          <w:szCs w:val="22"/>
        </w:rPr>
      </w:pPr>
      <w:r w:rsidRPr="007B38B8">
        <w:rPr>
          <w:i w:val="0"/>
          <w:sz w:val="22"/>
          <w:szCs w:val="22"/>
        </w:rPr>
        <w:t>Izvajalec mora imeti ves čas svojega poslovanja do poteka vseh zastaralnih rokov za morebitne odškodninske zahtevke po tej pogodbi, zavarovano svojo odgovornost za škodo skladno z 1</w:t>
      </w:r>
      <w:r>
        <w:rPr>
          <w:i w:val="0"/>
          <w:sz w:val="22"/>
          <w:szCs w:val="22"/>
        </w:rPr>
        <w:t xml:space="preserve">6 </w:t>
      </w:r>
      <w:r w:rsidRPr="007B38B8">
        <w:rPr>
          <w:i w:val="0"/>
          <w:sz w:val="22"/>
          <w:szCs w:val="22"/>
        </w:rPr>
        <w:t xml:space="preserve">. členom Gradbenega zakona (Uradni list RS, št. </w:t>
      </w:r>
      <w:r>
        <w:rPr>
          <w:i w:val="0"/>
          <w:sz w:val="22"/>
          <w:szCs w:val="22"/>
        </w:rPr>
        <w:t xml:space="preserve">199/21 in 105/22-ZZNŠPP </w:t>
      </w:r>
      <w:r w:rsidRPr="007B38B8">
        <w:rPr>
          <w:i w:val="0"/>
          <w:sz w:val="22"/>
          <w:szCs w:val="22"/>
        </w:rPr>
        <w:t xml:space="preserve">), ki bi utegnila nastati naročniku in tretjim osebam v zvezi z opravljanjem njegove dejavnosti z minimalno zavarovalno vsoto v višini, ki ne sme biti manjša </w:t>
      </w:r>
      <w:r w:rsidRPr="005F60BF">
        <w:rPr>
          <w:i w:val="0"/>
          <w:sz w:val="22"/>
          <w:szCs w:val="22"/>
        </w:rPr>
        <w:t xml:space="preserve">od </w:t>
      </w:r>
      <w:r w:rsidRPr="00AC79CF">
        <w:rPr>
          <w:b/>
          <w:i w:val="0"/>
          <w:sz w:val="22"/>
          <w:szCs w:val="22"/>
        </w:rPr>
        <w:t>1.500</w:t>
      </w:r>
      <w:r w:rsidRPr="005F60BF">
        <w:rPr>
          <w:b/>
          <w:i w:val="0"/>
          <w:sz w:val="22"/>
          <w:szCs w:val="22"/>
        </w:rPr>
        <w:t>.000,00 EUR</w:t>
      </w:r>
      <w:r w:rsidRPr="005F60BF">
        <w:rPr>
          <w:i w:val="0"/>
          <w:sz w:val="22"/>
          <w:szCs w:val="22"/>
        </w:rPr>
        <w:t xml:space="preserve"> (z besedo: </w:t>
      </w:r>
      <w:r>
        <w:rPr>
          <w:i w:val="0"/>
          <w:sz w:val="22"/>
          <w:szCs w:val="22"/>
        </w:rPr>
        <w:t xml:space="preserve">en milijon petsto tisoč </w:t>
      </w:r>
      <w:r w:rsidRPr="005F60BF">
        <w:rPr>
          <w:i w:val="0"/>
          <w:sz w:val="22"/>
          <w:szCs w:val="22"/>
        </w:rPr>
        <w:t>eurov in 00/100).</w:t>
      </w:r>
      <w:r w:rsidRPr="007B38B8">
        <w:rPr>
          <w:i w:val="0"/>
          <w:sz w:val="20"/>
        </w:rPr>
        <w:t xml:space="preserve"> </w:t>
      </w:r>
    </w:p>
    <w:p w14:paraId="33480E80" w14:textId="77777777" w:rsidR="00EB56CD" w:rsidRPr="00813483" w:rsidRDefault="00EB56CD" w:rsidP="00EB56CD">
      <w:pPr>
        <w:jc w:val="both"/>
        <w:rPr>
          <w:i w:val="0"/>
          <w:sz w:val="22"/>
          <w:szCs w:val="22"/>
        </w:rPr>
      </w:pPr>
    </w:p>
    <w:p w14:paraId="6E61095B" w14:textId="77777777" w:rsidR="00EB56CD" w:rsidRPr="00813483" w:rsidRDefault="00EB56CD" w:rsidP="00EB56CD">
      <w:pPr>
        <w:jc w:val="both"/>
        <w:rPr>
          <w:i w:val="0"/>
          <w:sz w:val="22"/>
          <w:szCs w:val="22"/>
        </w:rPr>
      </w:pPr>
      <w:r w:rsidRPr="00813483">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1BB0E57E" w14:textId="77777777" w:rsidR="00EB56CD" w:rsidRPr="00813483" w:rsidRDefault="00EB56CD" w:rsidP="00EB56CD">
      <w:pPr>
        <w:jc w:val="both"/>
        <w:rPr>
          <w:i w:val="0"/>
          <w:sz w:val="22"/>
          <w:szCs w:val="22"/>
        </w:rPr>
      </w:pPr>
    </w:p>
    <w:p w14:paraId="6C60C8F2" w14:textId="77777777" w:rsidR="00EB56CD" w:rsidRDefault="00EB56CD" w:rsidP="00EB56CD">
      <w:pPr>
        <w:pStyle w:val="Brezrazmikov"/>
        <w:ind w:right="141"/>
        <w:jc w:val="both"/>
        <w:rPr>
          <w:i w:val="0"/>
          <w:color w:val="000000" w:themeColor="text1"/>
          <w:sz w:val="22"/>
          <w:szCs w:val="22"/>
        </w:rPr>
      </w:pPr>
      <w:r>
        <w:rPr>
          <w:i w:val="0"/>
          <w:color w:val="000000" w:themeColor="text1"/>
          <w:sz w:val="22"/>
          <w:szCs w:val="22"/>
          <w:lang w:eastAsia="en-US"/>
        </w:rPr>
        <w:t xml:space="preserve">Izvajalec se zavezuje, da bo ustrezno zavarovalno dokumentacijo (kopijo zavarovalnih polic, idr.) </w:t>
      </w:r>
      <w:r>
        <w:rPr>
          <w:i w:val="0"/>
          <w:sz w:val="22"/>
          <w:szCs w:val="22"/>
        </w:rPr>
        <w:t xml:space="preserve">in potrdilo o plačilu zavarovalne premije </w:t>
      </w:r>
      <w:r>
        <w:rPr>
          <w:i w:val="0"/>
          <w:color w:val="000000" w:themeColor="text1"/>
          <w:sz w:val="22"/>
          <w:szCs w:val="22"/>
          <w:lang w:eastAsia="en-US"/>
        </w:rPr>
        <w:t xml:space="preserve">v skladu z določili tega člena, izročil naročniku v roku 15 (petnajstih) dni od sklenitve te pogodbe, kot pogoj, ki se mora izpolniti za veljavnost te pogodbe. </w:t>
      </w:r>
    </w:p>
    <w:p w14:paraId="5809D244" w14:textId="77777777" w:rsidR="00EB56CD" w:rsidRDefault="00EB56CD" w:rsidP="00EB56CD">
      <w:pPr>
        <w:ind w:right="141"/>
        <w:jc w:val="both"/>
        <w:rPr>
          <w:i w:val="0"/>
          <w:color w:val="000000" w:themeColor="text1"/>
          <w:sz w:val="22"/>
          <w:szCs w:val="22"/>
        </w:rPr>
      </w:pPr>
    </w:p>
    <w:p w14:paraId="0BD45957" w14:textId="77777777" w:rsidR="00EB56CD" w:rsidRDefault="00EB56CD" w:rsidP="00EB56CD">
      <w:pPr>
        <w:ind w:right="141"/>
        <w:jc w:val="both"/>
        <w:rPr>
          <w:i w:val="0"/>
          <w:color w:val="000000" w:themeColor="text1"/>
          <w:sz w:val="22"/>
          <w:szCs w:val="22"/>
        </w:rPr>
      </w:pPr>
    </w:p>
    <w:p w14:paraId="6C7421E4"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 xml:space="preserve">Finančno zavarovanje za dobro izvedbo pogodbenih obveznosti </w:t>
      </w:r>
    </w:p>
    <w:p w14:paraId="3E450603" w14:textId="77777777" w:rsidR="00EB56CD" w:rsidRPr="00813483" w:rsidRDefault="00EB56CD" w:rsidP="00EB56CD">
      <w:pPr>
        <w:ind w:right="141"/>
        <w:jc w:val="both"/>
        <w:rPr>
          <w:i w:val="0"/>
          <w:color w:val="000000" w:themeColor="text1"/>
          <w:sz w:val="22"/>
          <w:szCs w:val="22"/>
        </w:rPr>
      </w:pPr>
    </w:p>
    <w:p w14:paraId="7904875D"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3DC9F8AA" w14:textId="77777777" w:rsidR="00EB56CD" w:rsidRPr="00813483" w:rsidRDefault="00EB56CD" w:rsidP="00EB56CD">
      <w:pPr>
        <w:ind w:right="141"/>
        <w:jc w:val="both"/>
        <w:rPr>
          <w:i w:val="0"/>
          <w:color w:val="000000" w:themeColor="text1"/>
          <w:sz w:val="22"/>
          <w:szCs w:val="22"/>
        </w:rPr>
      </w:pPr>
    </w:p>
    <w:p w14:paraId="08557198" w14:textId="77777777" w:rsidR="00EB56CD" w:rsidRPr="005F60BF" w:rsidRDefault="00EB56CD" w:rsidP="00EB56CD">
      <w:pPr>
        <w:ind w:right="141"/>
        <w:jc w:val="both"/>
        <w:rPr>
          <w:i w:val="0"/>
          <w:color w:val="000000" w:themeColor="text1"/>
          <w:sz w:val="22"/>
          <w:szCs w:val="22"/>
        </w:rPr>
      </w:pPr>
      <w:r w:rsidRPr="00813483">
        <w:rPr>
          <w:i w:val="0"/>
          <w:color w:val="000000" w:themeColor="text1"/>
          <w:sz w:val="22"/>
          <w:szCs w:val="22"/>
        </w:rPr>
        <w:t>Izvajalec</w:t>
      </w:r>
      <w:r w:rsidRPr="00813483">
        <w:rPr>
          <w:color w:val="000000"/>
        </w:rPr>
        <w:t xml:space="preserve"> </w:t>
      </w:r>
      <w:r w:rsidRPr="00813483">
        <w:rPr>
          <w:i w:val="0"/>
          <w:color w:val="000000" w:themeColor="text1"/>
          <w:sz w:val="22"/>
          <w:szCs w:val="22"/>
        </w:rPr>
        <w:t xml:space="preserve">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w:t>
      </w:r>
      <w:r>
        <w:rPr>
          <w:i w:val="0"/>
          <w:color w:val="000000" w:themeColor="text1"/>
          <w:sz w:val="22"/>
          <w:szCs w:val="22"/>
        </w:rPr>
        <w:t xml:space="preserve">skupne </w:t>
      </w:r>
      <w:r w:rsidRPr="00813483">
        <w:rPr>
          <w:i w:val="0"/>
          <w:color w:val="000000" w:themeColor="text1"/>
          <w:sz w:val="22"/>
          <w:szCs w:val="22"/>
        </w:rPr>
        <w:t>cene pogodbenih del z DDV</w:t>
      </w:r>
      <w:r>
        <w:rPr>
          <w:i w:val="0"/>
          <w:color w:val="000000" w:themeColor="text1"/>
          <w:sz w:val="22"/>
          <w:szCs w:val="22"/>
        </w:rPr>
        <w:t xml:space="preserve"> iz 3. člena te pogodbe</w:t>
      </w:r>
      <w:r w:rsidRPr="005F60BF">
        <w:rPr>
          <w:i w:val="0"/>
          <w:color w:val="000000" w:themeColor="text1"/>
          <w:sz w:val="22"/>
          <w:szCs w:val="22"/>
        </w:rPr>
        <w:t>, to je …………… EUR, ki ga bo naročnik unovčil v primeru, če izvajalec svoje pogodbene obveznosti ne bo  izpolnil v dogovorjeni kakovosti, količini in rokih. Rok veljavnosti finančnega zavarovanja za dobro izvedbo pogodbenih obveznosti</w:t>
      </w:r>
      <w:r w:rsidRPr="005F60BF">
        <w:rPr>
          <w:color w:val="000000" w:themeColor="text1"/>
          <w:sz w:val="22"/>
          <w:szCs w:val="22"/>
        </w:rPr>
        <w:t xml:space="preserve"> </w:t>
      </w:r>
      <w:r w:rsidRPr="005F60BF">
        <w:rPr>
          <w:i w:val="0"/>
          <w:color w:val="000000" w:themeColor="text1"/>
          <w:sz w:val="22"/>
          <w:szCs w:val="22"/>
        </w:rPr>
        <w:t xml:space="preserve">mora znašati še najmanj 60 (šestdeset) dni po preteku roka za dokončanje </w:t>
      </w:r>
      <w:r>
        <w:rPr>
          <w:i w:val="0"/>
          <w:color w:val="000000" w:themeColor="text1"/>
          <w:sz w:val="22"/>
          <w:szCs w:val="22"/>
        </w:rPr>
        <w:t xml:space="preserve">in izpolnitev vseh </w:t>
      </w:r>
      <w:r w:rsidRPr="005F60BF">
        <w:rPr>
          <w:i w:val="0"/>
          <w:color w:val="000000" w:themeColor="text1"/>
          <w:sz w:val="22"/>
          <w:szCs w:val="22"/>
        </w:rPr>
        <w:t xml:space="preserve">pogodbenih </w:t>
      </w:r>
      <w:r>
        <w:rPr>
          <w:i w:val="0"/>
          <w:color w:val="000000" w:themeColor="text1"/>
          <w:sz w:val="22"/>
          <w:szCs w:val="22"/>
        </w:rPr>
        <w:t xml:space="preserve">obveznosti </w:t>
      </w:r>
      <w:r w:rsidRPr="005F60BF">
        <w:rPr>
          <w:i w:val="0"/>
          <w:color w:val="000000" w:themeColor="text1"/>
          <w:sz w:val="22"/>
          <w:szCs w:val="22"/>
        </w:rPr>
        <w:t xml:space="preserve">, to je </w:t>
      </w:r>
      <w:r>
        <w:rPr>
          <w:i w:val="0"/>
          <w:color w:val="000000" w:themeColor="text1"/>
          <w:sz w:val="22"/>
          <w:szCs w:val="22"/>
        </w:rPr>
        <w:t xml:space="preserve">najmanj </w:t>
      </w:r>
      <w:r w:rsidRPr="005F60BF">
        <w:rPr>
          <w:i w:val="0"/>
          <w:color w:val="000000" w:themeColor="text1"/>
          <w:sz w:val="22"/>
          <w:szCs w:val="22"/>
        </w:rPr>
        <w:t>do</w:t>
      </w:r>
      <w:r w:rsidRPr="002B7E0F">
        <w:rPr>
          <w:i w:val="0"/>
          <w:color w:val="000000" w:themeColor="text1"/>
          <w:sz w:val="22"/>
          <w:szCs w:val="22"/>
        </w:rPr>
        <w:t>……………..</w:t>
      </w:r>
      <w:r w:rsidRPr="005F60BF">
        <w:rPr>
          <w:i w:val="0"/>
          <w:color w:val="000000" w:themeColor="text1"/>
          <w:sz w:val="22"/>
          <w:szCs w:val="22"/>
        </w:rPr>
        <w:t xml:space="preserve"> </w:t>
      </w:r>
    </w:p>
    <w:p w14:paraId="50F393E8" w14:textId="77777777" w:rsidR="00EB56CD" w:rsidRDefault="00EB56CD" w:rsidP="00EB56CD">
      <w:pPr>
        <w:ind w:right="141"/>
        <w:jc w:val="both"/>
        <w:rPr>
          <w:i w:val="0"/>
          <w:color w:val="000000" w:themeColor="text1"/>
          <w:sz w:val="22"/>
          <w:szCs w:val="22"/>
        </w:rPr>
      </w:pPr>
    </w:p>
    <w:p w14:paraId="2B7E1442" w14:textId="77777777" w:rsidR="00EB56CD" w:rsidRPr="00813483" w:rsidRDefault="00EB56CD" w:rsidP="00EB56CD">
      <w:pPr>
        <w:ind w:right="141"/>
        <w:jc w:val="both"/>
        <w:rPr>
          <w:i w:val="0"/>
          <w:color w:val="000000" w:themeColor="text1"/>
          <w:sz w:val="22"/>
          <w:szCs w:val="22"/>
        </w:rPr>
      </w:pPr>
      <w:r w:rsidRPr="005F60BF">
        <w:rPr>
          <w:i w:val="0"/>
          <w:color w:val="000000" w:themeColor="text1"/>
          <w:sz w:val="22"/>
          <w:szCs w:val="22"/>
        </w:rPr>
        <w:t>Finančno zavarovanje mora biti izdano v slovenskem jeziku. Bančna garancija mora biti izdana s strani banke, ki ima po Zakonu o bančništvu dovoljenje Banke Slovenije za opravljanje</w:t>
      </w:r>
      <w:r w:rsidRPr="00813483">
        <w:rPr>
          <w:i w:val="0"/>
          <w:color w:val="000000" w:themeColor="text1"/>
          <w:sz w:val="22"/>
          <w:szCs w:val="22"/>
        </w:rPr>
        <w:t xml:space="preserve"> bančnih, vzajemno priznanih in dodatnih finančnih storitev.</w:t>
      </w:r>
    </w:p>
    <w:p w14:paraId="1EDBEDD0" w14:textId="77777777" w:rsidR="00EB56CD" w:rsidRPr="00813483" w:rsidRDefault="00EB56CD" w:rsidP="00EB56CD">
      <w:pPr>
        <w:ind w:right="141"/>
        <w:jc w:val="both"/>
        <w:rPr>
          <w:i w:val="0"/>
          <w:color w:val="000000" w:themeColor="text1"/>
          <w:sz w:val="22"/>
          <w:szCs w:val="22"/>
        </w:rPr>
      </w:pPr>
    </w:p>
    <w:p w14:paraId="763F0320" w14:textId="77777777" w:rsidR="00EB56CD" w:rsidRPr="00813483" w:rsidRDefault="00EB56CD" w:rsidP="00EB56CD">
      <w:pPr>
        <w:ind w:right="141"/>
        <w:jc w:val="both"/>
        <w:rPr>
          <w:i w:val="0"/>
          <w:color w:val="000000" w:themeColor="text1"/>
          <w:sz w:val="22"/>
          <w:szCs w:val="22"/>
          <w:lang w:eastAsia="en-US"/>
        </w:rPr>
      </w:pPr>
      <w:r w:rsidRPr="00813483">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6A67D62A" w14:textId="77777777" w:rsidR="00EB56CD" w:rsidRPr="00813483" w:rsidRDefault="00EB56CD" w:rsidP="00EB56CD">
      <w:pPr>
        <w:ind w:right="141"/>
        <w:jc w:val="both"/>
        <w:rPr>
          <w:i w:val="0"/>
          <w:color w:val="000000" w:themeColor="text1"/>
          <w:sz w:val="22"/>
          <w:szCs w:val="22"/>
        </w:rPr>
      </w:pPr>
    </w:p>
    <w:p w14:paraId="2C8FE6B2" w14:textId="77777777" w:rsidR="00EB56CD" w:rsidRDefault="00EB56CD" w:rsidP="00EB56CD">
      <w:pPr>
        <w:tabs>
          <w:tab w:val="left" w:pos="9072"/>
        </w:tabs>
        <w:ind w:right="141"/>
        <w:jc w:val="both"/>
        <w:rPr>
          <w:i w:val="0"/>
          <w:color w:val="000000" w:themeColor="text1"/>
          <w:sz w:val="22"/>
          <w:szCs w:val="22"/>
        </w:rPr>
      </w:pPr>
      <w:r w:rsidRPr="00813483">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2792018C" w14:textId="77777777" w:rsidR="00EB56CD" w:rsidRPr="006B1C50" w:rsidRDefault="00EB56CD" w:rsidP="00EB56CD">
      <w:pPr>
        <w:tabs>
          <w:tab w:val="left" w:pos="9072"/>
        </w:tabs>
        <w:ind w:right="141"/>
        <w:jc w:val="both"/>
        <w:rPr>
          <w:i w:val="0"/>
          <w:color w:val="000000" w:themeColor="text1"/>
          <w:sz w:val="22"/>
          <w:szCs w:val="22"/>
        </w:rPr>
      </w:pPr>
    </w:p>
    <w:p w14:paraId="27522B42" w14:textId="77777777" w:rsidR="00EB56CD" w:rsidRPr="0012063C" w:rsidRDefault="00EB56CD" w:rsidP="00EB56CD">
      <w:pPr>
        <w:ind w:right="141"/>
        <w:jc w:val="both"/>
        <w:rPr>
          <w:b/>
          <w:i w:val="0"/>
          <w:color w:val="000000" w:themeColor="text1"/>
          <w:sz w:val="22"/>
          <w:szCs w:val="22"/>
        </w:rPr>
      </w:pPr>
      <w:r w:rsidRPr="0012063C">
        <w:rPr>
          <w:b/>
          <w:i w:val="0"/>
          <w:color w:val="000000" w:themeColor="text1"/>
          <w:sz w:val="22"/>
          <w:szCs w:val="22"/>
        </w:rPr>
        <w:t>Pogodbena kazen</w:t>
      </w:r>
    </w:p>
    <w:p w14:paraId="16523CD3" w14:textId="77777777" w:rsidR="00EB56CD" w:rsidRPr="0012063C" w:rsidRDefault="00EB56CD" w:rsidP="00EB56CD">
      <w:pPr>
        <w:pStyle w:val="Odstavekseznama"/>
        <w:numPr>
          <w:ilvl w:val="0"/>
          <w:numId w:val="28"/>
        </w:numPr>
        <w:ind w:right="141"/>
        <w:jc w:val="both"/>
        <w:rPr>
          <w:i w:val="0"/>
          <w:sz w:val="22"/>
          <w:szCs w:val="22"/>
        </w:rPr>
      </w:pPr>
      <w:r w:rsidRPr="0012063C">
        <w:rPr>
          <w:i w:val="0"/>
          <w:color w:val="000000" w:themeColor="text1"/>
          <w:sz w:val="22"/>
          <w:szCs w:val="22"/>
        </w:rPr>
        <w:t>člen</w:t>
      </w:r>
    </w:p>
    <w:p w14:paraId="6BF426D1" w14:textId="77777777" w:rsidR="00EB56CD" w:rsidRPr="0012063C" w:rsidRDefault="00EB56CD" w:rsidP="00EB56CD">
      <w:pPr>
        <w:pStyle w:val="Odstavekseznama"/>
        <w:ind w:left="0" w:right="141"/>
        <w:jc w:val="both"/>
        <w:rPr>
          <w:i w:val="0"/>
          <w:sz w:val="22"/>
          <w:szCs w:val="22"/>
        </w:rPr>
      </w:pPr>
    </w:p>
    <w:p w14:paraId="10821AA9" w14:textId="77777777" w:rsidR="00EB56CD" w:rsidRPr="00813483" w:rsidRDefault="00EB56CD" w:rsidP="00EB56CD">
      <w:pPr>
        <w:ind w:right="141"/>
        <w:jc w:val="both"/>
        <w:rPr>
          <w:i w:val="0"/>
          <w:color w:val="000000" w:themeColor="text1"/>
          <w:sz w:val="22"/>
          <w:szCs w:val="22"/>
        </w:rPr>
      </w:pPr>
      <w:r w:rsidRPr="0012063C">
        <w:rPr>
          <w:i w:val="0"/>
          <w:color w:val="000000" w:themeColor="text1"/>
          <w:sz w:val="22"/>
          <w:szCs w:val="22"/>
        </w:rPr>
        <w:lastRenderedPageBreak/>
        <w:t xml:space="preserve">Če izvajalec iz razlogov, za katere je odgovoren, ne izpolni pravilno svojih obveznosti v pogodbeno določenem roku, </w:t>
      </w:r>
      <w:r>
        <w:rPr>
          <w:i w:val="0"/>
          <w:color w:val="000000" w:themeColor="text1"/>
          <w:sz w:val="22"/>
          <w:szCs w:val="22"/>
        </w:rPr>
        <w:t>lahko naročnik obračuna</w:t>
      </w:r>
      <w:r w:rsidRPr="0012063C">
        <w:rPr>
          <w:i w:val="0"/>
          <w:color w:val="000000" w:themeColor="text1"/>
          <w:sz w:val="22"/>
          <w:szCs w:val="22"/>
        </w:rPr>
        <w:t xml:space="preserve"> za vsak koledarski dan zamude pogodbeno kazen v višini</w:t>
      </w:r>
      <w:r w:rsidRPr="00813483">
        <w:rPr>
          <w:i w:val="0"/>
          <w:color w:val="000000" w:themeColor="text1"/>
          <w:sz w:val="22"/>
          <w:szCs w:val="22"/>
        </w:rPr>
        <w:t xml:space="preserve"> 5</w:t>
      </w:r>
      <w:r w:rsidRPr="00813483">
        <w:rPr>
          <w:i w:val="0"/>
          <w:color w:val="000000" w:themeColor="text1"/>
          <w:sz w:val="22"/>
          <w:szCs w:val="22"/>
          <w:vertAlign w:val="superscript"/>
        </w:rPr>
        <w:t>0</w:t>
      </w:r>
      <w:r w:rsidRPr="00813483">
        <w:rPr>
          <w:i w:val="0"/>
          <w:color w:val="000000" w:themeColor="text1"/>
          <w:sz w:val="22"/>
          <w:szCs w:val="22"/>
        </w:rPr>
        <w:t>/</w:t>
      </w:r>
      <w:r w:rsidRPr="00813483">
        <w:rPr>
          <w:i w:val="0"/>
          <w:color w:val="000000" w:themeColor="text1"/>
          <w:sz w:val="22"/>
          <w:szCs w:val="22"/>
          <w:vertAlign w:val="subscript"/>
        </w:rPr>
        <w:t xml:space="preserve">00  </w:t>
      </w:r>
      <w:r w:rsidRPr="00813483">
        <w:rPr>
          <w:i w:val="0"/>
          <w:color w:val="000000" w:themeColor="text1"/>
          <w:sz w:val="22"/>
          <w:szCs w:val="22"/>
        </w:rPr>
        <w:t xml:space="preserve">(pet promilov) od </w:t>
      </w:r>
      <w:r>
        <w:rPr>
          <w:i w:val="0"/>
          <w:color w:val="000000" w:themeColor="text1"/>
          <w:sz w:val="22"/>
          <w:szCs w:val="22"/>
        </w:rPr>
        <w:t xml:space="preserve">skupne </w:t>
      </w:r>
      <w:r w:rsidRPr="00813483">
        <w:rPr>
          <w:i w:val="0"/>
          <w:color w:val="000000" w:themeColor="text1"/>
          <w:sz w:val="22"/>
          <w:szCs w:val="22"/>
        </w:rPr>
        <w:t xml:space="preserve">cene pogodbenih del </w:t>
      </w:r>
      <w:r w:rsidRPr="005F60BF">
        <w:rPr>
          <w:i w:val="0"/>
          <w:color w:val="000000" w:themeColor="text1"/>
          <w:sz w:val="22"/>
          <w:szCs w:val="22"/>
        </w:rPr>
        <w:t>z DDV</w:t>
      </w:r>
      <w:r>
        <w:rPr>
          <w:i w:val="0"/>
          <w:color w:val="000000" w:themeColor="text1"/>
          <w:sz w:val="22"/>
          <w:szCs w:val="22"/>
        </w:rPr>
        <w:t xml:space="preserve"> iz 3. člena te pogodbe, to je……..EUR</w:t>
      </w:r>
      <w:r w:rsidRPr="005F60BF">
        <w:rPr>
          <w:i w:val="0"/>
          <w:color w:val="000000" w:themeColor="text1"/>
          <w:sz w:val="22"/>
          <w:szCs w:val="22"/>
        </w:rPr>
        <w:t xml:space="preserve">. Pogodbena kazen skupno ne sme preseči 10 % (deset odstotkov) </w:t>
      </w:r>
      <w:r>
        <w:rPr>
          <w:i w:val="0"/>
          <w:color w:val="000000" w:themeColor="text1"/>
          <w:sz w:val="22"/>
          <w:szCs w:val="22"/>
        </w:rPr>
        <w:t xml:space="preserve">skupne </w:t>
      </w:r>
      <w:r w:rsidRPr="005F60BF">
        <w:rPr>
          <w:i w:val="0"/>
          <w:color w:val="000000" w:themeColor="text1"/>
          <w:sz w:val="22"/>
          <w:szCs w:val="22"/>
        </w:rPr>
        <w:t>cene pogodbenih del z DDV</w:t>
      </w:r>
      <w:r>
        <w:rPr>
          <w:i w:val="0"/>
          <w:color w:val="000000" w:themeColor="text1"/>
          <w:sz w:val="22"/>
          <w:szCs w:val="22"/>
        </w:rPr>
        <w:t>.</w:t>
      </w:r>
    </w:p>
    <w:p w14:paraId="6A458D40" w14:textId="77777777" w:rsidR="00EB56CD" w:rsidRPr="00813483" w:rsidRDefault="00EB56CD" w:rsidP="00EB56CD">
      <w:pPr>
        <w:ind w:right="141"/>
        <w:jc w:val="both"/>
        <w:rPr>
          <w:i w:val="0"/>
          <w:color w:val="000000" w:themeColor="text1"/>
          <w:sz w:val="22"/>
          <w:szCs w:val="22"/>
        </w:rPr>
      </w:pPr>
    </w:p>
    <w:p w14:paraId="0948B183" w14:textId="77777777" w:rsidR="00EB56CD" w:rsidRPr="00813483" w:rsidRDefault="00EB56CD" w:rsidP="00EB56CD">
      <w:pPr>
        <w:ind w:right="1"/>
        <w:jc w:val="both"/>
        <w:rPr>
          <w:rFonts w:eastAsia="Calibri"/>
          <w:i w:val="0"/>
          <w:sz w:val="22"/>
          <w:szCs w:val="22"/>
        </w:rPr>
      </w:pPr>
      <w:r w:rsidRPr="00813483">
        <w:rPr>
          <w:rFonts w:eastAsia="Calibri"/>
          <w:i w:val="0"/>
          <w:sz w:val="22"/>
          <w:szCs w:val="22"/>
        </w:rPr>
        <w:t>Za znesek pogodbene kazni bo naročnik izvajalcu izstavil račun, ki ga mora izvajalec poravnati v roku 30 (trideset) dni od dneva izstavitve računa.</w:t>
      </w:r>
    </w:p>
    <w:p w14:paraId="44CE9939" w14:textId="77777777" w:rsidR="00EB56CD" w:rsidRPr="00813483" w:rsidRDefault="00EB56CD" w:rsidP="00EB56CD">
      <w:pPr>
        <w:ind w:right="141"/>
        <w:jc w:val="both"/>
        <w:rPr>
          <w:i w:val="0"/>
          <w:color w:val="000000" w:themeColor="text1"/>
          <w:sz w:val="22"/>
          <w:szCs w:val="22"/>
        </w:rPr>
      </w:pPr>
    </w:p>
    <w:p w14:paraId="44D9071C" w14:textId="77777777" w:rsidR="00EB56CD" w:rsidRPr="00813483" w:rsidRDefault="00EB56CD" w:rsidP="00EB56CD">
      <w:pPr>
        <w:ind w:right="1"/>
        <w:jc w:val="both"/>
        <w:rPr>
          <w:i w:val="0"/>
          <w:color w:val="000000" w:themeColor="text1"/>
          <w:sz w:val="22"/>
          <w:szCs w:val="22"/>
        </w:rPr>
      </w:pPr>
      <w:r w:rsidRPr="00813483">
        <w:rPr>
          <w:i w:val="0"/>
          <w:color w:val="000000" w:themeColor="text1"/>
          <w:sz w:val="22"/>
          <w:szCs w:val="22"/>
        </w:rPr>
        <w:t>Če naročniku zaradi zamude nastane škoda, ki je večja od pogodbene kazni, ima naročnik pravico zahtevati od izvajalca razliko do popolne odškodnine</w:t>
      </w:r>
      <w:r w:rsidRPr="00813483">
        <w:rPr>
          <w:b/>
          <w:i w:val="0"/>
          <w:color w:val="000000" w:themeColor="text1"/>
          <w:sz w:val="22"/>
          <w:szCs w:val="22"/>
        </w:rPr>
        <w:t xml:space="preserve"> </w:t>
      </w:r>
      <w:r w:rsidRPr="00813483">
        <w:rPr>
          <w:i w:val="0"/>
          <w:color w:val="000000" w:themeColor="text1"/>
          <w:sz w:val="22"/>
          <w:szCs w:val="22"/>
        </w:rPr>
        <w:t>in vso škodo zaradi slabo ali nestrokovno izvedenih pogodbenih del.</w:t>
      </w:r>
    </w:p>
    <w:p w14:paraId="54F28A1F" w14:textId="77777777" w:rsidR="00EB56CD" w:rsidRPr="00813483" w:rsidRDefault="00EB56CD" w:rsidP="00EB56CD">
      <w:pPr>
        <w:ind w:right="141"/>
        <w:jc w:val="both"/>
        <w:rPr>
          <w:i w:val="0"/>
          <w:color w:val="000000" w:themeColor="text1"/>
          <w:sz w:val="22"/>
          <w:szCs w:val="22"/>
        </w:rPr>
      </w:pPr>
    </w:p>
    <w:p w14:paraId="77A9B601"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Plačilo pogodbene kazni izvajalca ne odvezuje od izpolnitve pogodbenih obveznosti.</w:t>
      </w:r>
    </w:p>
    <w:p w14:paraId="44B83009" w14:textId="77777777" w:rsidR="00EB56CD" w:rsidRDefault="00EB56CD" w:rsidP="00EB56CD">
      <w:pPr>
        <w:pStyle w:val="Telobesedila"/>
        <w:ind w:right="141"/>
        <w:rPr>
          <w:rFonts w:ascii="Times New Roman" w:hAnsi="Times New Roman"/>
          <w:b w:val="0"/>
          <w:color w:val="000000" w:themeColor="text1"/>
          <w:sz w:val="22"/>
          <w:szCs w:val="22"/>
        </w:rPr>
      </w:pPr>
    </w:p>
    <w:p w14:paraId="6917A3DB"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4AF5F98D" w14:textId="77777777" w:rsidR="00EB56CD" w:rsidRPr="00813483" w:rsidRDefault="00EB56CD" w:rsidP="00EB56CD">
      <w:pPr>
        <w:ind w:right="141"/>
        <w:jc w:val="both"/>
        <w:rPr>
          <w:i w:val="0"/>
          <w:color w:val="000000" w:themeColor="text1"/>
          <w:sz w:val="22"/>
          <w:szCs w:val="22"/>
        </w:rPr>
      </w:pPr>
    </w:p>
    <w:p w14:paraId="59736CC3"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w:t>
      </w:r>
      <w:r>
        <w:rPr>
          <w:i w:val="0"/>
          <w:color w:val="000000" w:themeColor="text1"/>
          <w:sz w:val="22"/>
          <w:szCs w:val="22"/>
        </w:rPr>
        <w:t xml:space="preserve">iroma </w:t>
      </w:r>
      <w:r w:rsidRPr="00813483">
        <w:rPr>
          <w:i w:val="0"/>
          <w:color w:val="000000" w:themeColor="text1"/>
          <w:sz w:val="22"/>
          <w:szCs w:val="22"/>
        </w:rPr>
        <w:t xml:space="preserve"> od njega pooblaščena oseba ugotovi, da izvajalec ne izvaja pogodbenih del ves svetli del dneva, za kršitev te pogodbene obveznosti dolžan naročniku plačati pogodbeno kazen v višini 5.000,00 EUR, pri čemer pogodbena kazen ne more preseči 10 % (deset odstotkov) </w:t>
      </w:r>
      <w:r>
        <w:rPr>
          <w:i w:val="0"/>
          <w:color w:val="000000" w:themeColor="text1"/>
          <w:sz w:val="22"/>
          <w:szCs w:val="22"/>
        </w:rPr>
        <w:t xml:space="preserve">skupne </w:t>
      </w:r>
      <w:r w:rsidRPr="00813483">
        <w:rPr>
          <w:i w:val="0"/>
          <w:color w:val="000000" w:themeColor="text1"/>
          <w:sz w:val="22"/>
          <w:szCs w:val="22"/>
        </w:rPr>
        <w:t>cene pogodbenih del z DDV. O vsaki ugotovitvi kršitve neizvajanja pogodbenih del ves svetli del dneva, vse dni vse do dokončanja pogodbenih del, razen ob dela prostih dnevih, določenih s predpisi, naročnik obvesti izvajalca pisno ali z vpisom v gradbeni dnevnik.</w:t>
      </w:r>
    </w:p>
    <w:p w14:paraId="3C206D2D" w14:textId="77777777" w:rsidR="00EB56CD" w:rsidRPr="00813483" w:rsidRDefault="00EB56CD" w:rsidP="00EB56CD">
      <w:pPr>
        <w:ind w:right="141"/>
        <w:jc w:val="both"/>
        <w:rPr>
          <w:i w:val="0"/>
          <w:color w:val="000000" w:themeColor="text1"/>
          <w:sz w:val="22"/>
          <w:szCs w:val="22"/>
        </w:rPr>
      </w:pPr>
    </w:p>
    <w:p w14:paraId="4309263F"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Za znesek pogodbene kazni naročnik izvajalcu izstavi račun, ki ga mora izvajalec poravnati v roku 30 </w:t>
      </w:r>
      <w:r>
        <w:rPr>
          <w:i w:val="0"/>
          <w:color w:val="000000" w:themeColor="text1"/>
          <w:sz w:val="22"/>
          <w:szCs w:val="22"/>
        </w:rPr>
        <w:t xml:space="preserve">(trideset) </w:t>
      </w:r>
      <w:r w:rsidRPr="00813483">
        <w:rPr>
          <w:i w:val="0"/>
          <w:color w:val="000000" w:themeColor="text1"/>
          <w:sz w:val="22"/>
          <w:szCs w:val="22"/>
        </w:rPr>
        <w:t>dni od dneva izstavitve računa.</w:t>
      </w:r>
    </w:p>
    <w:p w14:paraId="510D22FD" w14:textId="77777777" w:rsidR="00EB56CD" w:rsidRPr="00813483" w:rsidRDefault="00EB56CD" w:rsidP="00EB56CD">
      <w:pPr>
        <w:ind w:right="141"/>
        <w:jc w:val="both"/>
        <w:rPr>
          <w:i w:val="0"/>
          <w:color w:val="000000" w:themeColor="text1"/>
          <w:sz w:val="22"/>
          <w:szCs w:val="22"/>
        </w:rPr>
      </w:pPr>
    </w:p>
    <w:p w14:paraId="00043787"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3CD2F3EF" w14:textId="77777777" w:rsidR="00EB56CD" w:rsidRPr="00813483" w:rsidRDefault="00EB56CD" w:rsidP="00EB56CD">
      <w:pPr>
        <w:ind w:right="141"/>
        <w:jc w:val="both"/>
        <w:rPr>
          <w:i w:val="0"/>
          <w:color w:val="000000" w:themeColor="text1"/>
          <w:sz w:val="22"/>
          <w:szCs w:val="22"/>
        </w:rPr>
      </w:pPr>
    </w:p>
    <w:p w14:paraId="03E4F304" w14:textId="77777777" w:rsidR="00EB56CD" w:rsidRPr="00813483" w:rsidRDefault="00EB56CD" w:rsidP="00EB56CD">
      <w:pPr>
        <w:ind w:right="141"/>
        <w:jc w:val="both"/>
        <w:rPr>
          <w:i w:val="0"/>
          <w:color w:val="000000" w:themeColor="text1"/>
          <w:sz w:val="22"/>
          <w:szCs w:val="22"/>
        </w:rPr>
      </w:pPr>
      <w:r w:rsidRPr="0012063C">
        <w:rPr>
          <w:i w:val="0"/>
          <w:color w:val="000000" w:themeColor="text1"/>
          <w:sz w:val="22"/>
          <w:szCs w:val="22"/>
        </w:rPr>
        <w:t xml:space="preserve">Pogodbeno kazen v višini 10 % (deset odstotkov) skupne cene pogodbenih del z DDV, to je………..EUR, , </w:t>
      </w:r>
      <w:r>
        <w:rPr>
          <w:i w:val="0"/>
          <w:color w:val="000000" w:themeColor="text1"/>
          <w:sz w:val="22"/>
          <w:szCs w:val="22"/>
        </w:rPr>
        <w:t>lahko naročnik obračuna</w:t>
      </w:r>
      <w:r w:rsidRPr="0012063C">
        <w:rPr>
          <w:i w:val="0"/>
          <w:color w:val="000000" w:themeColor="text1"/>
          <w:sz w:val="22"/>
          <w:szCs w:val="22"/>
        </w:rPr>
        <w:t xml:space="preserve"> tudi v primeru njegove neizpolnitve pogodbe.</w:t>
      </w:r>
    </w:p>
    <w:p w14:paraId="014BA3F8" w14:textId="77777777" w:rsidR="00EB56CD" w:rsidRPr="00813483" w:rsidRDefault="00EB56CD" w:rsidP="00EB56CD">
      <w:pPr>
        <w:ind w:right="141"/>
        <w:jc w:val="both"/>
        <w:rPr>
          <w:i w:val="0"/>
          <w:color w:val="000000" w:themeColor="text1"/>
          <w:sz w:val="22"/>
          <w:szCs w:val="22"/>
        </w:rPr>
      </w:pPr>
    </w:p>
    <w:p w14:paraId="4DDE0775"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Za znesek pogodbene kazni naročnik izvajalcu izstavi račun, ki ga mora izvajalec poravnati v roku 30 (trideset) dni od dneva izstavitve računa.</w:t>
      </w:r>
    </w:p>
    <w:p w14:paraId="59D0ED58" w14:textId="77777777" w:rsidR="00EB56CD" w:rsidRPr="00813483" w:rsidRDefault="00EB56CD" w:rsidP="00EB56CD">
      <w:pPr>
        <w:ind w:right="141"/>
        <w:jc w:val="both"/>
        <w:rPr>
          <w:b/>
          <w:i w:val="0"/>
          <w:color w:val="000000" w:themeColor="text1"/>
          <w:sz w:val="22"/>
          <w:szCs w:val="22"/>
        </w:rPr>
      </w:pPr>
    </w:p>
    <w:p w14:paraId="3F2E261B"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6878AB2E" w14:textId="77777777" w:rsidR="00EB56CD" w:rsidRPr="00813483" w:rsidRDefault="00EB56CD" w:rsidP="00EB56CD">
      <w:pPr>
        <w:ind w:right="141"/>
        <w:jc w:val="both"/>
        <w:rPr>
          <w:i w:val="0"/>
          <w:color w:val="000000" w:themeColor="text1"/>
          <w:sz w:val="22"/>
          <w:szCs w:val="22"/>
        </w:rPr>
      </w:pPr>
    </w:p>
    <w:p w14:paraId="784BE796" w14:textId="77777777" w:rsidR="00EB56CD" w:rsidRPr="00813483" w:rsidRDefault="00EB56CD" w:rsidP="00EB56CD">
      <w:pPr>
        <w:ind w:right="141"/>
        <w:jc w:val="both"/>
        <w:rPr>
          <w:i w:val="0"/>
          <w:color w:val="000000" w:themeColor="text1"/>
          <w:sz w:val="22"/>
          <w:szCs w:val="22"/>
        </w:rPr>
      </w:pPr>
    </w:p>
    <w:p w14:paraId="13006A91"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Garancije izvajalca</w:t>
      </w:r>
    </w:p>
    <w:p w14:paraId="120506EF" w14:textId="77777777" w:rsidR="00EB56CD" w:rsidRPr="00813483" w:rsidRDefault="00EB56CD" w:rsidP="00EB56CD">
      <w:pPr>
        <w:ind w:right="141"/>
        <w:jc w:val="both"/>
        <w:rPr>
          <w:i w:val="0"/>
          <w:color w:val="000000" w:themeColor="text1"/>
          <w:sz w:val="22"/>
          <w:szCs w:val="22"/>
        </w:rPr>
      </w:pPr>
    </w:p>
    <w:p w14:paraId="65E7B286"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04B8A543" w14:textId="77777777" w:rsidR="00EB56CD" w:rsidRPr="00813483" w:rsidRDefault="00EB56CD" w:rsidP="00EB56CD">
      <w:pPr>
        <w:ind w:right="141"/>
        <w:jc w:val="both"/>
        <w:rPr>
          <w:i w:val="0"/>
          <w:color w:val="000000" w:themeColor="text1"/>
          <w:sz w:val="22"/>
          <w:szCs w:val="22"/>
        </w:rPr>
      </w:pPr>
    </w:p>
    <w:p w14:paraId="3AA8A201"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725BCFB6" w14:textId="77777777" w:rsidR="00EB56CD" w:rsidRPr="00813483" w:rsidRDefault="00EB56CD" w:rsidP="00EB56CD">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813483">
        <w:rPr>
          <w:i w:val="0"/>
          <w:color w:val="000000" w:themeColor="text1"/>
          <w:sz w:val="22"/>
          <w:szCs w:val="22"/>
        </w:rPr>
        <w:t>splošni garancijski rok za izvedena dela je 5 (pet) let;</w:t>
      </w:r>
    </w:p>
    <w:p w14:paraId="473C60AB" w14:textId="77777777" w:rsidR="00EB56CD" w:rsidRPr="00813483" w:rsidRDefault="00EB56CD" w:rsidP="00EB56CD">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813483">
        <w:rPr>
          <w:i w:val="0"/>
          <w:color w:val="000000" w:themeColor="text1"/>
          <w:sz w:val="22"/>
          <w:szCs w:val="22"/>
        </w:rPr>
        <w:t>za solidnost gradbe 10 (deset) let;</w:t>
      </w:r>
    </w:p>
    <w:p w14:paraId="72555B28" w14:textId="77777777" w:rsidR="00EB56CD" w:rsidRPr="00813483" w:rsidRDefault="00EB56CD" w:rsidP="00EB56CD">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813483">
        <w:rPr>
          <w:i w:val="0"/>
          <w:color w:val="000000" w:themeColor="text1"/>
          <w:sz w:val="22"/>
          <w:szCs w:val="22"/>
        </w:rPr>
        <w:t>za vgrajene naprave in opremo 3 (tri) leta oziroma veljajo garancijski roki proizvajalcev, če so le-ti daljši.</w:t>
      </w:r>
    </w:p>
    <w:p w14:paraId="4F9701F8" w14:textId="77777777" w:rsidR="00EB56CD" w:rsidRPr="00813483" w:rsidRDefault="00EB56CD" w:rsidP="00EB56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6F336B6C" w14:textId="77777777" w:rsidR="00EB56CD" w:rsidRPr="00813483" w:rsidRDefault="00EB56CD" w:rsidP="00EB56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813483">
        <w:rPr>
          <w:i w:val="0"/>
          <w:color w:val="000000" w:themeColor="text1"/>
          <w:sz w:val="22"/>
          <w:szCs w:val="22"/>
        </w:rPr>
        <w:t>Garancijski roki začnejo teči z dnem končnega prevzema pogodbenih del.</w:t>
      </w:r>
    </w:p>
    <w:p w14:paraId="22ACF064" w14:textId="77777777" w:rsidR="00EB56CD" w:rsidRPr="00813483" w:rsidRDefault="00EB56CD" w:rsidP="00EB56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5F8F045E" w14:textId="77777777" w:rsidR="00EB56CD" w:rsidRPr="00813483" w:rsidRDefault="00EB56CD" w:rsidP="00EB56CD">
      <w:pPr>
        <w:pStyle w:val="Telobesedila3"/>
        <w:spacing w:after="0"/>
        <w:ind w:right="141"/>
        <w:jc w:val="both"/>
        <w:rPr>
          <w:i w:val="0"/>
          <w:color w:val="000000" w:themeColor="text1"/>
          <w:sz w:val="22"/>
          <w:szCs w:val="22"/>
        </w:rPr>
      </w:pPr>
      <w:r w:rsidRPr="00813483">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0CA77466" w14:textId="77777777" w:rsidR="00EB56CD" w:rsidRPr="00813483" w:rsidRDefault="00EB56CD" w:rsidP="00EB56CD">
      <w:pPr>
        <w:ind w:right="141"/>
        <w:jc w:val="both"/>
        <w:rPr>
          <w:i w:val="0"/>
          <w:color w:val="000000" w:themeColor="text1"/>
          <w:sz w:val="22"/>
          <w:szCs w:val="22"/>
        </w:rPr>
      </w:pPr>
    </w:p>
    <w:p w14:paraId="0F293643"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lastRenderedPageBreak/>
        <w:t>Izvajalec je dolžan na svoje stroške odpraviti vse pomanjkljivosti, za katere jamči in ki se pokažejo med garancijskim rokom.</w:t>
      </w:r>
    </w:p>
    <w:p w14:paraId="3B136D93" w14:textId="77777777" w:rsidR="00EB56CD" w:rsidRDefault="00EB56CD" w:rsidP="00EB56CD">
      <w:pPr>
        <w:ind w:right="141"/>
        <w:jc w:val="both"/>
        <w:rPr>
          <w:b/>
          <w:i w:val="0"/>
          <w:color w:val="000000" w:themeColor="text1"/>
          <w:sz w:val="22"/>
          <w:szCs w:val="22"/>
        </w:rPr>
      </w:pPr>
    </w:p>
    <w:p w14:paraId="735F73F2" w14:textId="77777777" w:rsidR="00EB56CD" w:rsidRPr="00813483" w:rsidRDefault="00EB56CD" w:rsidP="00EB56CD">
      <w:pPr>
        <w:ind w:right="141"/>
        <w:jc w:val="both"/>
        <w:rPr>
          <w:b/>
          <w:i w:val="0"/>
          <w:color w:val="000000" w:themeColor="text1"/>
          <w:sz w:val="22"/>
          <w:szCs w:val="22"/>
        </w:rPr>
      </w:pPr>
    </w:p>
    <w:p w14:paraId="2FEFF90F"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Prevzem pogodbenih del</w:t>
      </w:r>
    </w:p>
    <w:p w14:paraId="24328EE4" w14:textId="77777777" w:rsidR="00EB56CD" w:rsidRPr="00813483" w:rsidRDefault="00EB56CD" w:rsidP="00EB56CD">
      <w:pPr>
        <w:ind w:right="141"/>
        <w:jc w:val="both"/>
        <w:rPr>
          <w:i w:val="0"/>
          <w:color w:val="000000" w:themeColor="text1"/>
          <w:sz w:val="22"/>
          <w:szCs w:val="22"/>
        </w:rPr>
      </w:pPr>
    </w:p>
    <w:p w14:paraId="42A07D85"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21FC361A" w14:textId="77777777" w:rsidR="00EB56CD" w:rsidRPr="00813483" w:rsidRDefault="00EB56CD" w:rsidP="00EB56CD">
      <w:pPr>
        <w:ind w:right="141"/>
        <w:jc w:val="both"/>
        <w:rPr>
          <w:i w:val="0"/>
          <w:color w:val="000000" w:themeColor="text1"/>
          <w:sz w:val="22"/>
          <w:szCs w:val="22"/>
        </w:rPr>
      </w:pPr>
    </w:p>
    <w:p w14:paraId="63B454AA"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Izvajalec </w:t>
      </w:r>
      <w:r w:rsidRPr="00813483">
        <w:rPr>
          <w:rFonts w:eastAsia="Calibri"/>
        </w:rPr>
        <w:t xml:space="preserve"> </w:t>
      </w:r>
      <w:r w:rsidRPr="00813483">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1820FA11" w14:textId="77777777" w:rsidR="00EB56CD" w:rsidRPr="00813483" w:rsidRDefault="00EB56CD" w:rsidP="00EB56CD">
      <w:pPr>
        <w:ind w:right="141"/>
        <w:jc w:val="both"/>
        <w:rPr>
          <w:i w:val="0"/>
          <w:color w:val="000000" w:themeColor="text1"/>
          <w:sz w:val="22"/>
          <w:szCs w:val="22"/>
        </w:rPr>
      </w:pPr>
    </w:p>
    <w:p w14:paraId="44261EC4"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05770EB6" w14:textId="77777777" w:rsidR="00EB56CD" w:rsidRPr="00813483" w:rsidRDefault="00EB56CD" w:rsidP="00EB56CD">
      <w:pPr>
        <w:ind w:right="141"/>
        <w:jc w:val="both"/>
        <w:rPr>
          <w:i w:val="0"/>
          <w:color w:val="000000" w:themeColor="text1"/>
          <w:sz w:val="22"/>
          <w:szCs w:val="22"/>
        </w:rPr>
      </w:pPr>
    </w:p>
    <w:p w14:paraId="437C16DC" w14:textId="77777777" w:rsidR="00EB56CD" w:rsidRPr="00813483" w:rsidRDefault="00EB56CD" w:rsidP="00EB56CD">
      <w:pPr>
        <w:jc w:val="both"/>
        <w:rPr>
          <w:i w:val="0"/>
          <w:color w:val="000000"/>
          <w:sz w:val="22"/>
          <w:szCs w:val="22"/>
          <w:lang w:eastAsia="en-US"/>
        </w:rPr>
      </w:pPr>
      <w:r w:rsidRPr="00813483">
        <w:rPr>
          <w:i w:val="0"/>
          <w:color w:val="000000"/>
          <w:sz w:val="22"/>
          <w:szCs w:val="22"/>
          <w:lang w:eastAsia="en-US"/>
        </w:rPr>
        <w:t xml:space="preserve">Izvajalec mora po prevzemu pogodbenih del izročiti naročniku nepreklicno in brezpogojno  bančno garancijo </w:t>
      </w:r>
      <w:r>
        <w:rPr>
          <w:i w:val="0"/>
          <w:color w:val="000000"/>
          <w:sz w:val="22"/>
          <w:szCs w:val="22"/>
          <w:lang w:eastAsia="en-US"/>
        </w:rPr>
        <w:t xml:space="preserve">ali kavcijsko zavarovanje zavarovalnice </w:t>
      </w:r>
      <w:r w:rsidRPr="00813483">
        <w:rPr>
          <w:i w:val="0"/>
          <w:color w:val="000000"/>
          <w:sz w:val="22"/>
          <w:szCs w:val="22"/>
          <w:lang w:eastAsia="en-US"/>
        </w:rPr>
        <w:t>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 za odpravo napak v garancijskem roku je 60 (šestdeset) dni daljši, kot je garancijski rok za solidnost gradbe, določen v tej pogodbi, torej 10 (deset)</w:t>
      </w:r>
      <w:r>
        <w:rPr>
          <w:i w:val="0"/>
          <w:color w:val="000000"/>
          <w:sz w:val="22"/>
          <w:szCs w:val="22"/>
          <w:lang w:eastAsia="en-US"/>
        </w:rPr>
        <w:t xml:space="preserve"> </w:t>
      </w:r>
      <w:r w:rsidRPr="00813483">
        <w:rPr>
          <w:i w:val="0"/>
          <w:color w:val="000000"/>
          <w:sz w:val="22"/>
          <w:szCs w:val="22"/>
          <w:lang w:eastAsia="en-US"/>
        </w:rPr>
        <w:t xml:space="preserve">let in 60 (šestdeset) dni. </w:t>
      </w:r>
    </w:p>
    <w:p w14:paraId="0A85DF59" w14:textId="77777777" w:rsidR="00EB56CD" w:rsidRPr="00813483" w:rsidRDefault="00EB56CD" w:rsidP="00EB56CD">
      <w:pPr>
        <w:ind w:left="1134"/>
        <w:jc w:val="both"/>
        <w:rPr>
          <w:i w:val="0"/>
          <w:color w:val="000000"/>
          <w:sz w:val="22"/>
          <w:szCs w:val="22"/>
          <w:lang w:eastAsia="en-US"/>
        </w:rPr>
      </w:pPr>
    </w:p>
    <w:p w14:paraId="4CD6229D" w14:textId="77777777" w:rsidR="00EB56CD" w:rsidRPr="00813483" w:rsidRDefault="00EB56CD" w:rsidP="00EB56CD">
      <w:pPr>
        <w:ind w:right="141"/>
        <w:jc w:val="both"/>
        <w:rPr>
          <w:i w:val="0"/>
          <w:color w:val="000000" w:themeColor="text1"/>
          <w:sz w:val="22"/>
          <w:szCs w:val="22"/>
          <w:lang w:eastAsia="en-US"/>
        </w:rPr>
      </w:pPr>
      <w:r w:rsidRPr="00813483">
        <w:rPr>
          <w:i w:val="0"/>
          <w:color w:val="000000"/>
          <w:sz w:val="22"/>
          <w:szCs w:val="22"/>
          <w:lang w:eastAsia="en-US"/>
        </w:rPr>
        <w:t xml:space="preserve">Izvajalec lahko izroči naročniku finančno zavarovanje za odpravo napak v garancijskem roku,  ki je izdano za krajši čas z možnostjo podaljšanja, in sicer z rokom trajanja </w:t>
      </w:r>
      <w:r w:rsidRPr="00813483">
        <w:rPr>
          <w:i w:val="0"/>
          <w:color w:val="000000" w:themeColor="text1"/>
          <w:sz w:val="22"/>
          <w:szCs w:val="22"/>
          <w:lang w:eastAsia="en-US"/>
        </w:rPr>
        <w:t>5 (pet</w:t>
      </w:r>
      <w:r w:rsidRPr="006D3AA1">
        <w:rPr>
          <w:i w:val="0"/>
          <w:color w:val="000000" w:themeColor="text1"/>
          <w:sz w:val="22"/>
          <w:szCs w:val="22"/>
          <w:lang w:eastAsia="en-US"/>
        </w:rPr>
        <w:t>) let,</w:t>
      </w:r>
      <w:r w:rsidRPr="00813483">
        <w:rPr>
          <w:i w:val="0"/>
          <w:color w:val="000000" w:themeColor="text1"/>
          <w:sz w:val="22"/>
          <w:szCs w:val="22"/>
          <w:lang w:eastAsia="en-US"/>
        </w:rPr>
        <w:t xml:space="preserve"> najkasneje 30</w:t>
      </w:r>
      <w:r>
        <w:rPr>
          <w:i w:val="0"/>
          <w:color w:val="000000" w:themeColor="text1"/>
          <w:sz w:val="22"/>
          <w:szCs w:val="22"/>
          <w:lang w:eastAsia="en-US"/>
        </w:rPr>
        <w:t xml:space="preserve"> </w:t>
      </w:r>
      <w:r w:rsidRPr="00813483">
        <w:rPr>
          <w:i w:val="0"/>
          <w:color w:val="000000" w:themeColor="text1"/>
          <w:sz w:val="22"/>
          <w:szCs w:val="22"/>
          <w:lang w:eastAsia="en-US"/>
        </w:rPr>
        <w:t>(trideset) dn</w:t>
      </w:r>
      <w:r>
        <w:rPr>
          <w:i w:val="0"/>
          <w:color w:val="000000" w:themeColor="text1"/>
          <w:sz w:val="22"/>
          <w:szCs w:val="22"/>
          <w:lang w:eastAsia="en-US"/>
        </w:rPr>
        <w:t>i</w:t>
      </w:r>
      <w:r w:rsidRPr="00813483">
        <w:rPr>
          <w:i w:val="0"/>
          <w:color w:val="000000" w:themeColor="text1"/>
          <w:sz w:val="22"/>
          <w:szCs w:val="22"/>
          <w:lang w:eastAsia="en-US"/>
        </w:rPr>
        <w:t xml:space="preserve"> pred iztekom veljavnosti navedenega finančnega zavarovanja </w:t>
      </w:r>
      <w:r w:rsidRPr="00813483">
        <w:rPr>
          <w:i w:val="0"/>
          <w:color w:val="000000"/>
          <w:sz w:val="22"/>
          <w:szCs w:val="22"/>
          <w:lang w:eastAsia="en-US"/>
        </w:rPr>
        <w:t>za odpravo napak v garancijskem roku</w:t>
      </w:r>
      <w:r w:rsidRPr="00813483">
        <w:rPr>
          <w:i w:val="0"/>
          <w:color w:val="000000" w:themeColor="text1"/>
          <w:sz w:val="22"/>
          <w:szCs w:val="22"/>
          <w:lang w:eastAsia="en-US"/>
        </w:rPr>
        <w:t xml:space="preserve"> pa mora izvajalec izročiti naročniku finančno zavarovanje za odpravo napak še za 5 (pet) let in 60 (šestdeset) dni. </w:t>
      </w:r>
    </w:p>
    <w:p w14:paraId="4DFAAD3D" w14:textId="77777777" w:rsidR="00EB56CD" w:rsidRDefault="00EB56CD" w:rsidP="00EB56CD">
      <w:pPr>
        <w:ind w:right="141"/>
        <w:jc w:val="both"/>
        <w:rPr>
          <w:i w:val="0"/>
          <w:color w:val="000000"/>
          <w:sz w:val="22"/>
          <w:szCs w:val="22"/>
          <w:lang w:eastAsia="en-US"/>
        </w:rPr>
      </w:pPr>
    </w:p>
    <w:p w14:paraId="24D4CC96" w14:textId="77777777" w:rsidR="00EB56CD" w:rsidRPr="00813483" w:rsidRDefault="00EB56CD" w:rsidP="00EB56CD">
      <w:pPr>
        <w:ind w:right="141"/>
        <w:jc w:val="both"/>
        <w:rPr>
          <w:i w:val="0"/>
          <w:color w:val="000000"/>
          <w:sz w:val="22"/>
          <w:szCs w:val="22"/>
          <w:lang w:eastAsia="en-US"/>
        </w:rPr>
      </w:pPr>
      <w:r w:rsidRPr="00813483">
        <w:rPr>
          <w:i w:val="0"/>
          <w:color w:val="000000"/>
          <w:sz w:val="22"/>
          <w:szCs w:val="22"/>
          <w:lang w:eastAsia="en-US"/>
        </w:rPr>
        <w:t xml:space="preserve">V kolikor izvajalec ne predloži finančnega zavarovanja za odpravo napak v garancijskem roku vsaj 30 (trideset) dni pred iztekom veljavnosti že predloženega finančnega zavarovanja za odpravo napak v garancijskem roku, lahko naročnik unovči veljavno finančno zavarovanje za odpravo napak v garancijskem roku. </w:t>
      </w:r>
    </w:p>
    <w:p w14:paraId="12B95EA7" w14:textId="77777777" w:rsidR="00EB56CD" w:rsidRPr="00813483" w:rsidRDefault="00EB56CD" w:rsidP="00EB56CD">
      <w:pPr>
        <w:jc w:val="both"/>
        <w:rPr>
          <w:i w:val="0"/>
          <w:color w:val="000000"/>
          <w:sz w:val="22"/>
          <w:szCs w:val="22"/>
          <w:lang w:eastAsia="en-US"/>
        </w:rPr>
      </w:pPr>
    </w:p>
    <w:p w14:paraId="6C70DD12" w14:textId="77777777" w:rsidR="00EB56CD" w:rsidRPr="00813483" w:rsidRDefault="00EB56CD" w:rsidP="00EB56CD">
      <w:pPr>
        <w:jc w:val="both"/>
        <w:rPr>
          <w:i w:val="0"/>
          <w:color w:val="000000"/>
          <w:sz w:val="22"/>
          <w:szCs w:val="22"/>
          <w:lang w:eastAsia="en-US"/>
        </w:rPr>
      </w:pPr>
      <w:r w:rsidRPr="00813483">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813483">
        <w:t xml:space="preserve"> </w:t>
      </w:r>
      <w:r w:rsidRPr="00813483">
        <w:rPr>
          <w:i w:val="0"/>
          <w:color w:val="000000"/>
          <w:sz w:val="22"/>
          <w:szCs w:val="22"/>
          <w:lang w:eastAsia="en-US"/>
        </w:rPr>
        <w:t>za odpravo napak v garancijskem roku.</w:t>
      </w:r>
    </w:p>
    <w:p w14:paraId="40DDE26A" w14:textId="77777777" w:rsidR="00EB56CD" w:rsidRPr="00813483" w:rsidRDefault="00EB56CD" w:rsidP="00EB56CD">
      <w:pPr>
        <w:jc w:val="both"/>
        <w:rPr>
          <w:i w:val="0"/>
          <w:color w:val="000000"/>
          <w:sz w:val="22"/>
          <w:szCs w:val="22"/>
          <w:lang w:eastAsia="en-US"/>
        </w:rPr>
      </w:pPr>
    </w:p>
    <w:p w14:paraId="1B43E57C" w14:textId="77777777" w:rsidR="00EB56CD" w:rsidRDefault="00EB56CD" w:rsidP="00EB56CD">
      <w:pPr>
        <w:ind w:right="141"/>
        <w:jc w:val="both"/>
        <w:rPr>
          <w:i w:val="0"/>
          <w:color w:val="000000" w:themeColor="text1"/>
          <w:sz w:val="22"/>
          <w:szCs w:val="22"/>
        </w:rPr>
      </w:pPr>
      <w:r w:rsidRPr="00813483">
        <w:rPr>
          <w:i w:val="0"/>
          <w:color w:val="000000" w:themeColor="text1"/>
          <w:sz w:val="22"/>
          <w:szCs w:val="22"/>
        </w:rPr>
        <w:t xml:space="preserve">Finančno zavarovanje </w:t>
      </w:r>
      <w:r>
        <w:rPr>
          <w:i w:val="0"/>
          <w:color w:val="000000"/>
          <w:sz w:val="22"/>
          <w:szCs w:val="22"/>
          <w:lang w:eastAsia="en-US"/>
        </w:rPr>
        <w:t xml:space="preserve">za odpravo napak v garancijskem roku </w:t>
      </w:r>
      <w:r w:rsidRPr="00813483">
        <w:rPr>
          <w:i w:val="0"/>
          <w:color w:val="000000" w:themeColor="text1"/>
          <w:sz w:val="22"/>
          <w:szCs w:val="22"/>
        </w:rPr>
        <w:t>mora biti izdano v slovenskem jeziku. Bančna garancija mora biti izdana s strani banke, ki ima po Zakonu o bančništvu dovoljenje Banke Slovenije za opravljanje bančnih, vzajemno priznanih in dodatnih finančnih storitev.</w:t>
      </w:r>
    </w:p>
    <w:p w14:paraId="16C78BE2" w14:textId="77777777" w:rsidR="00EB56CD" w:rsidRDefault="00EB56CD" w:rsidP="00EB56CD">
      <w:pPr>
        <w:jc w:val="both"/>
        <w:rPr>
          <w:i w:val="0"/>
          <w:color w:val="000000" w:themeColor="text1"/>
          <w:sz w:val="22"/>
          <w:szCs w:val="22"/>
        </w:rPr>
      </w:pPr>
    </w:p>
    <w:p w14:paraId="004E1BAC" w14:textId="77777777" w:rsidR="00EB56CD" w:rsidRPr="002D1D50" w:rsidRDefault="00EB56CD" w:rsidP="00EB56CD">
      <w:pPr>
        <w:jc w:val="both"/>
        <w:rPr>
          <w:i w:val="0"/>
          <w:color w:val="000000" w:themeColor="text1"/>
          <w:sz w:val="22"/>
          <w:szCs w:val="22"/>
        </w:rPr>
      </w:pPr>
      <w:r w:rsidRPr="002D1D50">
        <w:rPr>
          <w:i w:val="0"/>
          <w:color w:val="000000" w:themeColor="text1"/>
          <w:sz w:val="22"/>
          <w:szCs w:val="22"/>
        </w:rPr>
        <w:t>Izvajalec odgovarja za odpravo stvarnih napak v garancijskih rokih skladno s to pogodbo, tudi če bo naročnik iz kateregakoli razloga vnovčil prejeto garancijo.</w:t>
      </w:r>
    </w:p>
    <w:p w14:paraId="4F883C4C" w14:textId="77777777" w:rsidR="00EB56CD" w:rsidRPr="00813483" w:rsidRDefault="00EB56CD" w:rsidP="00EB56CD">
      <w:pPr>
        <w:jc w:val="both"/>
        <w:rPr>
          <w:i w:val="0"/>
          <w:color w:val="000000"/>
          <w:sz w:val="22"/>
          <w:szCs w:val="22"/>
          <w:lang w:eastAsia="en-US"/>
        </w:rPr>
      </w:pPr>
    </w:p>
    <w:p w14:paraId="387E0CE6" w14:textId="77777777" w:rsidR="00EB56CD" w:rsidRPr="00813483" w:rsidRDefault="00EB56CD" w:rsidP="00EB56CD">
      <w:pPr>
        <w:ind w:right="141"/>
        <w:jc w:val="both"/>
        <w:rPr>
          <w:b/>
          <w:i w:val="0"/>
          <w:color w:val="000000" w:themeColor="text1"/>
          <w:sz w:val="22"/>
          <w:szCs w:val="22"/>
        </w:rPr>
      </w:pPr>
      <w:r w:rsidRPr="00813483">
        <w:rPr>
          <w:i w:val="0"/>
          <w:color w:val="000000" w:themeColor="text1"/>
          <w:sz w:val="22"/>
          <w:szCs w:val="22"/>
        </w:rPr>
        <w:t>Brez predložene</w:t>
      </w:r>
      <w:r w:rsidRPr="00813483">
        <w:rPr>
          <w:b/>
          <w:i w:val="0"/>
          <w:color w:val="000000" w:themeColor="text1"/>
          <w:sz w:val="22"/>
          <w:szCs w:val="22"/>
        </w:rPr>
        <w:t xml:space="preserve"> </w:t>
      </w:r>
      <w:r w:rsidRPr="00813483">
        <w:rPr>
          <w:i w:val="0"/>
          <w:color w:val="000000" w:themeColor="text1"/>
          <w:sz w:val="22"/>
          <w:szCs w:val="22"/>
        </w:rPr>
        <w:t xml:space="preserve">bančne garancije za odpravo napak </w:t>
      </w:r>
      <w:r>
        <w:rPr>
          <w:i w:val="0"/>
          <w:color w:val="000000" w:themeColor="text1"/>
          <w:sz w:val="22"/>
          <w:szCs w:val="22"/>
        </w:rPr>
        <w:t xml:space="preserve">v garancijskem roku </w:t>
      </w:r>
      <w:r w:rsidRPr="00813483">
        <w:rPr>
          <w:b/>
          <w:i w:val="0"/>
          <w:color w:val="000000" w:themeColor="text1"/>
          <w:sz w:val="22"/>
          <w:szCs w:val="22"/>
        </w:rPr>
        <w:t>končni prevzem pogodbenih del ni opravljen.</w:t>
      </w:r>
    </w:p>
    <w:p w14:paraId="56C19AE3" w14:textId="77777777" w:rsidR="00EB56CD" w:rsidRDefault="00EB56CD" w:rsidP="00EB56CD">
      <w:pPr>
        <w:ind w:right="141"/>
        <w:jc w:val="both"/>
        <w:rPr>
          <w:i w:val="0"/>
          <w:color w:val="000000" w:themeColor="text1"/>
          <w:sz w:val="22"/>
          <w:szCs w:val="22"/>
        </w:rPr>
      </w:pPr>
    </w:p>
    <w:p w14:paraId="5C5FCD4E"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6254172E" w14:textId="77777777" w:rsidR="00EB56CD" w:rsidRPr="00813483" w:rsidRDefault="00EB56CD" w:rsidP="00EB56CD">
      <w:pPr>
        <w:ind w:right="141"/>
        <w:jc w:val="both"/>
        <w:rPr>
          <w:i w:val="0"/>
          <w:color w:val="000000" w:themeColor="text1"/>
          <w:sz w:val="22"/>
          <w:szCs w:val="22"/>
        </w:rPr>
      </w:pPr>
    </w:p>
    <w:p w14:paraId="4F0A247D"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Za skrite napake, ki se pokažejo v garancijski dobi, je naročnik dolžan obvestiti izvajalca brez odlašanja. </w:t>
      </w:r>
      <w:r>
        <w:rPr>
          <w:i w:val="0"/>
          <w:color w:val="000000" w:themeColor="text1"/>
          <w:sz w:val="22"/>
          <w:szCs w:val="22"/>
        </w:rPr>
        <w:t>Pogodbeni s</w:t>
      </w:r>
      <w:r w:rsidRPr="00813483">
        <w:rPr>
          <w:i w:val="0"/>
          <w:color w:val="000000" w:themeColor="text1"/>
          <w:sz w:val="22"/>
          <w:szCs w:val="22"/>
        </w:rPr>
        <w:t>tranki sporazumno določita primeren rok za odpravo napak, če to ne bo mogoče, pa ga določi naročnik sam.</w:t>
      </w:r>
    </w:p>
    <w:p w14:paraId="5326B503" w14:textId="77777777" w:rsidR="00EB56CD" w:rsidRPr="00813483" w:rsidRDefault="00EB56CD" w:rsidP="00EB56CD">
      <w:pPr>
        <w:ind w:right="141"/>
        <w:jc w:val="both"/>
        <w:rPr>
          <w:i w:val="0"/>
          <w:color w:val="000000" w:themeColor="text1"/>
          <w:sz w:val="22"/>
          <w:szCs w:val="22"/>
        </w:rPr>
      </w:pPr>
    </w:p>
    <w:p w14:paraId="0EFB199F"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Izvajalec je k odpravi napak dolžan pristopiti v dogovorjenem roku, v nujnih primerih pa takoj, ko je to mogoče. </w:t>
      </w:r>
    </w:p>
    <w:p w14:paraId="5212A0F5" w14:textId="77777777" w:rsidR="00EB56CD" w:rsidRPr="00813483" w:rsidRDefault="00EB56CD" w:rsidP="00EB56CD">
      <w:pPr>
        <w:ind w:right="141"/>
        <w:jc w:val="both"/>
        <w:rPr>
          <w:i w:val="0"/>
          <w:color w:val="000000" w:themeColor="text1"/>
          <w:sz w:val="22"/>
          <w:szCs w:val="22"/>
        </w:rPr>
      </w:pPr>
    </w:p>
    <w:p w14:paraId="2FB5B9B0"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69A150E1" w14:textId="77777777" w:rsidR="00EB56CD" w:rsidRPr="00813483" w:rsidRDefault="00EB56CD" w:rsidP="00EB56CD">
      <w:pPr>
        <w:ind w:right="141"/>
        <w:jc w:val="both"/>
        <w:rPr>
          <w:i w:val="0"/>
          <w:color w:val="000000" w:themeColor="text1"/>
          <w:sz w:val="22"/>
          <w:szCs w:val="22"/>
        </w:rPr>
      </w:pPr>
    </w:p>
    <w:p w14:paraId="6CA8AD90" w14:textId="77777777" w:rsidR="00EB56CD" w:rsidRPr="00813483" w:rsidRDefault="00EB56CD" w:rsidP="00EB56CD">
      <w:pPr>
        <w:ind w:right="141"/>
        <w:jc w:val="both"/>
        <w:rPr>
          <w:i w:val="0"/>
          <w:color w:val="000000" w:themeColor="text1"/>
          <w:sz w:val="22"/>
          <w:szCs w:val="22"/>
        </w:rPr>
      </w:pPr>
    </w:p>
    <w:p w14:paraId="1E1767BF"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Varstvo podatkov</w:t>
      </w:r>
    </w:p>
    <w:p w14:paraId="02F3DCBD" w14:textId="77777777" w:rsidR="00EB56CD" w:rsidRPr="00813483" w:rsidRDefault="00EB56CD" w:rsidP="00EB56CD">
      <w:pPr>
        <w:pStyle w:val="Odstavekseznama"/>
        <w:ind w:left="0" w:right="141"/>
        <w:jc w:val="both"/>
        <w:rPr>
          <w:i w:val="0"/>
          <w:sz w:val="22"/>
          <w:szCs w:val="22"/>
        </w:rPr>
      </w:pPr>
    </w:p>
    <w:p w14:paraId="6067E3AC"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0C96335A" w14:textId="77777777" w:rsidR="00EB56CD" w:rsidRPr="00813483" w:rsidRDefault="00EB56CD" w:rsidP="00EB56CD">
      <w:pPr>
        <w:ind w:right="141"/>
        <w:jc w:val="both"/>
        <w:rPr>
          <w:i w:val="0"/>
          <w:color w:val="000000" w:themeColor="text1"/>
          <w:sz w:val="22"/>
          <w:szCs w:val="22"/>
        </w:rPr>
      </w:pPr>
    </w:p>
    <w:p w14:paraId="793CC375" w14:textId="77777777" w:rsidR="00EB56CD" w:rsidRPr="00813483" w:rsidRDefault="00EB56CD" w:rsidP="00EB56CD">
      <w:pPr>
        <w:jc w:val="both"/>
        <w:rPr>
          <w:i w:val="0"/>
          <w:sz w:val="22"/>
          <w:szCs w:val="22"/>
        </w:rPr>
      </w:pPr>
      <w:r w:rsidRPr="00813483">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2B234F73" w14:textId="77777777" w:rsidR="00EB56CD" w:rsidRDefault="00EB56CD" w:rsidP="00EB56CD">
      <w:pPr>
        <w:jc w:val="both"/>
        <w:rPr>
          <w:i w:val="0"/>
          <w:sz w:val="22"/>
          <w:szCs w:val="22"/>
        </w:rPr>
      </w:pPr>
    </w:p>
    <w:p w14:paraId="04ABB0A5" w14:textId="77777777" w:rsidR="00EB56CD" w:rsidRPr="00813483" w:rsidRDefault="00EB56CD" w:rsidP="00EB56CD">
      <w:pPr>
        <w:jc w:val="both"/>
        <w:rPr>
          <w:i w:val="0"/>
          <w:sz w:val="22"/>
          <w:szCs w:val="22"/>
        </w:rPr>
      </w:pPr>
      <w:r w:rsidRPr="00813483">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49A45074" w14:textId="77777777" w:rsidR="00EB56CD" w:rsidRDefault="00EB56CD" w:rsidP="00EB56CD">
      <w:pPr>
        <w:ind w:right="141"/>
        <w:jc w:val="both"/>
        <w:rPr>
          <w:i w:val="0"/>
          <w:color w:val="000000" w:themeColor="text1"/>
          <w:sz w:val="22"/>
          <w:szCs w:val="22"/>
        </w:rPr>
      </w:pPr>
    </w:p>
    <w:p w14:paraId="3FAF59EB" w14:textId="77777777" w:rsidR="00EB56CD" w:rsidRPr="00813483" w:rsidRDefault="00EB56CD" w:rsidP="00EB56CD">
      <w:pPr>
        <w:ind w:right="141"/>
        <w:jc w:val="both"/>
        <w:rPr>
          <w:i w:val="0"/>
          <w:color w:val="000000" w:themeColor="text1"/>
          <w:sz w:val="22"/>
          <w:szCs w:val="22"/>
        </w:rPr>
      </w:pPr>
    </w:p>
    <w:p w14:paraId="451955CD"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Pooblaščeni predstavniki pogodbenih strank</w:t>
      </w:r>
    </w:p>
    <w:p w14:paraId="77FD739C" w14:textId="77777777" w:rsidR="00EB56CD" w:rsidRPr="00813483" w:rsidRDefault="00EB56CD" w:rsidP="00EB56CD">
      <w:pPr>
        <w:ind w:right="141"/>
        <w:jc w:val="both"/>
        <w:rPr>
          <w:i w:val="0"/>
          <w:sz w:val="22"/>
          <w:szCs w:val="22"/>
        </w:rPr>
      </w:pPr>
    </w:p>
    <w:p w14:paraId="51491537" w14:textId="77777777" w:rsidR="00EB56CD" w:rsidRPr="00FC75BA"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7BBFCE65" w14:textId="77777777" w:rsidR="00EB56CD" w:rsidRPr="00813483" w:rsidRDefault="00EB56CD" w:rsidP="00EB56CD">
      <w:pPr>
        <w:ind w:right="141"/>
        <w:jc w:val="both"/>
        <w:rPr>
          <w:i w:val="0"/>
          <w:color w:val="000000" w:themeColor="text1"/>
          <w:sz w:val="22"/>
          <w:szCs w:val="22"/>
        </w:rPr>
      </w:pPr>
    </w:p>
    <w:p w14:paraId="085DFCB8"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Pooblaščen predstavnik naročnika za izvajanje te pogodbe je: </w:t>
      </w:r>
      <w:r>
        <w:rPr>
          <w:i w:val="0"/>
          <w:color w:val="000000" w:themeColor="text1"/>
          <w:sz w:val="22"/>
          <w:szCs w:val="22"/>
        </w:rPr>
        <w:t xml:space="preserve">Irena Bezgovšek, </w:t>
      </w:r>
      <w:r w:rsidRPr="00813483">
        <w:rPr>
          <w:i w:val="0"/>
          <w:color w:val="000000" w:themeColor="text1"/>
          <w:sz w:val="22"/>
          <w:szCs w:val="22"/>
        </w:rPr>
        <w:t xml:space="preserve">e-mail: </w:t>
      </w:r>
      <w:hyperlink r:id="rId13" w:history="1">
        <w:r w:rsidRPr="005F60BF">
          <w:rPr>
            <w:rStyle w:val="Hiperpovezava"/>
            <w:i w:val="0"/>
            <w:color w:val="auto"/>
            <w:sz w:val="22"/>
            <w:szCs w:val="22"/>
            <w:u w:val="none"/>
          </w:rPr>
          <w:t>irena.bezgovsek@ljubljana.si</w:t>
        </w:r>
      </w:hyperlink>
      <w:r w:rsidRPr="005F60BF">
        <w:rPr>
          <w:i w:val="0"/>
          <w:sz w:val="22"/>
          <w:szCs w:val="22"/>
        </w:rPr>
        <w:t>, tel.</w:t>
      </w:r>
      <w:r>
        <w:rPr>
          <w:i w:val="0"/>
          <w:color w:val="000000" w:themeColor="text1"/>
          <w:sz w:val="22"/>
          <w:szCs w:val="22"/>
        </w:rPr>
        <w:t xml:space="preserve"> št. 01 306 40 26, ki je skrbni</w:t>
      </w:r>
      <w:r w:rsidRPr="00813483">
        <w:rPr>
          <w:i w:val="0"/>
          <w:color w:val="000000" w:themeColor="text1"/>
          <w:sz w:val="22"/>
          <w:szCs w:val="22"/>
        </w:rPr>
        <w:t>ca te pogodbe.</w:t>
      </w:r>
    </w:p>
    <w:p w14:paraId="18B4D46C" w14:textId="77777777" w:rsidR="00EB56CD" w:rsidRPr="00813483" w:rsidRDefault="00EB56CD" w:rsidP="00EB56CD">
      <w:pPr>
        <w:ind w:right="141"/>
        <w:jc w:val="both"/>
        <w:rPr>
          <w:i w:val="0"/>
          <w:color w:val="000000" w:themeColor="text1"/>
          <w:sz w:val="22"/>
          <w:szCs w:val="22"/>
        </w:rPr>
      </w:pPr>
    </w:p>
    <w:p w14:paraId="6C45E1D6" w14:textId="77777777" w:rsidR="00EB56CD" w:rsidRPr="005F60BF" w:rsidRDefault="00EB56CD" w:rsidP="00EB56CD">
      <w:pPr>
        <w:ind w:right="141"/>
        <w:jc w:val="both"/>
        <w:rPr>
          <w:i w:val="0"/>
          <w:color w:val="000000" w:themeColor="text1"/>
          <w:sz w:val="22"/>
          <w:szCs w:val="22"/>
        </w:rPr>
      </w:pPr>
      <w:r w:rsidRPr="005F60BF">
        <w:rPr>
          <w:i w:val="0"/>
          <w:color w:val="000000" w:themeColor="text1"/>
          <w:sz w:val="22"/>
          <w:szCs w:val="22"/>
        </w:rPr>
        <w:t>Izvajalec za vodjo gradnje določi : ………………………… e-mail…………….tel. št………………</w:t>
      </w:r>
    </w:p>
    <w:p w14:paraId="4FF5CE32" w14:textId="77777777" w:rsidR="00EB56CD" w:rsidRDefault="00EB56CD" w:rsidP="00EB56CD">
      <w:pPr>
        <w:ind w:right="141"/>
        <w:jc w:val="both"/>
        <w:rPr>
          <w:i w:val="0"/>
          <w:color w:val="000000" w:themeColor="text1"/>
          <w:sz w:val="22"/>
          <w:szCs w:val="22"/>
        </w:rPr>
      </w:pPr>
      <w:r>
        <w:rPr>
          <w:i w:val="0"/>
          <w:color w:val="000000" w:themeColor="text1"/>
          <w:sz w:val="22"/>
          <w:szCs w:val="22"/>
        </w:rPr>
        <w:t xml:space="preserve">Identifikacijska številka ……………………….. . </w:t>
      </w:r>
    </w:p>
    <w:p w14:paraId="23F42CF5" w14:textId="77777777" w:rsidR="00EB56CD" w:rsidRDefault="00EB56CD" w:rsidP="00EB56CD">
      <w:pPr>
        <w:ind w:right="141"/>
        <w:jc w:val="both"/>
        <w:rPr>
          <w:i w:val="0"/>
          <w:color w:val="000000" w:themeColor="text1"/>
          <w:sz w:val="22"/>
          <w:szCs w:val="22"/>
        </w:rPr>
      </w:pPr>
    </w:p>
    <w:p w14:paraId="696D6FD8" w14:textId="77777777" w:rsidR="00EB56CD" w:rsidRPr="005F60BF" w:rsidRDefault="00EB56CD" w:rsidP="00EB56CD">
      <w:pPr>
        <w:ind w:right="141"/>
        <w:jc w:val="both"/>
        <w:rPr>
          <w:i w:val="0"/>
          <w:color w:val="000000" w:themeColor="text1"/>
          <w:sz w:val="22"/>
          <w:szCs w:val="22"/>
        </w:rPr>
      </w:pPr>
      <w:r w:rsidRPr="005F60BF">
        <w:rPr>
          <w:i w:val="0"/>
          <w:color w:val="000000" w:themeColor="text1"/>
          <w:sz w:val="22"/>
          <w:szCs w:val="22"/>
        </w:rPr>
        <w:t>Pooblaščen predstavnik izvajalca za izvajanje te pogodbe je: ………………. e-mail:……………tel. št………………</w:t>
      </w:r>
    </w:p>
    <w:p w14:paraId="26689E31" w14:textId="77777777" w:rsidR="00EB56CD" w:rsidRDefault="00EB56CD" w:rsidP="00EB56CD">
      <w:pPr>
        <w:ind w:right="141"/>
        <w:jc w:val="both"/>
        <w:rPr>
          <w:i w:val="0"/>
          <w:color w:val="000000" w:themeColor="text1"/>
          <w:sz w:val="22"/>
          <w:szCs w:val="22"/>
        </w:rPr>
      </w:pPr>
    </w:p>
    <w:p w14:paraId="168986C9"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35047D59" w14:textId="77777777" w:rsidR="00EB56CD" w:rsidRPr="00813483" w:rsidRDefault="00EB56CD" w:rsidP="00EB56CD">
      <w:pPr>
        <w:overflowPunct w:val="0"/>
        <w:autoSpaceDE w:val="0"/>
        <w:autoSpaceDN w:val="0"/>
        <w:adjustRightInd w:val="0"/>
        <w:ind w:right="141"/>
        <w:jc w:val="both"/>
        <w:textAlignment w:val="baseline"/>
        <w:rPr>
          <w:i w:val="0"/>
          <w:color w:val="000000" w:themeColor="text1"/>
          <w:sz w:val="22"/>
          <w:szCs w:val="22"/>
        </w:rPr>
      </w:pPr>
    </w:p>
    <w:p w14:paraId="08499F3E" w14:textId="77777777" w:rsidR="00EB56CD" w:rsidRPr="00813483" w:rsidRDefault="00EB56CD" w:rsidP="00EB56CD">
      <w:pPr>
        <w:overflowPunct w:val="0"/>
        <w:autoSpaceDE w:val="0"/>
        <w:autoSpaceDN w:val="0"/>
        <w:adjustRightInd w:val="0"/>
        <w:ind w:right="141"/>
        <w:jc w:val="both"/>
        <w:textAlignment w:val="baseline"/>
        <w:rPr>
          <w:i w:val="0"/>
          <w:color w:val="000000" w:themeColor="text1"/>
          <w:sz w:val="22"/>
          <w:szCs w:val="22"/>
        </w:rPr>
      </w:pPr>
      <w:r w:rsidRPr="00813483">
        <w:rPr>
          <w:i w:val="0"/>
          <w:color w:val="000000" w:themeColor="text1"/>
          <w:sz w:val="22"/>
          <w:szCs w:val="22"/>
        </w:rPr>
        <w:t>Izvajanje nalog koordinatorja za varnost in zdravje pri delu v izvajalni fazi projekta bo naročnik uredil pred začetkom izvajanja pogodbenih del in o tem obvestil izvajalca.</w:t>
      </w:r>
    </w:p>
    <w:p w14:paraId="0B6ED42F" w14:textId="77777777" w:rsidR="00EB56CD" w:rsidRDefault="00EB56CD" w:rsidP="00EB56CD">
      <w:pPr>
        <w:ind w:right="141"/>
        <w:jc w:val="both"/>
        <w:rPr>
          <w:i w:val="0"/>
          <w:color w:val="000000" w:themeColor="text1"/>
          <w:sz w:val="22"/>
          <w:szCs w:val="22"/>
        </w:rPr>
      </w:pPr>
    </w:p>
    <w:p w14:paraId="35CECD91"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Izvajalec mora na zahtevo naročnika zamenjati odgovorno osebo, če delo opravlja nestrokovno ali v nasprotju z interesi naročnika.</w:t>
      </w:r>
    </w:p>
    <w:p w14:paraId="59B0F9E2" w14:textId="77777777" w:rsidR="00EB56CD" w:rsidRPr="00813483" w:rsidRDefault="00EB56CD" w:rsidP="00EB56CD">
      <w:pPr>
        <w:ind w:right="141"/>
        <w:jc w:val="both"/>
        <w:rPr>
          <w:i w:val="0"/>
          <w:color w:val="000000" w:themeColor="text1"/>
          <w:sz w:val="22"/>
          <w:szCs w:val="22"/>
        </w:rPr>
      </w:pPr>
    </w:p>
    <w:p w14:paraId="756F3481" w14:textId="77777777" w:rsidR="00EB56CD" w:rsidRDefault="00EB56CD" w:rsidP="00EB56CD">
      <w:pPr>
        <w:ind w:right="141"/>
        <w:jc w:val="both"/>
        <w:rPr>
          <w:i w:val="0"/>
          <w:color w:val="000000" w:themeColor="text1"/>
          <w:sz w:val="22"/>
          <w:szCs w:val="22"/>
        </w:rPr>
      </w:pPr>
      <w:r w:rsidRPr="00813483">
        <w:rPr>
          <w:i w:val="0"/>
          <w:color w:val="000000" w:themeColor="text1"/>
          <w:sz w:val="22"/>
          <w:szCs w:val="22"/>
        </w:rPr>
        <w:t xml:space="preserve">V primeru spremembe pooblaščenih predstavnikov se pogodbeni stranki o tem pisno obvestita v roku 3 (treh) dni od zamenjave. </w:t>
      </w:r>
    </w:p>
    <w:p w14:paraId="463E3E29" w14:textId="77777777" w:rsidR="00EB56CD" w:rsidRDefault="00EB56CD" w:rsidP="00EB56CD">
      <w:pPr>
        <w:ind w:right="141"/>
        <w:jc w:val="both"/>
        <w:rPr>
          <w:i w:val="0"/>
          <w:color w:val="000000" w:themeColor="text1"/>
          <w:sz w:val="22"/>
          <w:szCs w:val="22"/>
        </w:rPr>
      </w:pPr>
    </w:p>
    <w:p w14:paraId="5CE38A20" w14:textId="77777777" w:rsidR="00EB56CD" w:rsidRPr="00813483" w:rsidRDefault="00EB56CD" w:rsidP="00EB56CD">
      <w:pPr>
        <w:ind w:right="141"/>
        <w:jc w:val="both"/>
        <w:rPr>
          <w:i w:val="0"/>
          <w:color w:val="000000" w:themeColor="text1"/>
          <w:sz w:val="22"/>
          <w:szCs w:val="22"/>
        </w:rPr>
      </w:pPr>
      <w:r>
        <w:rPr>
          <w:i w:val="0"/>
          <w:color w:val="000000" w:themeColor="text1"/>
          <w:sz w:val="22"/>
          <w:szCs w:val="22"/>
        </w:rPr>
        <w:t>Zamenjavo vodje gradnje pogodbeni stranki uredita s sklenitvijo dodatka k tej pogodbi.</w:t>
      </w:r>
    </w:p>
    <w:p w14:paraId="2036E8A9" w14:textId="77777777" w:rsidR="00EB56CD" w:rsidRPr="00813483" w:rsidRDefault="00EB56CD" w:rsidP="00EB56CD">
      <w:pPr>
        <w:ind w:right="141"/>
        <w:jc w:val="both"/>
        <w:rPr>
          <w:i w:val="0"/>
          <w:color w:val="000000" w:themeColor="text1"/>
          <w:sz w:val="22"/>
          <w:szCs w:val="22"/>
        </w:rPr>
      </w:pPr>
    </w:p>
    <w:p w14:paraId="7588589C" w14:textId="77777777" w:rsidR="00EB56CD" w:rsidRPr="00813483" w:rsidRDefault="00EB56CD" w:rsidP="00EB56CD">
      <w:pPr>
        <w:ind w:right="141"/>
        <w:jc w:val="both"/>
        <w:rPr>
          <w:i w:val="0"/>
          <w:color w:val="000000" w:themeColor="text1"/>
          <w:sz w:val="22"/>
          <w:szCs w:val="22"/>
        </w:rPr>
      </w:pPr>
    </w:p>
    <w:p w14:paraId="0ABC41E0"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Prenehanje pogodbe</w:t>
      </w:r>
    </w:p>
    <w:p w14:paraId="7337E2BF" w14:textId="77777777" w:rsidR="00EB56CD" w:rsidRPr="00813483" w:rsidRDefault="00EB56CD" w:rsidP="00EB56CD">
      <w:pPr>
        <w:ind w:right="141"/>
        <w:jc w:val="both"/>
        <w:rPr>
          <w:b/>
          <w:i w:val="0"/>
          <w:color w:val="000000" w:themeColor="text1"/>
          <w:sz w:val="22"/>
          <w:szCs w:val="22"/>
        </w:rPr>
      </w:pPr>
    </w:p>
    <w:p w14:paraId="4202B851" w14:textId="77777777" w:rsidR="00EB56CD" w:rsidRPr="00813483" w:rsidRDefault="00EB56CD" w:rsidP="00EB56CD">
      <w:pPr>
        <w:pStyle w:val="Odstavekseznama"/>
        <w:numPr>
          <w:ilvl w:val="0"/>
          <w:numId w:val="28"/>
        </w:numPr>
        <w:ind w:right="141"/>
        <w:jc w:val="both"/>
        <w:rPr>
          <w:i w:val="0"/>
          <w:sz w:val="22"/>
          <w:szCs w:val="22"/>
        </w:rPr>
      </w:pPr>
      <w:r w:rsidRPr="00FC75BA">
        <w:rPr>
          <w:i w:val="0"/>
          <w:color w:val="000000" w:themeColor="text1"/>
          <w:sz w:val="22"/>
          <w:szCs w:val="22"/>
        </w:rPr>
        <w:t>člen</w:t>
      </w:r>
    </w:p>
    <w:p w14:paraId="7D65C9DF" w14:textId="77777777" w:rsidR="00EB56CD" w:rsidRPr="00813483" w:rsidRDefault="00EB56CD" w:rsidP="00EB56CD">
      <w:pPr>
        <w:ind w:right="141"/>
        <w:jc w:val="both"/>
        <w:rPr>
          <w:b/>
          <w:i w:val="0"/>
          <w:color w:val="000000" w:themeColor="text1"/>
          <w:sz w:val="22"/>
          <w:szCs w:val="22"/>
        </w:rPr>
      </w:pPr>
    </w:p>
    <w:p w14:paraId="44FE7708"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Naročnik lahko odstopi od pogodbe, če izvajalec ne začne z izvedbo del v roku, določenem s to pogodbo in niti v naknadnem roku, ki mu ga določi naročnik. </w:t>
      </w:r>
    </w:p>
    <w:p w14:paraId="71295408" w14:textId="77777777" w:rsidR="00EB56CD" w:rsidRPr="00813483" w:rsidRDefault="00EB56CD" w:rsidP="00EB56CD">
      <w:pPr>
        <w:ind w:right="141"/>
        <w:jc w:val="both"/>
        <w:rPr>
          <w:i w:val="0"/>
          <w:color w:val="000000" w:themeColor="text1"/>
          <w:sz w:val="22"/>
          <w:szCs w:val="22"/>
        </w:rPr>
      </w:pPr>
    </w:p>
    <w:p w14:paraId="5989A6D9"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Če pride do odstopanj od terminskega plana izvajanja del </w:t>
      </w:r>
      <w:r>
        <w:rPr>
          <w:i w:val="0"/>
          <w:color w:val="000000" w:themeColor="text1"/>
          <w:sz w:val="22"/>
          <w:szCs w:val="22"/>
        </w:rPr>
        <w:t xml:space="preserve">za katere je odgovoren </w:t>
      </w:r>
      <w:r w:rsidRPr="00813483">
        <w:rPr>
          <w:i w:val="0"/>
          <w:color w:val="000000" w:themeColor="text1"/>
          <w:sz w:val="22"/>
          <w:szCs w:val="22"/>
        </w:rPr>
        <w:t xml:space="preserve"> izvajal</w:t>
      </w:r>
      <w:r>
        <w:rPr>
          <w:i w:val="0"/>
          <w:color w:val="000000" w:themeColor="text1"/>
          <w:sz w:val="22"/>
          <w:szCs w:val="22"/>
        </w:rPr>
        <w:t>e</w:t>
      </w:r>
      <w:r w:rsidRPr="00813483">
        <w:rPr>
          <w:i w:val="0"/>
          <w:color w:val="000000" w:themeColor="text1"/>
          <w:sz w:val="22"/>
          <w:szCs w:val="22"/>
        </w:rPr>
        <w:t xml:space="preserve">c v posameznih delih ali v celoti, ki so daljša od 14 (štirinajst) dni in obstaja nevarnost, da bo </w:t>
      </w:r>
      <w:r>
        <w:rPr>
          <w:i w:val="0"/>
          <w:color w:val="000000" w:themeColor="text1"/>
          <w:sz w:val="22"/>
          <w:szCs w:val="22"/>
        </w:rPr>
        <w:t xml:space="preserve">zato </w:t>
      </w:r>
      <w:r w:rsidRPr="00813483">
        <w:rPr>
          <w:i w:val="0"/>
          <w:color w:val="000000" w:themeColor="text1"/>
          <w:sz w:val="22"/>
          <w:szCs w:val="22"/>
        </w:rPr>
        <w:t xml:space="preserve"> ogrožen rok za dokončanje pogodbenih del, lahko naročnik odpove pogodbena dela v celoti ali delno za tista dela, zaradi katerih je ogroženo dokončanje pogodbenih del.</w:t>
      </w:r>
    </w:p>
    <w:p w14:paraId="10D2BB0F" w14:textId="77777777" w:rsidR="00EB56CD" w:rsidRPr="00813483"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7F5EFB52" w14:textId="77777777" w:rsidR="00EB56CD"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813483">
        <w:rPr>
          <w:i w:val="0"/>
          <w:color w:val="000000" w:themeColor="text1"/>
          <w:sz w:val="22"/>
          <w:szCs w:val="22"/>
        </w:rPr>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79DC86ED" w14:textId="77777777" w:rsidR="00EB56CD" w:rsidRPr="00813483"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1C3121F8" w14:textId="77777777" w:rsidR="00EB56CD"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Pr>
          <w:i w:val="0"/>
          <w:color w:val="000000" w:themeColor="text1"/>
          <w:sz w:val="22"/>
          <w:szCs w:val="22"/>
        </w:rPr>
        <w:t xml:space="preserve">V primeru, da izvajalec kako drugače ne izpolnjuje pogodbenih obveznosti na  način, predviden v tej pogodbi, lahko začne naročnik ustrezne postopke za njeno prekinitev. </w:t>
      </w:r>
    </w:p>
    <w:p w14:paraId="23F0E1EA" w14:textId="77777777" w:rsidR="00EB56CD" w:rsidRPr="00813483"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B179809" w14:textId="77777777" w:rsidR="00EB56CD" w:rsidRPr="00813483"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3307CCC" w14:textId="77777777" w:rsidR="00EB56CD" w:rsidRPr="00813483"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813483">
        <w:rPr>
          <w:b/>
          <w:i w:val="0"/>
          <w:color w:val="000000" w:themeColor="text1"/>
          <w:sz w:val="22"/>
          <w:szCs w:val="22"/>
        </w:rPr>
        <w:t>Razvezni pogoj</w:t>
      </w:r>
    </w:p>
    <w:p w14:paraId="76304465" w14:textId="77777777" w:rsidR="00EB56CD" w:rsidRPr="00813483" w:rsidRDefault="00EB56CD" w:rsidP="00EB56CD">
      <w:pPr>
        <w:pStyle w:val="Odstavekseznama"/>
        <w:numPr>
          <w:ilvl w:val="0"/>
          <w:numId w:val="28"/>
        </w:numPr>
        <w:ind w:right="141"/>
        <w:jc w:val="both"/>
        <w:rPr>
          <w:i w:val="0"/>
          <w:color w:val="000000" w:themeColor="text1"/>
          <w:sz w:val="22"/>
          <w:szCs w:val="22"/>
        </w:rPr>
      </w:pPr>
      <w:r w:rsidRPr="00813483">
        <w:rPr>
          <w:i w:val="0"/>
          <w:color w:val="000000" w:themeColor="text1"/>
          <w:sz w:val="22"/>
          <w:szCs w:val="22"/>
        </w:rPr>
        <w:t>člen</w:t>
      </w:r>
    </w:p>
    <w:p w14:paraId="34BCCFEE" w14:textId="77777777" w:rsidR="00EB56CD" w:rsidRPr="00813483"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A81A3F8" w14:textId="77777777" w:rsidR="00EB56CD" w:rsidRPr="00AC79CF" w:rsidRDefault="00EB56CD" w:rsidP="00EB56CD">
      <w:pPr>
        <w:jc w:val="both"/>
        <w:rPr>
          <w:rFonts w:eastAsia="Calibri"/>
          <w:i w:val="0"/>
          <w:sz w:val="22"/>
          <w:szCs w:val="22"/>
          <w:lang w:eastAsia="en-US"/>
        </w:rPr>
      </w:pPr>
      <w:r w:rsidRPr="00AC79CF">
        <w:rPr>
          <w:rFonts w:eastAsia="Calibri"/>
          <w:i w:val="0"/>
          <w:iCs/>
          <w:sz w:val="22"/>
          <w:szCs w:val="22"/>
          <w:lang w:eastAsia="en-US"/>
        </w:rPr>
        <w:t>Ta pogodba je skladno s 67. členom ZJN-3 sklenjena pod razveznim pogojem, ki se uresniči v primeru izpolnitve ene od naslednjih okoliščin:</w:t>
      </w:r>
    </w:p>
    <w:p w14:paraId="6A7C3802" w14:textId="77777777" w:rsidR="00EB56CD" w:rsidRPr="00AC79CF" w:rsidRDefault="00EB56CD" w:rsidP="00EB56CD">
      <w:pPr>
        <w:numPr>
          <w:ilvl w:val="0"/>
          <w:numId w:val="35"/>
        </w:numPr>
        <w:jc w:val="both"/>
        <w:rPr>
          <w:i w:val="0"/>
          <w:iCs/>
          <w:sz w:val="22"/>
          <w:szCs w:val="22"/>
          <w:lang w:eastAsia="en-US"/>
        </w:rPr>
      </w:pPr>
      <w:r w:rsidRPr="00AC79CF">
        <w:rPr>
          <w:i w:val="0"/>
          <w:iCs/>
          <w:sz w:val="22"/>
          <w:szCs w:val="22"/>
          <w:lang w:eastAsia="en-US"/>
        </w:rPr>
        <w:t xml:space="preserve">če bo naročnik seznanjen, da je sodišče s pravnomočno odločitvijo ugotovilo kršitev obveznosti iz delovne, okoljske ali socialne zakonodaje s strani izvajalca/dobavitelja ali njegovega podizvajalca ali </w:t>
      </w:r>
    </w:p>
    <w:p w14:paraId="3A7D998A" w14:textId="77777777" w:rsidR="00EB56CD" w:rsidRPr="00AC79CF" w:rsidRDefault="00EB56CD" w:rsidP="00EB56CD">
      <w:pPr>
        <w:numPr>
          <w:ilvl w:val="0"/>
          <w:numId w:val="35"/>
        </w:numPr>
        <w:jc w:val="both"/>
        <w:rPr>
          <w:i w:val="0"/>
          <w:iCs/>
          <w:sz w:val="22"/>
          <w:szCs w:val="22"/>
          <w:lang w:eastAsia="en-US"/>
        </w:rPr>
      </w:pPr>
      <w:r w:rsidRPr="00AC79CF">
        <w:rPr>
          <w:i w:val="0"/>
          <w:iCs/>
          <w:sz w:val="22"/>
          <w:szCs w:val="22"/>
          <w:lang w:eastAsia="en-US"/>
        </w:rPr>
        <w:t>če bo naročnik seznanjen, da je pristojni državni organ pri izvajalcu/dobavitelju ali njegovem podizvajalcu v času izvajanja pogodbe ugotovil najmanj 2</w:t>
      </w:r>
      <w:r>
        <w:rPr>
          <w:i w:val="0"/>
          <w:iCs/>
          <w:sz w:val="22"/>
          <w:szCs w:val="22"/>
          <w:lang w:eastAsia="en-US"/>
        </w:rPr>
        <w:t xml:space="preserve"> (</w:t>
      </w:r>
      <w:r w:rsidRPr="00AC79CF">
        <w:rPr>
          <w:i w:val="0"/>
          <w:iCs/>
          <w:sz w:val="22"/>
          <w:szCs w:val="22"/>
          <w:lang w:eastAsia="en-US"/>
        </w:rPr>
        <w:t>dve) kršitvi v zvezi s:</w:t>
      </w:r>
    </w:p>
    <w:p w14:paraId="7F7823C9" w14:textId="77777777" w:rsidR="00EB56CD" w:rsidRPr="00AC79CF" w:rsidRDefault="00EB56CD" w:rsidP="00EB56CD">
      <w:pPr>
        <w:numPr>
          <w:ilvl w:val="1"/>
          <w:numId w:val="35"/>
        </w:numPr>
        <w:jc w:val="both"/>
        <w:rPr>
          <w:i w:val="0"/>
          <w:iCs/>
          <w:sz w:val="22"/>
          <w:szCs w:val="22"/>
          <w:lang w:eastAsia="en-US"/>
        </w:rPr>
      </w:pPr>
      <w:r w:rsidRPr="00AC79CF">
        <w:rPr>
          <w:i w:val="0"/>
          <w:iCs/>
          <w:sz w:val="22"/>
          <w:szCs w:val="22"/>
          <w:lang w:eastAsia="en-US"/>
        </w:rPr>
        <w:t xml:space="preserve">plačilom za delo, </w:t>
      </w:r>
    </w:p>
    <w:p w14:paraId="3F01E25C" w14:textId="77777777" w:rsidR="00EB56CD" w:rsidRPr="00AC79CF" w:rsidRDefault="00EB56CD" w:rsidP="00EB56CD">
      <w:pPr>
        <w:numPr>
          <w:ilvl w:val="1"/>
          <w:numId w:val="35"/>
        </w:numPr>
        <w:jc w:val="both"/>
        <w:rPr>
          <w:i w:val="0"/>
          <w:iCs/>
          <w:sz w:val="22"/>
          <w:szCs w:val="22"/>
          <w:lang w:eastAsia="en-US"/>
        </w:rPr>
      </w:pPr>
      <w:r w:rsidRPr="00AC79CF">
        <w:rPr>
          <w:i w:val="0"/>
          <w:iCs/>
          <w:sz w:val="22"/>
          <w:szCs w:val="22"/>
          <w:lang w:eastAsia="en-US"/>
        </w:rPr>
        <w:t xml:space="preserve">delovnim časom, </w:t>
      </w:r>
    </w:p>
    <w:p w14:paraId="4655C581" w14:textId="77777777" w:rsidR="00EB56CD" w:rsidRPr="00AC79CF" w:rsidRDefault="00EB56CD" w:rsidP="00EB56CD">
      <w:pPr>
        <w:numPr>
          <w:ilvl w:val="1"/>
          <w:numId w:val="35"/>
        </w:numPr>
        <w:jc w:val="both"/>
        <w:rPr>
          <w:i w:val="0"/>
          <w:iCs/>
          <w:sz w:val="22"/>
          <w:szCs w:val="22"/>
          <w:lang w:eastAsia="en-US"/>
        </w:rPr>
      </w:pPr>
      <w:r w:rsidRPr="00AC79CF">
        <w:rPr>
          <w:i w:val="0"/>
          <w:iCs/>
          <w:sz w:val="22"/>
          <w:szCs w:val="22"/>
          <w:lang w:eastAsia="en-US"/>
        </w:rPr>
        <w:t xml:space="preserve">počitki, </w:t>
      </w:r>
    </w:p>
    <w:p w14:paraId="6386B6C9" w14:textId="77777777" w:rsidR="00EB56CD" w:rsidRPr="00AC79CF" w:rsidRDefault="00EB56CD" w:rsidP="00EB56CD">
      <w:pPr>
        <w:numPr>
          <w:ilvl w:val="1"/>
          <w:numId w:val="35"/>
        </w:numPr>
        <w:jc w:val="both"/>
        <w:rPr>
          <w:i w:val="0"/>
          <w:iCs/>
          <w:sz w:val="22"/>
          <w:szCs w:val="22"/>
          <w:lang w:eastAsia="en-US"/>
        </w:rPr>
      </w:pPr>
      <w:r w:rsidRPr="00AC79CF">
        <w:rPr>
          <w:i w:val="0"/>
          <w:iCs/>
          <w:sz w:val="22"/>
          <w:szCs w:val="22"/>
          <w:lang w:eastAsia="en-US"/>
        </w:rPr>
        <w:t xml:space="preserve">opravljanjem dela na podlagi pogodb civilnega prava kljub obstoju elementov delovnega razmerja ali v zvezi z zaposlovanjem na črno </w:t>
      </w:r>
    </w:p>
    <w:p w14:paraId="421F1D74" w14:textId="77777777" w:rsidR="00EB56CD" w:rsidRPr="00AC79CF" w:rsidRDefault="00EB56CD" w:rsidP="00EB56CD">
      <w:pPr>
        <w:ind w:left="720"/>
        <w:jc w:val="both"/>
        <w:rPr>
          <w:rFonts w:eastAsia="Calibri"/>
          <w:i w:val="0"/>
          <w:sz w:val="22"/>
          <w:szCs w:val="22"/>
        </w:rPr>
      </w:pPr>
      <w:r w:rsidRPr="00AC79CF">
        <w:rPr>
          <w:rFonts w:eastAsia="Calibri"/>
          <w:i w:val="0"/>
          <w:sz w:val="22"/>
          <w:szCs w:val="22"/>
        </w:rPr>
        <w:t>in za kateri mu je bila s pravnomočno odločitvijo ali več pravnomočnimi odločitvami izrečena globa za prekršek.</w:t>
      </w:r>
    </w:p>
    <w:p w14:paraId="3EB9BC37" w14:textId="77777777" w:rsidR="00EB56CD" w:rsidRPr="00AC79CF" w:rsidRDefault="00EB56CD" w:rsidP="00EB56CD">
      <w:pPr>
        <w:jc w:val="both"/>
        <w:rPr>
          <w:rFonts w:eastAsia="Calibri"/>
          <w:i w:val="0"/>
          <w:iCs/>
          <w:sz w:val="22"/>
          <w:szCs w:val="22"/>
          <w:lang w:eastAsia="en-US"/>
        </w:rPr>
      </w:pPr>
    </w:p>
    <w:p w14:paraId="767651FC" w14:textId="77777777" w:rsidR="00EB56CD" w:rsidRPr="00AC79CF" w:rsidRDefault="00EB56CD" w:rsidP="00EB56CD">
      <w:pPr>
        <w:jc w:val="both"/>
        <w:rPr>
          <w:rFonts w:eastAsia="Calibri"/>
          <w:i w:val="0"/>
          <w:iCs/>
          <w:sz w:val="22"/>
          <w:szCs w:val="22"/>
          <w:lang w:eastAsia="en-US"/>
        </w:rPr>
      </w:pPr>
      <w:r w:rsidRPr="00AC79CF">
        <w:rPr>
          <w:rFonts w:eastAsia="Calibri"/>
          <w:i w:val="0"/>
          <w:iCs/>
          <w:sz w:val="22"/>
          <w:szCs w:val="22"/>
          <w:lang w:eastAsia="en-US"/>
        </w:rPr>
        <w:t>V primeru seznanitve naročnika s kršitvijo bo naročnik o tem obvestil izvajalca v 10</w:t>
      </w:r>
      <w:r>
        <w:rPr>
          <w:rFonts w:eastAsia="Calibri"/>
          <w:i w:val="0"/>
          <w:iCs/>
          <w:sz w:val="22"/>
          <w:szCs w:val="22"/>
          <w:lang w:eastAsia="en-US"/>
        </w:rPr>
        <w:t xml:space="preserve"> (</w:t>
      </w:r>
      <w:r w:rsidRPr="00AC79CF">
        <w:rPr>
          <w:rFonts w:eastAsia="Calibri"/>
          <w:i w:val="0"/>
          <w:iCs/>
          <w:sz w:val="22"/>
          <w:szCs w:val="22"/>
          <w:lang w:eastAsia="en-US"/>
        </w:rPr>
        <w:t>desetih) dneh. Izvajalec lahko v roku, ki ga določi naročnik, ki pa ne sme biti daljši kot 15</w:t>
      </w:r>
      <w:r>
        <w:rPr>
          <w:rFonts w:eastAsia="Calibri"/>
          <w:i w:val="0"/>
          <w:iCs/>
          <w:sz w:val="22"/>
          <w:szCs w:val="22"/>
          <w:lang w:eastAsia="en-US"/>
        </w:rPr>
        <w:t xml:space="preserve"> (</w:t>
      </w:r>
      <w:r w:rsidRPr="00AC79CF">
        <w:rPr>
          <w:rFonts w:eastAsia="Calibri"/>
          <w:i w:val="0"/>
          <w:iCs/>
          <w:sz w:val="22"/>
          <w:szCs w:val="22"/>
          <w:lang w:eastAsia="en-US"/>
        </w:rPr>
        <w:t>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34341FBE" w14:textId="77777777" w:rsidR="00EB56CD" w:rsidRPr="00AC79CF" w:rsidRDefault="00EB56CD" w:rsidP="00EB56CD">
      <w:pPr>
        <w:jc w:val="both"/>
        <w:rPr>
          <w:rFonts w:eastAsia="Calibri"/>
          <w:i w:val="0"/>
          <w:iCs/>
          <w:sz w:val="22"/>
          <w:szCs w:val="22"/>
          <w:lang w:eastAsia="en-US"/>
        </w:rPr>
      </w:pPr>
    </w:p>
    <w:p w14:paraId="4EB284C7" w14:textId="77777777" w:rsidR="00EB56CD" w:rsidRPr="00AC79CF" w:rsidRDefault="00EB56CD" w:rsidP="00EB56CD">
      <w:pPr>
        <w:jc w:val="both"/>
        <w:rPr>
          <w:rFonts w:eastAsia="Calibri"/>
          <w:i w:val="0"/>
          <w:iCs/>
          <w:sz w:val="22"/>
          <w:szCs w:val="22"/>
          <w:lang w:eastAsia="en-US"/>
        </w:rPr>
      </w:pPr>
      <w:r w:rsidRPr="00AC79CF">
        <w:rPr>
          <w:rFonts w:eastAsia="Calibri"/>
          <w:i w:val="0"/>
          <w:iCs/>
          <w:sz w:val="22"/>
          <w:szCs w:val="22"/>
          <w:lang w:eastAsia="en-US"/>
        </w:rPr>
        <w:t>Če izvajalec ni predložil dokazov za podizvajalca ali če jih je, pa naročnik oceni, da ti ukrepi ne zadoščajo, lahko izvajalec zamenja podizvajalca v roku, ki ga določi naročnik in ne sme biti daljši od 15</w:t>
      </w:r>
      <w:r>
        <w:rPr>
          <w:rFonts w:eastAsia="Calibri"/>
          <w:i w:val="0"/>
          <w:iCs/>
          <w:sz w:val="22"/>
          <w:szCs w:val="22"/>
          <w:lang w:eastAsia="en-US"/>
        </w:rPr>
        <w:t xml:space="preserve"> (</w:t>
      </w:r>
      <w:r w:rsidRPr="00AC79CF">
        <w:rPr>
          <w:rFonts w:eastAsia="Calibri"/>
          <w:i w:val="0"/>
          <w:iCs/>
          <w:sz w:val="22"/>
          <w:szCs w:val="22"/>
          <w:lang w:eastAsia="en-US"/>
        </w:rPr>
        <w:t>petnajst) dni v skladu s 94. členom ZJN-3, ali sam prevzame del, ki ga je oddal v podizvajanje temu podizvajalcu, če ta zamenjava ali prevzem ne pomeni bistvene spremembe pogodbe.</w:t>
      </w:r>
    </w:p>
    <w:p w14:paraId="319CAE72" w14:textId="77777777" w:rsidR="00EB56CD" w:rsidRPr="00AC79CF" w:rsidRDefault="00EB56CD" w:rsidP="00EB56CD">
      <w:pPr>
        <w:jc w:val="both"/>
        <w:rPr>
          <w:rFonts w:eastAsia="Calibri"/>
          <w:i w:val="0"/>
          <w:iCs/>
          <w:sz w:val="22"/>
          <w:szCs w:val="22"/>
          <w:lang w:eastAsia="en-US"/>
        </w:rPr>
      </w:pPr>
    </w:p>
    <w:p w14:paraId="62DD1152" w14:textId="77777777" w:rsidR="00EB56CD" w:rsidRPr="00AC79CF" w:rsidRDefault="00EB56CD" w:rsidP="00EB56CD">
      <w:pPr>
        <w:jc w:val="both"/>
        <w:rPr>
          <w:rFonts w:eastAsia="Calibri"/>
          <w:i w:val="0"/>
          <w:iCs/>
          <w:sz w:val="22"/>
          <w:szCs w:val="22"/>
          <w:lang w:eastAsia="en-US"/>
        </w:rPr>
      </w:pPr>
      <w:r w:rsidRPr="00AC79CF">
        <w:rPr>
          <w:rFonts w:eastAsia="Calibri"/>
          <w:i w:val="0"/>
          <w:iCs/>
          <w:sz w:val="22"/>
          <w:szCs w:val="22"/>
          <w:lang w:eastAsia="en-US"/>
        </w:rPr>
        <w:t>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w:t>
      </w:r>
      <w:r>
        <w:rPr>
          <w:rFonts w:eastAsia="Calibri"/>
          <w:i w:val="0"/>
          <w:iCs/>
          <w:sz w:val="22"/>
          <w:szCs w:val="22"/>
          <w:lang w:eastAsia="en-US"/>
        </w:rPr>
        <w:t xml:space="preserve"> (</w:t>
      </w:r>
      <w:r w:rsidRPr="00AC79CF">
        <w:rPr>
          <w:rFonts w:eastAsia="Calibri"/>
          <w:i w:val="0"/>
          <w:iCs/>
          <w:sz w:val="22"/>
          <w:szCs w:val="22"/>
          <w:lang w:eastAsia="en-US"/>
        </w:rPr>
        <w:t xml:space="preserve">šest) mesecev. </w:t>
      </w:r>
      <w:r w:rsidRPr="00AC79CF">
        <w:rPr>
          <w:rFonts w:eastAsia="Calibri"/>
          <w:i w:val="0"/>
          <w:sz w:val="22"/>
          <w:szCs w:val="22"/>
          <w:lang w:eastAsia="en-US"/>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w:t>
      </w:r>
      <w:r>
        <w:rPr>
          <w:rFonts w:eastAsia="Calibri"/>
          <w:i w:val="0"/>
          <w:sz w:val="22"/>
          <w:szCs w:val="22"/>
          <w:lang w:eastAsia="en-US"/>
        </w:rPr>
        <w:t xml:space="preserve"> (</w:t>
      </w:r>
      <w:r w:rsidRPr="00AC79CF">
        <w:rPr>
          <w:rFonts w:eastAsia="Calibri"/>
          <w:i w:val="0"/>
          <w:sz w:val="22"/>
          <w:szCs w:val="22"/>
          <w:lang w:eastAsia="en-US"/>
        </w:rPr>
        <w:t>dvajsetih) dneh od seznanitve s kršitvijo obvesti, da se pogodba ne razveže.</w:t>
      </w:r>
      <w:r w:rsidRPr="00AC79CF">
        <w:rPr>
          <w:rFonts w:eastAsia="Calibri"/>
          <w:i w:val="0"/>
          <w:iCs/>
          <w:sz w:val="22"/>
          <w:szCs w:val="22"/>
          <w:lang w:eastAsia="en-US"/>
        </w:rPr>
        <w:t xml:space="preserve"> </w:t>
      </w:r>
    </w:p>
    <w:p w14:paraId="55EE62AF" w14:textId="77777777" w:rsidR="00EB56CD" w:rsidRPr="00AC79CF" w:rsidRDefault="00EB56CD" w:rsidP="00EB56CD">
      <w:pPr>
        <w:jc w:val="both"/>
        <w:rPr>
          <w:rFonts w:eastAsia="Calibri"/>
          <w:i w:val="0"/>
          <w:iCs/>
          <w:sz w:val="22"/>
          <w:szCs w:val="22"/>
          <w:lang w:eastAsia="en-US"/>
        </w:rPr>
      </w:pPr>
    </w:p>
    <w:p w14:paraId="354CC2FE" w14:textId="77777777" w:rsidR="00EB56CD" w:rsidRPr="00AC79CF"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rFonts w:eastAsia="Calibri"/>
          <w:i w:val="0"/>
          <w:iCs/>
          <w:sz w:val="22"/>
          <w:szCs w:val="22"/>
          <w:lang w:eastAsia="en-US"/>
        </w:rPr>
      </w:pPr>
      <w:r w:rsidRPr="00AC79CF">
        <w:rPr>
          <w:rFonts w:eastAsia="Calibri"/>
          <w:i w:val="0"/>
          <w:iCs/>
          <w:sz w:val="22"/>
          <w:szCs w:val="22"/>
          <w:lang w:eastAsia="en-US"/>
        </w:rPr>
        <w:t>V primeru izpolnitve razveznega pogoja se šteje, da je pogodba razvezana z dnem sklenitve nove pogodbe o izvedbi javnega naročila. Če naročnik v roku 60</w:t>
      </w:r>
      <w:r>
        <w:rPr>
          <w:rFonts w:eastAsia="Calibri"/>
          <w:i w:val="0"/>
          <w:iCs/>
          <w:sz w:val="22"/>
          <w:szCs w:val="22"/>
          <w:lang w:eastAsia="en-US"/>
        </w:rPr>
        <w:t xml:space="preserve"> (</w:t>
      </w:r>
      <w:r w:rsidRPr="00AC79CF">
        <w:rPr>
          <w:rFonts w:eastAsia="Calibri"/>
          <w:i w:val="0"/>
          <w:iCs/>
          <w:sz w:val="22"/>
          <w:szCs w:val="22"/>
          <w:lang w:eastAsia="en-US"/>
        </w:rPr>
        <w:t>šestdeset) dni od seznanitve s kršitvijo ne bo začel novega postopka javnega naročila, se šteje, da je pogodba razvezana 60.</w:t>
      </w:r>
      <w:r>
        <w:rPr>
          <w:rFonts w:eastAsia="Calibri"/>
          <w:i w:val="0"/>
          <w:iCs/>
          <w:sz w:val="22"/>
          <w:szCs w:val="22"/>
          <w:lang w:eastAsia="en-US"/>
        </w:rPr>
        <w:t xml:space="preserve"> (</w:t>
      </w:r>
      <w:r w:rsidRPr="00AC79CF">
        <w:rPr>
          <w:rFonts w:eastAsia="Calibri"/>
          <w:i w:val="0"/>
          <w:iCs/>
          <w:sz w:val="22"/>
          <w:szCs w:val="22"/>
          <w:lang w:eastAsia="en-US"/>
        </w:rPr>
        <w:t>šestdeseti) dan od seznanitve s kršitvijo.</w:t>
      </w:r>
    </w:p>
    <w:p w14:paraId="5CE167EF" w14:textId="77777777" w:rsidR="00EB56CD"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4E5D179C" w14:textId="77777777" w:rsidR="00EB56CD" w:rsidRPr="00AC79CF"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45FA911"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Prepoved prenosa bodočih terjatev</w:t>
      </w:r>
    </w:p>
    <w:p w14:paraId="44E5D282" w14:textId="77777777" w:rsidR="00EB56CD" w:rsidRPr="00813483" w:rsidRDefault="00EB56CD" w:rsidP="00EB56CD">
      <w:pPr>
        <w:pStyle w:val="Odstavekseznama"/>
        <w:numPr>
          <w:ilvl w:val="0"/>
          <w:numId w:val="28"/>
        </w:numPr>
        <w:ind w:right="141"/>
        <w:jc w:val="both"/>
        <w:rPr>
          <w:i w:val="0"/>
          <w:color w:val="000000" w:themeColor="text1"/>
          <w:sz w:val="22"/>
          <w:szCs w:val="22"/>
        </w:rPr>
      </w:pPr>
      <w:r w:rsidRPr="00FC75BA">
        <w:rPr>
          <w:i w:val="0"/>
          <w:color w:val="000000" w:themeColor="text1"/>
          <w:sz w:val="22"/>
          <w:szCs w:val="22"/>
        </w:rPr>
        <w:t>člen</w:t>
      </w:r>
    </w:p>
    <w:p w14:paraId="3FC99D31" w14:textId="77777777" w:rsidR="00EB56CD" w:rsidRPr="00813483" w:rsidRDefault="00EB56CD" w:rsidP="00EB56CD">
      <w:pPr>
        <w:ind w:right="141"/>
        <w:jc w:val="both"/>
        <w:rPr>
          <w:i w:val="0"/>
          <w:color w:val="000000" w:themeColor="text1"/>
          <w:sz w:val="22"/>
          <w:szCs w:val="22"/>
        </w:rPr>
      </w:pPr>
    </w:p>
    <w:p w14:paraId="34A04415"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Pogodbeni stranki se v skladu s 417. členom Obligacijskega zakonika </w:t>
      </w:r>
      <w:r w:rsidRPr="00190D8F">
        <w:rPr>
          <w:i w:val="0"/>
          <w:sz w:val="22"/>
          <w:szCs w:val="22"/>
        </w:rPr>
        <w:t xml:space="preserve">(Uradni list RS, št. </w:t>
      </w:r>
      <w:r w:rsidRPr="00190D8F">
        <w:rPr>
          <w:i w:val="0"/>
          <w:sz w:val="22"/>
          <w:szCs w:val="22"/>
          <w:shd w:val="clear" w:color="auto" w:fill="FFFFFF"/>
        </w:rPr>
        <w:t>97/07 - uradno prečiščeno besedilo, 64/16 - odl. US</w:t>
      </w:r>
      <w:r>
        <w:rPr>
          <w:i w:val="0"/>
          <w:sz w:val="22"/>
          <w:szCs w:val="22"/>
          <w:shd w:val="clear" w:color="auto" w:fill="FFFFFF"/>
        </w:rPr>
        <w:t xml:space="preserve"> in</w:t>
      </w:r>
      <w:r w:rsidRPr="00190D8F">
        <w:rPr>
          <w:i w:val="0"/>
          <w:sz w:val="22"/>
          <w:szCs w:val="22"/>
          <w:shd w:val="clear" w:color="auto" w:fill="FFFFFF"/>
        </w:rPr>
        <w:t xml:space="preserve"> 20/18  – OROZ631)</w:t>
      </w:r>
      <w:r w:rsidRPr="00190D8F">
        <w:rPr>
          <w:i w:val="0"/>
          <w:sz w:val="22"/>
          <w:szCs w:val="22"/>
        </w:rPr>
        <w:t xml:space="preserve"> </w:t>
      </w:r>
      <w:r w:rsidRPr="00813483">
        <w:rPr>
          <w:i w:val="0"/>
          <w:color w:val="000000" w:themeColor="text1"/>
          <w:sz w:val="22"/>
          <w:szCs w:val="22"/>
        </w:rPr>
        <w:t xml:space="preserve">izrecno dogovorita, da izvajalec  ne sme prenesti na drugega nobenih svojih bodočih terjatev do naročnika, ki jih bo pridobil na podlagi te pogodbe ali kateregakoli dodatka, ki bo v prihodnosti sklenjen k njej. Prepoved prenosa bodočih terjatev na drugega zajema vse primere </w:t>
      </w:r>
      <w:r w:rsidRPr="00813483">
        <w:rPr>
          <w:i w:val="0"/>
          <w:color w:val="000000" w:themeColor="text1"/>
          <w:sz w:val="22"/>
          <w:szCs w:val="22"/>
        </w:rPr>
        <w:lastRenderedPageBreak/>
        <w:t>oziroma oblike odstopa terjatev, vključno z odstopom namesto izpolnitve, odstopom v izterjavo in odstopom v zavarovanje.</w:t>
      </w:r>
    </w:p>
    <w:p w14:paraId="0360A6F5" w14:textId="77777777" w:rsidR="00EB56CD" w:rsidRPr="00813483" w:rsidRDefault="00EB56CD" w:rsidP="00EB56CD">
      <w:pPr>
        <w:ind w:right="141"/>
        <w:jc w:val="both"/>
        <w:rPr>
          <w:i w:val="0"/>
          <w:color w:val="000000" w:themeColor="text1"/>
          <w:sz w:val="22"/>
          <w:szCs w:val="22"/>
        </w:rPr>
      </w:pPr>
    </w:p>
    <w:p w14:paraId="2DF1C9DD"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2FD9FA5A" w14:textId="77777777" w:rsidR="00EB56CD" w:rsidRPr="00813483" w:rsidRDefault="00EB56CD" w:rsidP="00EB56CD">
      <w:pPr>
        <w:ind w:right="141"/>
        <w:jc w:val="both"/>
        <w:rPr>
          <w:i w:val="0"/>
          <w:color w:val="000000" w:themeColor="text1"/>
          <w:sz w:val="22"/>
          <w:szCs w:val="22"/>
        </w:rPr>
      </w:pPr>
    </w:p>
    <w:p w14:paraId="58662B15"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628F9D0B" w14:textId="77777777" w:rsidR="00EB56CD" w:rsidRPr="00813483" w:rsidRDefault="00EB56CD" w:rsidP="00EB56CD">
      <w:pPr>
        <w:ind w:right="141"/>
        <w:jc w:val="both"/>
        <w:rPr>
          <w:i w:val="0"/>
          <w:color w:val="000000" w:themeColor="text1"/>
          <w:sz w:val="22"/>
          <w:szCs w:val="22"/>
        </w:rPr>
      </w:pPr>
    </w:p>
    <w:p w14:paraId="3A8895B9"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w:t>
      </w:r>
      <w:r w:rsidRPr="005F60BF">
        <w:rPr>
          <w:i w:val="0"/>
          <w:color w:val="000000" w:themeColor="text1"/>
          <w:sz w:val="22"/>
          <w:szCs w:val="22"/>
        </w:rPr>
        <w:t>višini 30.000,00 EUR</w:t>
      </w:r>
      <w:r w:rsidRPr="00813483">
        <w:rPr>
          <w:i w:val="0"/>
          <w:color w:val="000000" w:themeColor="text1"/>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24E4B52C" w14:textId="77777777" w:rsidR="00EB56CD" w:rsidRDefault="00EB56CD" w:rsidP="00EB56CD">
      <w:pPr>
        <w:ind w:right="141"/>
        <w:jc w:val="both"/>
        <w:rPr>
          <w:i w:val="0"/>
          <w:color w:val="000000" w:themeColor="text1"/>
          <w:sz w:val="22"/>
          <w:szCs w:val="22"/>
        </w:rPr>
      </w:pPr>
    </w:p>
    <w:p w14:paraId="75072017"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Za znesek pogodbene kazni naročnik izvajalcu izstavi </w:t>
      </w:r>
      <w:r>
        <w:rPr>
          <w:i w:val="0"/>
          <w:color w:val="000000" w:themeColor="text1"/>
          <w:sz w:val="22"/>
          <w:szCs w:val="22"/>
        </w:rPr>
        <w:t>e-</w:t>
      </w:r>
      <w:r w:rsidRPr="00813483">
        <w:rPr>
          <w:i w:val="0"/>
          <w:color w:val="000000" w:themeColor="text1"/>
          <w:sz w:val="22"/>
          <w:szCs w:val="22"/>
        </w:rPr>
        <w:t>račun, ki ga mora izvajalec poravnati v roku 30</w:t>
      </w:r>
      <w:r>
        <w:rPr>
          <w:i w:val="0"/>
          <w:color w:val="000000" w:themeColor="text1"/>
          <w:sz w:val="22"/>
          <w:szCs w:val="22"/>
        </w:rPr>
        <w:t xml:space="preserve"> (trideset)</w:t>
      </w:r>
      <w:r w:rsidRPr="00813483">
        <w:rPr>
          <w:i w:val="0"/>
          <w:color w:val="000000" w:themeColor="text1"/>
          <w:sz w:val="22"/>
          <w:szCs w:val="22"/>
        </w:rPr>
        <w:t xml:space="preserve"> dni od dneva izstavitve </w:t>
      </w:r>
      <w:r>
        <w:rPr>
          <w:i w:val="0"/>
          <w:color w:val="000000" w:themeColor="text1"/>
          <w:sz w:val="22"/>
          <w:szCs w:val="22"/>
        </w:rPr>
        <w:t>e-</w:t>
      </w:r>
      <w:r w:rsidRPr="00813483">
        <w:rPr>
          <w:i w:val="0"/>
          <w:color w:val="000000" w:themeColor="text1"/>
          <w:sz w:val="22"/>
          <w:szCs w:val="22"/>
        </w:rPr>
        <w:t>računa.</w:t>
      </w:r>
    </w:p>
    <w:p w14:paraId="2D66FAA8" w14:textId="77777777" w:rsidR="00EB56CD" w:rsidRPr="00813483" w:rsidRDefault="00EB56CD" w:rsidP="00EB56CD">
      <w:pPr>
        <w:ind w:right="141"/>
        <w:jc w:val="both"/>
        <w:rPr>
          <w:i w:val="0"/>
          <w:color w:val="000000" w:themeColor="text1"/>
          <w:sz w:val="22"/>
          <w:szCs w:val="22"/>
        </w:rPr>
      </w:pPr>
    </w:p>
    <w:p w14:paraId="62AAD2E0"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E68BF07" w14:textId="77777777" w:rsidR="00EB56CD" w:rsidRPr="00813483" w:rsidRDefault="00EB56CD" w:rsidP="00EB56CD">
      <w:pPr>
        <w:ind w:right="141"/>
        <w:jc w:val="both"/>
        <w:rPr>
          <w:i w:val="0"/>
          <w:color w:val="000000" w:themeColor="text1"/>
          <w:sz w:val="22"/>
          <w:szCs w:val="22"/>
        </w:rPr>
      </w:pPr>
    </w:p>
    <w:p w14:paraId="23755FB6"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68E59FBB" w14:textId="77777777" w:rsidR="00EB56CD" w:rsidRPr="00813483" w:rsidRDefault="00EB56CD" w:rsidP="00EB56CD">
      <w:pPr>
        <w:ind w:right="141"/>
        <w:jc w:val="both"/>
        <w:rPr>
          <w:i w:val="0"/>
          <w:color w:val="000000" w:themeColor="text1"/>
          <w:sz w:val="22"/>
          <w:szCs w:val="22"/>
        </w:rPr>
      </w:pPr>
    </w:p>
    <w:p w14:paraId="4C2DC83D"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136796F1" w14:textId="77777777" w:rsidR="00EB56CD" w:rsidRDefault="00EB56CD" w:rsidP="00EB56CD">
      <w:pPr>
        <w:ind w:right="141"/>
        <w:jc w:val="both"/>
        <w:rPr>
          <w:i w:val="0"/>
          <w:color w:val="000000" w:themeColor="text1"/>
          <w:sz w:val="22"/>
          <w:szCs w:val="22"/>
        </w:rPr>
      </w:pPr>
    </w:p>
    <w:p w14:paraId="081659AC" w14:textId="77777777" w:rsidR="00EB56CD" w:rsidRPr="00813483" w:rsidRDefault="00EB56CD" w:rsidP="00EB56CD">
      <w:pPr>
        <w:ind w:right="141"/>
        <w:jc w:val="both"/>
        <w:rPr>
          <w:i w:val="0"/>
          <w:color w:val="000000" w:themeColor="text1"/>
          <w:sz w:val="22"/>
          <w:szCs w:val="22"/>
        </w:rPr>
      </w:pPr>
    </w:p>
    <w:p w14:paraId="5C7ABED9" w14:textId="77777777" w:rsidR="00EB56CD" w:rsidRPr="00813483" w:rsidRDefault="00EB56CD" w:rsidP="00EB56CD">
      <w:pPr>
        <w:ind w:right="141"/>
        <w:jc w:val="both"/>
        <w:outlineLvl w:val="0"/>
        <w:rPr>
          <w:b/>
          <w:i w:val="0"/>
          <w:color w:val="000000" w:themeColor="text1"/>
          <w:sz w:val="22"/>
          <w:szCs w:val="22"/>
        </w:rPr>
      </w:pPr>
      <w:r w:rsidRPr="00813483">
        <w:rPr>
          <w:b/>
          <w:i w:val="0"/>
          <w:color w:val="000000" w:themeColor="text1"/>
          <w:sz w:val="22"/>
          <w:szCs w:val="22"/>
        </w:rPr>
        <w:t>Spremembe pogodbe</w:t>
      </w:r>
    </w:p>
    <w:p w14:paraId="6BF880D7" w14:textId="77777777" w:rsidR="00EB56CD" w:rsidRPr="00813483" w:rsidRDefault="00EB56CD" w:rsidP="00EB56CD">
      <w:pPr>
        <w:pStyle w:val="Odstavekseznama"/>
        <w:numPr>
          <w:ilvl w:val="0"/>
          <w:numId w:val="28"/>
        </w:numPr>
        <w:ind w:right="141"/>
        <w:jc w:val="both"/>
        <w:rPr>
          <w:i w:val="0"/>
          <w:color w:val="000000" w:themeColor="text1"/>
          <w:sz w:val="22"/>
          <w:szCs w:val="22"/>
        </w:rPr>
      </w:pPr>
      <w:r w:rsidRPr="00FC75BA">
        <w:rPr>
          <w:i w:val="0"/>
          <w:color w:val="000000" w:themeColor="text1"/>
          <w:sz w:val="22"/>
          <w:szCs w:val="22"/>
        </w:rPr>
        <w:t>člen</w:t>
      </w:r>
    </w:p>
    <w:p w14:paraId="3773BB88" w14:textId="77777777" w:rsidR="00EB56CD" w:rsidRPr="00813483" w:rsidRDefault="00EB56CD" w:rsidP="00EB56CD">
      <w:pPr>
        <w:ind w:right="141"/>
        <w:jc w:val="both"/>
        <w:rPr>
          <w:i w:val="0"/>
          <w:color w:val="000000" w:themeColor="text1"/>
          <w:sz w:val="22"/>
          <w:szCs w:val="22"/>
        </w:rPr>
      </w:pPr>
    </w:p>
    <w:p w14:paraId="6DEE1AF5"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Vse spremembe in dopolnitve te pogodbe se sklenejo v obliki pisnih dodatkov k tej pogodbi.</w:t>
      </w:r>
    </w:p>
    <w:p w14:paraId="628D1EF0" w14:textId="77777777" w:rsidR="00EB56CD" w:rsidRDefault="00EB56CD" w:rsidP="00EB56CD">
      <w:pPr>
        <w:ind w:right="141"/>
        <w:jc w:val="both"/>
        <w:rPr>
          <w:i w:val="0"/>
          <w:color w:val="000000" w:themeColor="text1"/>
          <w:sz w:val="22"/>
          <w:szCs w:val="22"/>
        </w:rPr>
      </w:pPr>
    </w:p>
    <w:p w14:paraId="5AE8D9CB" w14:textId="77777777" w:rsidR="00EB56CD" w:rsidRDefault="00EB56CD" w:rsidP="00EB56CD">
      <w:pPr>
        <w:ind w:right="141"/>
        <w:jc w:val="both"/>
        <w:rPr>
          <w:b/>
          <w:i w:val="0"/>
          <w:color w:val="000000" w:themeColor="text1"/>
          <w:sz w:val="22"/>
          <w:szCs w:val="22"/>
        </w:rPr>
      </w:pPr>
    </w:p>
    <w:p w14:paraId="31F81D35"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Reševanje sporov</w:t>
      </w:r>
    </w:p>
    <w:p w14:paraId="168559A4" w14:textId="77777777" w:rsidR="00EB56CD" w:rsidRPr="00813483" w:rsidRDefault="00EB56CD" w:rsidP="00EB56CD">
      <w:pPr>
        <w:pStyle w:val="Odstavekseznama"/>
        <w:numPr>
          <w:ilvl w:val="0"/>
          <w:numId w:val="28"/>
        </w:numPr>
        <w:ind w:right="141"/>
        <w:jc w:val="both"/>
        <w:rPr>
          <w:i w:val="0"/>
          <w:color w:val="000000" w:themeColor="text1"/>
          <w:sz w:val="22"/>
          <w:szCs w:val="22"/>
        </w:rPr>
      </w:pPr>
      <w:r w:rsidRPr="00FC75BA">
        <w:rPr>
          <w:i w:val="0"/>
          <w:color w:val="000000" w:themeColor="text1"/>
          <w:sz w:val="22"/>
          <w:szCs w:val="22"/>
        </w:rPr>
        <w:t>člen</w:t>
      </w:r>
    </w:p>
    <w:p w14:paraId="14CCA4D3" w14:textId="77777777" w:rsidR="00EB56CD" w:rsidRPr="00813483" w:rsidRDefault="00EB56CD" w:rsidP="00EB56CD">
      <w:pPr>
        <w:ind w:right="141"/>
        <w:jc w:val="both"/>
        <w:rPr>
          <w:i w:val="0"/>
          <w:color w:val="000000" w:themeColor="text1"/>
          <w:sz w:val="22"/>
          <w:szCs w:val="22"/>
        </w:rPr>
      </w:pPr>
    </w:p>
    <w:p w14:paraId="09DBE7A1"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 xml:space="preserve">Morebitne spore iz te pogodbe bosta pogodbeni stranki reševali sporazumno, če pa to ne bo </w:t>
      </w:r>
    </w:p>
    <w:p w14:paraId="5451CF13"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mogoče, bo o sporih odločalo pristojno sodišče v Ljubljani po slovenskem pravu.</w:t>
      </w:r>
    </w:p>
    <w:p w14:paraId="6181DF98" w14:textId="77777777" w:rsidR="00EB56CD" w:rsidRDefault="00EB56CD" w:rsidP="00EB56CD">
      <w:pPr>
        <w:ind w:right="141"/>
        <w:jc w:val="both"/>
        <w:rPr>
          <w:i w:val="0"/>
          <w:color w:val="000000" w:themeColor="text1"/>
          <w:sz w:val="22"/>
          <w:szCs w:val="22"/>
        </w:rPr>
      </w:pPr>
    </w:p>
    <w:p w14:paraId="4E6BC64D" w14:textId="77777777" w:rsidR="00EB56CD" w:rsidRDefault="00EB56CD" w:rsidP="00EB56CD">
      <w:pPr>
        <w:ind w:right="141"/>
        <w:jc w:val="both"/>
        <w:rPr>
          <w:i w:val="0"/>
          <w:color w:val="000000" w:themeColor="text1"/>
          <w:sz w:val="22"/>
          <w:szCs w:val="22"/>
        </w:rPr>
      </w:pPr>
    </w:p>
    <w:p w14:paraId="17A34A06" w14:textId="77777777" w:rsidR="00EB56CD" w:rsidRPr="0068791F" w:rsidRDefault="00EB56CD" w:rsidP="00EB56CD">
      <w:pPr>
        <w:ind w:right="141"/>
        <w:jc w:val="both"/>
        <w:rPr>
          <w:b/>
          <w:i w:val="0"/>
          <w:color w:val="000000" w:themeColor="text1"/>
          <w:sz w:val="22"/>
          <w:szCs w:val="22"/>
        </w:rPr>
      </w:pPr>
      <w:r w:rsidRPr="0068791F">
        <w:rPr>
          <w:b/>
          <w:i w:val="0"/>
          <w:color w:val="000000" w:themeColor="text1"/>
          <w:sz w:val="22"/>
          <w:szCs w:val="22"/>
        </w:rPr>
        <w:t>Uporaba prava</w:t>
      </w:r>
    </w:p>
    <w:p w14:paraId="6E5B77AF" w14:textId="77777777" w:rsidR="00EB56CD" w:rsidRDefault="00EB56CD" w:rsidP="00EB56CD">
      <w:pPr>
        <w:ind w:right="141"/>
        <w:jc w:val="both"/>
        <w:rPr>
          <w:i w:val="0"/>
          <w:color w:val="000000" w:themeColor="text1"/>
          <w:sz w:val="22"/>
          <w:szCs w:val="22"/>
        </w:rPr>
      </w:pPr>
    </w:p>
    <w:p w14:paraId="460B548F" w14:textId="77777777" w:rsidR="00EB56CD" w:rsidRDefault="00EB56CD" w:rsidP="00EB56CD">
      <w:pPr>
        <w:pStyle w:val="Odstavekseznama"/>
        <w:numPr>
          <w:ilvl w:val="0"/>
          <w:numId w:val="28"/>
        </w:numPr>
        <w:ind w:right="141"/>
        <w:jc w:val="both"/>
        <w:rPr>
          <w:i w:val="0"/>
          <w:color w:val="000000" w:themeColor="text1"/>
          <w:sz w:val="22"/>
          <w:szCs w:val="22"/>
        </w:rPr>
      </w:pPr>
      <w:r>
        <w:rPr>
          <w:i w:val="0"/>
          <w:color w:val="000000" w:themeColor="text1"/>
          <w:sz w:val="22"/>
          <w:szCs w:val="22"/>
        </w:rPr>
        <w:t xml:space="preserve">člen </w:t>
      </w:r>
    </w:p>
    <w:p w14:paraId="3BB7BFA7" w14:textId="77777777" w:rsidR="00EB56CD" w:rsidRDefault="00EB56CD" w:rsidP="00EB56CD">
      <w:pPr>
        <w:ind w:right="141"/>
        <w:jc w:val="both"/>
        <w:rPr>
          <w:i w:val="0"/>
          <w:color w:val="000000" w:themeColor="text1"/>
          <w:sz w:val="22"/>
          <w:szCs w:val="22"/>
        </w:rPr>
      </w:pPr>
    </w:p>
    <w:p w14:paraId="13402B02" w14:textId="77777777" w:rsidR="00EB56CD" w:rsidRDefault="00EB56CD" w:rsidP="00EB56CD">
      <w:pPr>
        <w:ind w:right="141"/>
        <w:jc w:val="both"/>
        <w:rPr>
          <w:i w:val="0"/>
          <w:color w:val="000000" w:themeColor="text1"/>
          <w:sz w:val="22"/>
          <w:szCs w:val="22"/>
        </w:rPr>
      </w:pPr>
      <w:r>
        <w:rPr>
          <w:i w:val="0"/>
          <w:color w:val="000000" w:themeColor="text1"/>
          <w:sz w:val="22"/>
          <w:szCs w:val="22"/>
        </w:rPr>
        <w:t xml:space="preserve">Za vprašanja, ki jih pogodbeni stranki nista uredili s to pogodbo, niti so urejena z veljavnimi predpisi, se uporabljajo Posebne gradbene uzance 2020. </w:t>
      </w:r>
    </w:p>
    <w:p w14:paraId="1FBEAE31" w14:textId="77777777" w:rsidR="00EB56CD" w:rsidRPr="0068791F" w:rsidRDefault="00EB56CD" w:rsidP="00EB56CD">
      <w:pPr>
        <w:ind w:right="141"/>
        <w:jc w:val="both"/>
        <w:rPr>
          <w:i w:val="0"/>
          <w:color w:val="000000" w:themeColor="text1"/>
          <w:sz w:val="22"/>
          <w:szCs w:val="22"/>
        </w:rPr>
      </w:pPr>
    </w:p>
    <w:p w14:paraId="712D45B2" w14:textId="77777777" w:rsidR="00EB56CD" w:rsidRPr="00813483" w:rsidRDefault="00EB56CD" w:rsidP="00EB56CD">
      <w:pPr>
        <w:ind w:right="141"/>
        <w:jc w:val="both"/>
        <w:rPr>
          <w:b/>
          <w:bCs/>
          <w:i w:val="0"/>
          <w:color w:val="000000" w:themeColor="text1"/>
          <w:sz w:val="22"/>
          <w:szCs w:val="22"/>
        </w:rPr>
      </w:pPr>
      <w:r w:rsidRPr="00813483">
        <w:rPr>
          <w:b/>
          <w:bCs/>
          <w:i w:val="0"/>
          <w:color w:val="000000" w:themeColor="text1"/>
          <w:sz w:val="22"/>
          <w:szCs w:val="22"/>
        </w:rPr>
        <w:t>Protikorupcijska klavzula</w:t>
      </w:r>
    </w:p>
    <w:p w14:paraId="70D7AAD5" w14:textId="77777777" w:rsidR="00EB56CD" w:rsidRPr="00813483" w:rsidRDefault="00EB56CD" w:rsidP="00EB56CD">
      <w:pPr>
        <w:ind w:right="141"/>
        <w:jc w:val="both"/>
        <w:rPr>
          <w:i w:val="0"/>
          <w:color w:val="000000" w:themeColor="text1"/>
          <w:sz w:val="22"/>
          <w:szCs w:val="22"/>
        </w:rPr>
      </w:pPr>
    </w:p>
    <w:p w14:paraId="1CC1A03F" w14:textId="77777777" w:rsidR="00EB56CD" w:rsidRDefault="00EB56CD" w:rsidP="00EB56CD">
      <w:pPr>
        <w:pStyle w:val="Odstavekseznama"/>
        <w:numPr>
          <w:ilvl w:val="0"/>
          <w:numId w:val="28"/>
        </w:numPr>
        <w:ind w:right="141"/>
        <w:jc w:val="both"/>
        <w:rPr>
          <w:i w:val="0"/>
          <w:color w:val="000000" w:themeColor="text1"/>
          <w:sz w:val="22"/>
          <w:szCs w:val="22"/>
        </w:rPr>
      </w:pPr>
      <w:r w:rsidRPr="00FC75BA">
        <w:rPr>
          <w:i w:val="0"/>
          <w:color w:val="000000" w:themeColor="text1"/>
          <w:sz w:val="22"/>
          <w:szCs w:val="22"/>
        </w:rPr>
        <w:t>člen</w:t>
      </w:r>
    </w:p>
    <w:p w14:paraId="4B2D55E5" w14:textId="77777777" w:rsidR="00EB56CD" w:rsidRPr="00813483" w:rsidRDefault="00EB56CD" w:rsidP="00EB56CD">
      <w:pPr>
        <w:pStyle w:val="Odstavekseznama"/>
        <w:ind w:left="4755" w:right="141"/>
        <w:jc w:val="both"/>
        <w:rPr>
          <w:i w:val="0"/>
          <w:color w:val="000000" w:themeColor="text1"/>
          <w:sz w:val="22"/>
          <w:szCs w:val="22"/>
        </w:rPr>
      </w:pPr>
    </w:p>
    <w:p w14:paraId="25451732"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6697AD4E" w14:textId="77777777" w:rsidR="00EB56CD" w:rsidRPr="00813483" w:rsidRDefault="00EB56CD" w:rsidP="00EB56CD">
      <w:pPr>
        <w:ind w:right="141"/>
        <w:jc w:val="both"/>
        <w:rPr>
          <w:i w:val="0"/>
          <w:color w:val="000000" w:themeColor="text1"/>
          <w:sz w:val="22"/>
          <w:szCs w:val="22"/>
        </w:rPr>
      </w:pPr>
    </w:p>
    <w:p w14:paraId="63E088DD" w14:textId="77777777" w:rsidR="00EB56CD" w:rsidRPr="00813483" w:rsidRDefault="00EB56CD" w:rsidP="00EB56CD">
      <w:pPr>
        <w:ind w:right="141"/>
        <w:jc w:val="both"/>
        <w:rPr>
          <w:i w:val="0"/>
          <w:color w:val="000000" w:themeColor="text1"/>
          <w:sz w:val="22"/>
          <w:szCs w:val="22"/>
        </w:rPr>
      </w:pPr>
      <w:r w:rsidRPr="00813483">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7EF65F8" w14:textId="77777777" w:rsidR="00EB56CD" w:rsidRDefault="00EB56CD" w:rsidP="00EB56CD">
      <w:pPr>
        <w:ind w:right="141"/>
        <w:jc w:val="both"/>
        <w:rPr>
          <w:color w:val="000000" w:themeColor="text1"/>
          <w:sz w:val="22"/>
          <w:szCs w:val="22"/>
        </w:rPr>
      </w:pPr>
    </w:p>
    <w:p w14:paraId="7627B335" w14:textId="77777777" w:rsidR="00EB56CD" w:rsidRPr="00813483" w:rsidRDefault="00EB56CD" w:rsidP="00EB56CD">
      <w:pPr>
        <w:ind w:right="141"/>
        <w:jc w:val="both"/>
        <w:rPr>
          <w:color w:val="000000" w:themeColor="text1"/>
          <w:sz w:val="22"/>
          <w:szCs w:val="22"/>
        </w:rPr>
      </w:pPr>
    </w:p>
    <w:p w14:paraId="6C12E978" w14:textId="77777777" w:rsidR="00EB56CD" w:rsidRPr="00813483" w:rsidRDefault="00EB56CD" w:rsidP="00EB56CD">
      <w:pPr>
        <w:ind w:right="141"/>
        <w:jc w:val="both"/>
        <w:rPr>
          <w:b/>
          <w:i w:val="0"/>
          <w:color w:val="000000" w:themeColor="text1"/>
          <w:sz w:val="22"/>
          <w:szCs w:val="22"/>
        </w:rPr>
      </w:pPr>
      <w:r w:rsidRPr="00813483">
        <w:rPr>
          <w:b/>
          <w:i w:val="0"/>
          <w:color w:val="000000" w:themeColor="text1"/>
          <w:sz w:val="22"/>
          <w:szCs w:val="22"/>
        </w:rPr>
        <w:t>Končne določbe</w:t>
      </w:r>
    </w:p>
    <w:p w14:paraId="2C938C1E" w14:textId="77777777" w:rsidR="00EB56CD" w:rsidRPr="00813483" w:rsidRDefault="00EB56CD" w:rsidP="00EB56CD">
      <w:pPr>
        <w:ind w:right="141"/>
        <w:jc w:val="both"/>
        <w:rPr>
          <w:i w:val="0"/>
          <w:color w:val="000000" w:themeColor="text1"/>
          <w:sz w:val="22"/>
          <w:szCs w:val="22"/>
        </w:rPr>
      </w:pPr>
    </w:p>
    <w:p w14:paraId="3373278D" w14:textId="77777777" w:rsidR="00EB56CD" w:rsidRPr="00813483" w:rsidRDefault="00EB56CD" w:rsidP="00EB56CD">
      <w:pPr>
        <w:pStyle w:val="Odstavekseznama"/>
        <w:numPr>
          <w:ilvl w:val="0"/>
          <w:numId w:val="28"/>
        </w:numPr>
        <w:ind w:right="141"/>
        <w:jc w:val="both"/>
        <w:rPr>
          <w:i w:val="0"/>
          <w:color w:val="000000" w:themeColor="text1"/>
          <w:sz w:val="22"/>
          <w:szCs w:val="22"/>
        </w:rPr>
      </w:pPr>
      <w:r w:rsidRPr="00FC75BA">
        <w:rPr>
          <w:i w:val="0"/>
          <w:color w:val="000000" w:themeColor="text1"/>
          <w:sz w:val="22"/>
          <w:szCs w:val="22"/>
        </w:rPr>
        <w:t>člen</w:t>
      </w:r>
    </w:p>
    <w:p w14:paraId="63C11F17" w14:textId="77777777" w:rsidR="00EB56CD" w:rsidRPr="00813483" w:rsidRDefault="00EB56CD" w:rsidP="00EB56CD">
      <w:pPr>
        <w:ind w:right="141"/>
        <w:jc w:val="both"/>
        <w:rPr>
          <w:i w:val="0"/>
          <w:color w:val="000000" w:themeColor="text1"/>
          <w:sz w:val="22"/>
          <w:szCs w:val="22"/>
        </w:rPr>
      </w:pPr>
    </w:p>
    <w:p w14:paraId="02D2B184" w14:textId="77777777" w:rsidR="00EB56CD" w:rsidRPr="00813483" w:rsidRDefault="00EB56CD" w:rsidP="00EB56CD">
      <w:pPr>
        <w:ind w:right="141"/>
        <w:jc w:val="both"/>
        <w:rPr>
          <w:i w:val="0"/>
          <w:color w:val="000000" w:themeColor="text1"/>
          <w:sz w:val="22"/>
          <w:szCs w:val="22"/>
        </w:rPr>
      </w:pPr>
      <w:r>
        <w:rPr>
          <w:i w:val="0"/>
          <w:color w:val="000000" w:themeColor="text1"/>
          <w:sz w:val="22"/>
          <w:szCs w:val="22"/>
        </w:rPr>
        <w:t>Ta  p</w:t>
      </w:r>
      <w:r w:rsidRPr="00813483">
        <w:rPr>
          <w:i w:val="0"/>
          <w:color w:val="000000" w:themeColor="text1"/>
          <w:sz w:val="22"/>
          <w:szCs w:val="22"/>
        </w:rPr>
        <w:t>ogodba je sklenjena, ko jo podpišeta obe pogodbeni stranki in stopi v veljavo z dnem predložitve vseh dokazil o zavarovanju odgovornosti izvajalca iz 1</w:t>
      </w:r>
      <w:r>
        <w:rPr>
          <w:i w:val="0"/>
          <w:color w:val="000000" w:themeColor="text1"/>
          <w:sz w:val="22"/>
          <w:szCs w:val="22"/>
        </w:rPr>
        <w:t>2</w:t>
      </w:r>
      <w:r w:rsidRPr="00813483">
        <w:rPr>
          <w:i w:val="0"/>
          <w:color w:val="000000" w:themeColor="text1"/>
          <w:sz w:val="22"/>
          <w:szCs w:val="22"/>
        </w:rPr>
        <w:t>. člena te pogodbe in finančnega zavarovanja za dobro izvedbo pogodbenih obveznosti iz 1</w:t>
      </w:r>
      <w:r>
        <w:rPr>
          <w:i w:val="0"/>
          <w:color w:val="000000" w:themeColor="text1"/>
          <w:sz w:val="22"/>
          <w:szCs w:val="22"/>
        </w:rPr>
        <w:t>3</w:t>
      </w:r>
      <w:r w:rsidRPr="00813483">
        <w:rPr>
          <w:i w:val="0"/>
          <w:color w:val="000000" w:themeColor="text1"/>
          <w:sz w:val="22"/>
          <w:szCs w:val="22"/>
        </w:rPr>
        <w:t>. člena te pogodbe, pod pogojem, da so predložena v skladu z določili te pogodbe.</w:t>
      </w:r>
    </w:p>
    <w:p w14:paraId="67F0C79A" w14:textId="77777777" w:rsidR="00EB56CD" w:rsidRPr="00813483" w:rsidRDefault="00EB56CD" w:rsidP="00EB56CD">
      <w:pPr>
        <w:ind w:right="141"/>
        <w:jc w:val="both"/>
        <w:rPr>
          <w:i w:val="0"/>
          <w:color w:val="000000" w:themeColor="text1"/>
          <w:sz w:val="22"/>
          <w:szCs w:val="22"/>
        </w:rPr>
      </w:pPr>
    </w:p>
    <w:p w14:paraId="1B26570F" w14:textId="77777777" w:rsidR="00EB56CD" w:rsidRPr="00813483" w:rsidRDefault="00EB56CD" w:rsidP="00EB56CD">
      <w:pPr>
        <w:pStyle w:val="Odstavekseznama"/>
        <w:numPr>
          <w:ilvl w:val="0"/>
          <w:numId w:val="28"/>
        </w:numPr>
        <w:ind w:right="141"/>
        <w:jc w:val="both"/>
        <w:rPr>
          <w:i w:val="0"/>
          <w:color w:val="000000" w:themeColor="text1"/>
          <w:sz w:val="22"/>
          <w:szCs w:val="22"/>
        </w:rPr>
      </w:pPr>
      <w:r w:rsidRPr="00FC75BA">
        <w:rPr>
          <w:i w:val="0"/>
          <w:color w:val="000000" w:themeColor="text1"/>
          <w:sz w:val="22"/>
          <w:szCs w:val="22"/>
        </w:rPr>
        <w:t>člen</w:t>
      </w:r>
    </w:p>
    <w:p w14:paraId="28E6AB73" w14:textId="77777777" w:rsidR="00EB56CD" w:rsidRPr="00813483" w:rsidRDefault="00EB56CD" w:rsidP="00EB56CD">
      <w:pPr>
        <w:ind w:right="141"/>
        <w:jc w:val="both"/>
        <w:rPr>
          <w:i w:val="0"/>
          <w:color w:val="000000" w:themeColor="text1"/>
          <w:sz w:val="22"/>
          <w:szCs w:val="22"/>
        </w:rPr>
      </w:pPr>
    </w:p>
    <w:p w14:paraId="344C1BD1" w14:textId="77777777" w:rsidR="00EB56CD" w:rsidRPr="007B38B8" w:rsidRDefault="00EB56CD" w:rsidP="00EB56CD">
      <w:pPr>
        <w:ind w:right="141"/>
        <w:jc w:val="both"/>
        <w:rPr>
          <w:i w:val="0"/>
          <w:color w:val="000000" w:themeColor="text1"/>
          <w:sz w:val="22"/>
          <w:szCs w:val="22"/>
        </w:rPr>
      </w:pPr>
      <w:r w:rsidRPr="00813483">
        <w:rPr>
          <w:i w:val="0"/>
          <w:color w:val="000000" w:themeColor="text1"/>
          <w:sz w:val="22"/>
          <w:szCs w:val="22"/>
        </w:rPr>
        <w:t xml:space="preserve">Ta pogodba je sestavljena v </w:t>
      </w:r>
      <w:r>
        <w:rPr>
          <w:i w:val="0"/>
          <w:color w:val="000000" w:themeColor="text1"/>
          <w:sz w:val="22"/>
          <w:szCs w:val="22"/>
        </w:rPr>
        <w:t>4</w:t>
      </w:r>
      <w:r w:rsidRPr="00813483">
        <w:rPr>
          <w:i w:val="0"/>
          <w:color w:val="000000" w:themeColor="text1"/>
          <w:sz w:val="22"/>
          <w:szCs w:val="22"/>
        </w:rPr>
        <w:t xml:space="preserve"> (</w:t>
      </w:r>
      <w:r>
        <w:rPr>
          <w:i w:val="0"/>
          <w:color w:val="000000" w:themeColor="text1"/>
          <w:sz w:val="22"/>
          <w:szCs w:val="22"/>
        </w:rPr>
        <w:t>štirih</w:t>
      </w:r>
      <w:r w:rsidRPr="00813483">
        <w:rPr>
          <w:i w:val="0"/>
          <w:color w:val="000000" w:themeColor="text1"/>
          <w:sz w:val="22"/>
          <w:szCs w:val="22"/>
        </w:rPr>
        <w:t xml:space="preserve">) enakih izvodih, od katerih prejme naročnik </w:t>
      </w:r>
      <w:r>
        <w:rPr>
          <w:i w:val="0"/>
          <w:color w:val="000000" w:themeColor="text1"/>
          <w:sz w:val="22"/>
          <w:szCs w:val="22"/>
        </w:rPr>
        <w:t>2</w:t>
      </w:r>
      <w:r w:rsidRPr="00813483">
        <w:rPr>
          <w:i w:val="0"/>
          <w:color w:val="000000" w:themeColor="text1"/>
          <w:sz w:val="22"/>
          <w:szCs w:val="22"/>
        </w:rPr>
        <w:t xml:space="preserve"> (</w:t>
      </w:r>
      <w:r>
        <w:rPr>
          <w:i w:val="0"/>
          <w:color w:val="000000" w:themeColor="text1"/>
          <w:sz w:val="22"/>
          <w:szCs w:val="22"/>
        </w:rPr>
        <w:t>dva</w:t>
      </w:r>
      <w:r w:rsidRPr="00813483">
        <w:rPr>
          <w:i w:val="0"/>
          <w:color w:val="000000" w:themeColor="text1"/>
          <w:sz w:val="22"/>
          <w:szCs w:val="22"/>
        </w:rPr>
        <w:t>) izvod</w:t>
      </w:r>
      <w:r>
        <w:rPr>
          <w:i w:val="0"/>
          <w:color w:val="000000" w:themeColor="text1"/>
          <w:sz w:val="22"/>
          <w:szCs w:val="22"/>
        </w:rPr>
        <w:t xml:space="preserve">a in </w:t>
      </w:r>
      <w:r w:rsidRPr="00813483">
        <w:rPr>
          <w:i w:val="0"/>
          <w:color w:val="000000" w:themeColor="text1"/>
          <w:sz w:val="22"/>
          <w:szCs w:val="22"/>
        </w:rPr>
        <w:t xml:space="preserve"> izvajalec  </w:t>
      </w:r>
      <w:r w:rsidRPr="007B38B8">
        <w:rPr>
          <w:i w:val="0"/>
          <w:color w:val="000000" w:themeColor="text1"/>
          <w:sz w:val="22"/>
          <w:szCs w:val="22"/>
        </w:rPr>
        <w:t>2 (dva) izvoda.</w:t>
      </w:r>
    </w:p>
    <w:p w14:paraId="66D3EDE0" w14:textId="77777777" w:rsidR="00EB56CD" w:rsidRPr="00FF5C1A" w:rsidRDefault="00EB56CD" w:rsidP="00EB56CD">
      <w:pPr>
        <w:ind w:right="141"/>
        <w:jc w:val="both"/>
        <w:rPr>
          <w:i w:val="0"/>
          <w:color w:val="000000" w:themeColor="text1"/>
          <w:sz w:val="22"/>
          <w:szCs w:val="22"/>
        </w:rPr>
      </w:pPr>
    </w:p>
    <w:p w14:paraId="6B59991E" w14:textId="77777777" w:rsidR="00EB56CD" w:rsidRPr="00813483" w:rsidRDefault="00EB56CD" w:rsidP="00EB56CD">
      <w:pPr>
        <w:ind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EB56CD" w:rsidRPr="00813483" w14:paraId="3A8C8271" w14:textId="77777777" w:rsidTr="003D57EF">
        <w:tc>
          <w:tcPr>
            <w:tcW w:w="4962" w:type="dxa"/>
            <w:gridSpan w:val="2"/>
            <w:hideMark/>
          </w:tcPr>
          <w:p w14:paraId="6753FF91"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Številka: …………………………</w:t>
            </w:r>
          </w:p>
        </w:tc>
        <w:tc>
          <w:tcPr>
            <w:tcW w:w="4677" w:type="dxa"/>
            <w:hideMark/>
          </w:tcPr>
          <w:p w14:paraId="1C805EA1" w14:textId="77777777" w:rsidR="00EB56CD" w:rsidRPr="00813483" w:rsidRDefault="00EB56CD" w:rsidP="003D57EF">
            <w:pPr>
              <w:ind w:right="141"/>
              <w:jc w:val="both"/>
              <w:rPr>
                <w:b/>
                <w:i w:val="0"/>
                <w:color w:val="000000" w:themeColor="text1"/>
                <w:sz w:val="22"/>
                <w:szCs w:val="22"/>
                <w:lang w:eastAsia="en-US"/>
              </w:rPr>
            </w:pPr>
            <w:r w:rsidRPr="00813483">
              <w:rPr>
                <w:b/>
                <w:i w:val="0"/>
                <w:color w:val="000000" w:themeColor="text1"/>
                <w:sz w:val="22"/>
                <w:szCs w:val="22"/>
                <w:lang w:eastAsia="en-US"/>
              </w:rPr>
              <w:t xml:space="preserve">Številka pogodbe: </w:t>
            </w:r>
            <w:r>
              <w:rPr>
                <w:b/>
                <w:i w:val="0"/>
                <w:color w:val="000000" w:themeColor="text1"/>
                <w:sz w:val="22"/>
                <w:szCs w:val="22"/>
                <w:lang w:eastAsia="en-US"/>
              </w:rPr>
              <w:t>C7560-23-220057</w:t>
            </w:r>
          </w:p>
          <w:p w14:paraId="03BB111F"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 xml:space="preserve">Številka dok. DS: </w:t>
            </w:r>
            <w:r>
              <w:rPr>
                <w:i w:val="0"/>
                <w:color w:val="000000" w:themeColor="text1"/>
                <w:sz w:val="22"/>
                <w:szCs w:val="22"/>
                <w:lang w:eastAsia="en-US"/>
              </w:rPr>
              <w:t xml:space="preserve"> 430-1793/2023</w:t>
            </w:r>
            <w:r w:rsidRPr="007C25AE">
              <w:rPr>
                <w:i w:val="0"/>
                <w:color w:val="000000" w:themeColor="text1"/>
                <w:sz w:val="22"/>
                <w:szCs w:val="22"/>
                <w:lang w:eastAsia="en-US"/>
              </w:rPr>
              <w:t>-</w:t>
            </w:r>
            <w:r>
              <w:rPr>
                <w:i w:val="0"/>
                <w:color w:val="000000" w:themeColor="text1"/>
                <w:sz w:val="22"/>
                <w:szCs w:val="22"/>
                <w:lang w:eastAsia="en-US"/>
              </w:rPr>
              <w:t>3</w:t>
            </w:r>
          </w:p>
        </w:tc>
      </w:tr>
      <w:tr w:rsidR="00EB56CD" w:rsidRPr="00813483" w14:paraId="4910B75F" w14:textId="77777777" w:rsidTr="003D57EF">
        <w:tc>
          <w:tcPr>
            <w:tcW w:w="4395" w:type="dxa"/>
          </w:tcPr>
          <w:p w14:paraId="3B74FB06" w14:textId="77777777" w:rsidR="00EB56CD" w:rsidRPr="00813483" w:rsidRDefault="00EB56CD" w:rsidP="003D57EF">
            <w:pPr>
              <w:ind w:right="141"/>
              <w:jc w:val="both"/>
              <w:rPr>
                <w:i w:val="0"/>
                <w:color w:val="000000" w:themeColor="text1"/>
                <w:sz w:val="22"/>
                <w:szCs w:val="22"/>
                <w:lang w:eastAsia="en-US"/>
              </w:rPr>
            </w:pPr>
          </w:p>
        </w:tc>
        <w:tc>
          <w:tcPr>
            <w:tcW w:w="5244" w:type="dxa"/>
            <w:gridSpan w:val="2"/>
            <w:hideMark/>
          </w:tcPr>
          <w:p w14:paraId="11CEE415" w14:textId="77777777" w:rsidR="00EB56CD" w:rsidRPr="00813483" w:rsidRDefault="00EB56CD" w:rsidP="003D57EF">
            <w:pPr>
              <w:ind w:right="141"/>
              <w:jc w:val="both"/>
              <w:rPr>
                <w:i w:val="0"/>
                <w:color w:val="000000" w:themeColor="text1"/>
                <w:sz w:val="22"/>
                <w:szCs w:val="22"/>
                <w:lang w:eastAsia="en-US"/>
              </w:rPr>
            </w:pPr>
          </w:p>
        </w:tc>
      </w:tr>
      <w:tr w:rsidR="00EB56CD" w:rsidRPr="00813483" w14:paraId="7FD5A0E7" w14:textId="77777777" w:rsidTr="003D57EF">
        <w:tc>
          <w:tcPr>
            <w:tcW w:w="4962" w:type="dxa"/>
            <w:gridSpan w:val="2"/>
            <w:hideMark/>
          </w:tcPr>
          <w:p w14:paraId="215784C4"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Datum: …………………………...</w:t>
            </w:r>
          </w:p>
        </w:tc>
        <w:tc>
          <w:tcPr>
            <w:tcW w:w="4677" w:type="dxa"/>
            <w:hideMark/>
          </w:tcPr>
          <w:p w14:paraId="358D1118"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Datum: ……………………………</w:t>
            </w:r>
          </w:p>
        </w:tc>
      </w:tr>
      <w:tr w:rsidR="00EB56CD" w:rsidRPr="00813483" w14:paraId="2C3BB50B" w14:textId="77777777" w:rsidTr="003D57EF">
        <w:tc>
          <w:tcPr>
            <w:tcW w:w="4962" w:type="dxa"/>
            <w:gridSpan w:val="2"/>
          </w:tcPr>
          <w:p w14:paraId="418AC04B" w14:textId="77777777" w:rsidR="00EB56CD" w:rsidRPr="00813483" w:rsidRDefault="00EB56CD" w:rsidP="003D57EF">
            <w:pPr>
              <w:ind w:right="141"/>
              <w:jc w:val="both"/>
              <w:rPr>
                <w:i w:val="0"/>
                <w:color w:val="000000" w:themeColor="text1"/>
                <w:sz w:val="22"/>
                <w:szCs w:val="22"/>
                <w:lang w:eastAsia="en-US"/>
              </w:rPr>
            </w:pPr>
          </w:p>
        </w:tc>
        <w:tc>
          <w:tcPr>
            <w:tcW w:w="4677" w:type="dxa"/>
          </w:tcPr>
          <w:p w14:paraId="02FFD930" w14:textId="77777777" w:rsidR="00EB56CD" w:rsidRPr="00813483" w:rsidRDefault="00EB56CD" w:rsidP="003D57EF">
            <w:pPr>
              <w:ind w:right="141"/>
              <w:jc w:val="both"/>
              <w:rPr>
                <w:i w:val="0"/>
                <w:color w:val="000000" w:themeColor="text1"/>
                <w:sz w:val="22"/>
                <w:szCs w:val="22"/>
                <w:lang w:eastAsia="en-US"/>
              </w:rPr>
            </w:pPr>
          </w:p>
        </w:tc>
      </w:tr>
      <w:tr w:rsidR="00EB56CD" w:rsidRPr="00813483" w14:paraId="3D86C84A" w14:textId="77777777" w:rsidTr="003D57EF">
        <w:tc>
          <w:tcPr>
            <w:tcW w:w="4962" w:type="dxa"/>
            <w:gridSpan w:val="2"/>
            <w:hideMark/>
          </w:tcPr>
          <w:p w14:paraId="099D4018" w14:textId="77777777" w:rsidR="00EB56CD" w:rsidRPr="00813483" w:rsidRDefault="00EB56CD" w:rsidP="003D57EF">
            <w:pPr>
              <w:ind w:right="141"/>
              <w:jc w:val="both"/>
              <w:rPr>
                <w:i w:val="0"/>
                <w:color w:val="000000" w:themeColor="text1"/>
                <w:sz w:val="22"/>
                <w:szCs w:val="22"/>
                <w:lang w:eastAsia="en-US"/>
              </w:rPr>
            </w:pPr>
            <w:r>
              <w:rPr>
                <w:i w:val="0"/>
                <w:color w:val="000000" w:themeColor="text1"/>
                <w:sz w:val="22"/>
                <w:szCs w:val="22"/>
                <w:lang w:eastAsia="en-US"/>
              </w:rPr>
              <w:t>Izvajalec</w:t>
            </w:r>
            <w:r w:rsidRPr="00813483">
              <w:rPr>
                <w:i w:val="0"/>
                <w:color w:val="000000" w:themeColor="text1"/>
                <w:sz w:val="22"/>
                <w:szCs w:val="22"/>
                <w:lang w:eastAsia="en-US"/>
              </w:rPr>
              <w:t>:</w:t>
            </w:r>
          </w:p>
        </w:tc>
        <w:tc>
          <w:tcPr>
            <w:tcW w:w="4677" w:type="dxa"/>
            <w:hideMark/>
          </w:tcPr>
          <w:p w14:paraId="70B07BB5" w14:textId="77777777" w:rsidR="00EB56CD" w:rsidRPr="00813483" w:rsidRDefault="00EB56CD" w:rsidP="003D57EF">
            <w:pPr>
              <w:ind w:right="141"/>
              <w:jc w:val="both"/>
              <w:rPr>
                <w:i w:val="0"/>
                <w:color w:val="000000" w:themeColor="text1"/>
                <w:sz w:val="22"/>
                <w:szCs w:val="22"/>
                <w:lang w:eastAsia="en-US"/>
              </w:rPr>
            </w:pPr>
            <w:r>
              <w:rPr>
                <w:i w:val="0"/>
                <w:color w:val="000000" w:themeColor="text1"/>
                <w:sz w:val="22"/>
                <w:szCs w:val="22"/>
                <w:lang w:eastAsia="en-US"/>
              </w:rPr>
              <w:t>Naročnik</w:t>
            </w:r>
            <w:r w:rsidRPr="00813483">
              <w:rPr>
                <w:i w:val="0"/>
                <w:color w:val="000000" w:themeColor="text1"/>
                <w:sz w:val="22"/>
                <w:szCs w:val="22"/>
                <w:lang w:eastAsia="en-US"/>
              </w:rPr>
              <w:t>:</w:t>
            </w:r>
          </w:p>
        </w:tc>
      </w:tr>
      <w:tr w:rsidR="00EB56CD" w:rsidRPr="006B2903" w14:paraId="1C930FE6" w14:textId="77777777" w:rsidTr="003D57EF">
        <w:tc>
          <w:tcPr>
            <w:tcW w:w="4962" w:type="dxa"/>
            <w:gridSpan w:val="2"/>
          </w:tcPr>
          <w:p w14:paraId="76BE8A55" w14:textId="77777777" w:rsidR="00EB56CD" w:rsidRPr="00813483" w:rsidRDefault="00EB56CD" w:rsidP="003D57EF">
            <w:pPr>
              <w:ind w:right="141"/>
              <w:jc w:val="both"/>
              <w:rPr>
                <w:b/>
                <w:i w:val="0"/>
                <w:color w:val="000000" w:themeColor="text1"/>
                <w:sz w:val="22"/>
                <w:szCs w:val="22"/>
                <w:lang w:eastAsia="en-US"/>
              </w:rPr>
            </w:pPr>
            <w:r w:rsidRPr="00813483">
              <w:rPr>
                <w:b/>
                <w:i w:val="0"/>
                <w:color w:val="000000" w:themeColor="text1"/>
                <w:sz w:val="22"/>
                <w:szCs w:val="22"/>
                <w:lang w:eastAsia="en-US"/>
              </w:rPr>
              <w:t>………………………………….</w:t>
            </w:r>
          </w:p>
          <w:p w14:paraId="06CDDBB7" w14:textId="77777777" w:rsidR="00EB56CD" w:rsidRPr="00813483" w:rsidRDefault="00EB56CD" w:rsidP="003D57EF">
            <w:pPr>
              <w:ind w:right="141"/>
              <w:jc w:val="both"/>
              <w:rPr>
                <w:i w:val="0"/>
                <w:color w:val="000000" w:themeColor="text1"/>
                <w:sz w:val="22"/>
                <w:szCs w:val="22"/>
                <w:lang w:eastAsia="en-US"/>
              </w:rPr>
            </w:pPr>
          </w:p>
          <w:p w14:paraId="2272A046"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w:t>
            </w:r>
          </w:p>
          <w:p w14:paraId="227B5807"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w:t>
            </w:r>
          </w:p>
        </w:tc>
        <w:tc>
          <w:tcPr>
            <w:tcW w:w="4677" w:type="dxa"/>
            <w:hideMark/>
          </w:tcPr>
          <w:p w14:paraId="70ECB9AA" w14:textId="77777777" w:rsidR="00EB56CD" w:rsidRPr="00813483" w:rsidRDefault="00EB56CD" w:rsidP="003D57EF">
            <w:pPr>
              <w:ind w:right="-83"/>
              <w:jc w:val="both"/>
              <w:rPr>
                <w:b/>
                <w:i w:val="0"/>
                <w:color w:val="000000" w:themeColor="text1"/>
                <w:sz w:val="22"/>
                <w:szCs w:val="22"/>
                <w:lang w:eastAsia="en-US"/>
              </w:rPr>
            </w:pPr>
            <w:r w:rsidRPr="00813483">
              <w:rPr>
                <w:b/>
                <w:i w:val="0"/>
                <w:color w:val="000000" w:themeColor="text1"/>
                <w:sz w:val="22"/>
                <w:szCs w:val="22"/>
                <w:lang w:eastAsia="en-US"/>
              </w:rPr>
              <w:t>MESTNA OBČINA LJUBLJANA</w:t>
            </w:r>
          </w:p>
          <w:p w14:paraId="449BA6A5" w14:textId="77777777" w:rsidR="00EB56CD" w:rsidRPr="00813483" w:rsidRDefault="00EB56CD" w:rsidP="003D57EF">
            <w:pPr>
              <w:ind w:right="141"/>
              <w:jc w:val="both"/>
              <w:rPr>
                <w:i w:val="0"/>
                <w:color w:val="000000" w:themeColor="text1"/>
                <w:sz w:val="22"/>
                <w:szCs w:val="22"/>
                <w:lang w:eastAsia="en-US"/>
              </w:rPr>
            </w:pPr>
          </w:p>
          <w:p w14:paraId="2254D365" w14:textId="77777777" w:rsidR="00EB56CD" w:rsidRPr="00813483" w:rsidRDefault="00EB56CD" w:rsidP="003D57EF">
            <w:pPr>
              <w:ind w:right="141"/>
              <w:jc w:val="both"/>
              <w:rPr>
                <w:i w:val="0"/>
                <w:color w:val="000000" w:themeColor="text1"/>
                <w:sz w:val="22"/>
                <w:szCs w:val="22"/>
                <w:lang w:eastAsia="en-US"/>
              </w:rPr>
            </w:pPr>
            <w:r w:rsidRPr="00813483">
              <w:rPr>
                <w:i w:val="0"/>
                <w:color w:val="000000" w:themeColor="text1"/>
                <w:sz w:val="22"/>
                <w:szCs w:val="22"/>
                <w:lang w:eastAsia="en-US"/>
              </w:rPr>
              <w:t>Župan</w:t>
            </w:r>
          </w:p>
          <w:p w14:paraId="2B3EA029" w14:textId="77777777" w:rsidR="00EB56CD" w:rsidRPr="006B2903" w:rsidRDefault="00EB56CD" w:rsidP="003D57EF">
            <w:pPr>
              <w:ind w:right="141"/>
              <w:jc w:val="both"/>
              <w:rPr>
                <w:b/>
                <w:i w:val="0"/>
                <w:color w:val="000000" w:themeColor="text1"/>
                <w:sz w:val="22"/>
                <w:szCs w:val="22"/>
                <w:lang w:eastAsia="en-US"/>
              </w:rPr>
            </w:pPr>
            <w:r w:rsidRPr="00813483">
              <w:rPr>
                <w:i w:val="0"/>
                <w:color w:val="000000" w:themeColor="text1"/>
                <w:sz w:val="22"/>
                <w:szCs w:val="22"/>
                <w:lang w:eastAsia="en-US"/>
              </w:rPr>
              <w:t>Zoran Janković</w:t>
            </w:r>
          </w:p>
        </w:tc>
      </w:tr>
    </w:tbl>
    <w:p w14:paraId="50D5BD93" w14:textId="77777777" w:rsidR="00EB56CD" w:rsidRDefault="00EB56CD" w:rsidP="00EB56CD">
      <w:pPr>
        <w:jc w:val="both"/>
        <w:rPr>
          <w:b/>
          <w:bCs/>
          <w:i w:val="0"/>
          <w:sz w:val="22"/>
          <w:szCs w:val="22"/>
        </w:rPr>
      </w:pPr>
    </w:p>
    <w:p w14:paraId="32D69422" w14:textId="77777777" w:rsidR="00EB56CD" w:rsidRDefault="00EB56CD" w:rsidP="00EB56CD">
      <w:pPr>
        <w:jc w:val="both"/>
        <w:rPr>
          <w:b/>
          <w:bCs/>
          <w:i w:val="0"/>
          <w:sz w:val="22"/>
          <w:szCs w:val="22"/>
        </w:rPr>
      </w:pPr>
    </w:p>
    <w:p w14:paraId="6CFDAD1F" w14:textId="77777777" w:rsidR="00EB56CD" w:rsidRDefault="00EB56CD" w:rsidP="00EB56CD">
      <w:pPr>
        <w:jc w:val="both"/>
        <w:rPr>
          <w:b/>
          <w:bCs/>
          <w:i w:val="0"/>
          <w:sz w:val="22"/>
          <w:szCs w:val="22"/>
        </w:rPr>
      </w:pPr>
    </w:p>
    <w:p w14:paraId="5AE7771F" w14:textId="77777777" w:rsidR="00EB56CD" w:rsidRDefault="00EB56CD" w:rsidP="00EB56CD">
      <w:pPr>
        <w:jc w:val="both"/>
        <w:rPr>
          <w:b/>
          <w:bCs/>
          <w:i w:val="0"/>
          <w:sz w:val="22"/>
          <w:szCs w:val="22"/>
        </w:rPr>
      </w:pPr>
    </w:p>
    <w:p w14:paraId="21442AB5" w14:textId="23D6D14E" w:rsidR="00EB56CD" w:rsidRDefault="00EB56CD" w:rsidP="00EB56CD">
      <w:pPr>
        <w:jc w:val="both"/>
        <w:rPr>
          <w:b/>
          <w:bCs/>
          <w:i w:val="0"/>
          <w:sz w:val="22"/>
          <w:szCs w:val="22"/>
        </w:rPr>
      </w:pPr>
    </w:p>
    <w:p w14:paraId="4F271CCC" w14:textId="77777777" w:rsidR="00EB56CD" w:rsidRPr="00D163A9" w:rsidRDefault="00EB56CD" w:rsidP="00EB56CD">
      <w:pPr>
        <w:jc w:val="both"/>
        <w:rPr>
          <w:i w:val="0"/>
          <w:sz w:val="22"/>
          <w:szCs w:val="22"/>
        </w:rPr>
      </w:pPr>
      <w:r w:rsidRPr="00D163A9">
        <w:rPr>
          <w:b/>
          <w:i w:val="0"/>
          <w:sz w:val="22"/>
          <w:szCs w:val="22"/>
        </w:rPr>
        <w:lastRenderedPageBreak/>
        <w:t>MESTNA OBČINA LJUBLJANA</w:t>
      </w:r>
      <w:r w:rsidRPr="00D163A9">
        <w:rPr>
          <w:i w:val="0"/>
          <w:sz w:val="22"/>
          <w:szCs w:val="22"/>
        </w:rPr>
        <w:t>, Mestni trg 1, 1000 Ljubljana, ki jo zastopa župan Zoran Janković,</w:t>
      </w:r>
    </w:p>
    <w:p w14:paraId="2A889D0C" w14:textId="77777777" w:rsidR="00EB56CD" w:rsidRPr="00D163A9" w:rsidRDefault="00EB56CD" w:rsidP="00EB56CD">
      <w:pPr>
        <w:jc w:val="both"/>
        <w:rPr>
          <w:i w:val="0"/>
          <w:sz w:val="22"/>
          <w:szCs w:val="22"/>
        </w:rPr>
      </w:pPr>
      <w:r w:rsidRPr="00D163A9">
        <w:rPr>
          <w:i w:val="0"/>
          <w:sz w:val="22"/>
          <w:szCs w:val="22"/>
        </w:rPr>
        <w:t>matična številka: 5874025000,</w:t>
      </w:r>
    </w:p>
    <w:p w14:paraId="55FD8E27" w14:textId="77777777" w:rsidR="00EB56CD" w:rsidRPr="00D163A9" w:rsidRDefault="00EB56CD" w:rsidP="00EB56CD">
      <w:pPr>
        <w:jc w:val="both"/>
        <w:rPr>
          <w:i w:val="0"/>
          <w:sz w:val="22"/>
          <w:szCs w:val="22"/>
        </w:rPr>
      </w:pPr>
      <w:r w:rsidRPr="00D163A9">
        <w:rPr>
          <w:i w:val="0"/>
          <w:sz w:val="22"/>
          <w:szCs w:val="22"/>
        </w:rPr>
        <w:t>identifikacijska številka za DDV: SI67593321</w:t>
      </w:r>
    </w:p>
    <w:p w14:paraId="7B43623B" w14:textId="77777777" w:rsidR="00EB56CD" w:rsidRPr="00D163A9" w:rsidRDefault="00EB56CD" w:rsidP="00EB56CD">
      <w:pPr>
        <w:jc w:val="both"/>
        <w:rPr>
          <w:i w:val="0"/>
          <w:sz w:val="22"/>
          <w:szCs w:val="22"/>
        </w:rPr>
      </w:pPr>
      <w:r w:rsidRPr="00D163A9">
        <w:rPr>
          <w:i w:val="0"/>
          <w:sz w:val="22"/>
          <w:szCs w:val="22"/>
        </w:rPr>
        <w:t>(v nadaljevanju: naročnik)</w:t>
      </w:r>
    </w:p>
    <w:p w14:paraId="631C5922" w14:textId="77777777" w:rsidR="00EB56CD" w:rsidRPr="00D163A9" w:rsidRDefault="00EB56CD" w:rsidP="00EB56CD">
      <w:pPr>
        <w:jc w:val="both"/>
        <w:rPr>
          <w:i w:val="0"/>
          <w:sz w:val="22"/>
          <w:szCs w:val="22"/>
        </w:rPr>
      </w:pPr>
    </w:p>
    <w:p w14:paraId="5194562D" w14:textId="77777777" w:rsidR="00EB56CD" w:rsidRPr="00D163A9" w:rsidRDefault="00EB56CD" w:rsidP="00EB56CD">
      <w:pPr>
        <w:jc w:val="both"/>
        <w:rPr>
          <w:i w:val="0"/>
          <w:sz w:val="22"/>
          <w:szCs w:val="22"/>
        </w:rPr>
      </w:pPr>
      <w:r w:rsidRPr="00D163A9">
        <w:rPr>
          <w:i w:val="0"/>
          <w:sz w:val="22"/>
          <w:szCs w:val="22"/>
        </w:rPr>
        <w:t xml:space="preserve">in </w:t>
      </w:r>
    </w:p>
    <w:p w14:paraId="42BADA9C" w14:textId="77777777" w:rsidR="00EB56CD" w:rsidRPr="00D163A9" w:rsidRDefault="00EB56CD" w:rsidP="00EB56CD">
      <w:pPr>
        <w:jc w:val="both"/>
        <w:rPr>
          <w:i w:val="0"/>
          <w:sz w:val="22"/>
          <w:szCs w:val="22"/>
        </w:rPr>
      </w:pPr>
    </w:p>
    <w:p w14:paraId="1561597B" w14:textId="77777777" w:rsidR="00EB56CD" w:rsidRPr="00D163A9" w:rsidRDefault="00EB56CD" w:rsidP="00EB56CD">
      <w:pPr>
        <w:jc w:val="both"/>
        <w:rPr>
          <w:i w:val="0"/>
          <w:sz w:val="22"/>
          <w:szCs w:val="22"/>
        </w:rPr>
      </w:pPr>
      <w:r w:rsidRPr="00D163A9">
        <w:rPr>
          <w:b/>
          <w:i w:val="0"/>
          <w:sz w:val="22"/>
          <w:szCs w:val="22"/>
        </w:rPr>
        <w:t>………………………………………………,</w:t>
      </w:r>
      <w:r w:rsidRPr="00D163A9">
        <w:rPr>
          <w:i w:val="0"/>
          <w:sz w:val="22"/>
          <w:szCs w:val="22"/>
        </w:rPr>
        <w:t xml:space="preserve"> ki ga zastopa ……………………… (navesti funkcijo, ime in priimek osebe, pooblaščene za zastopanje),</w:t>
      </w:r>
    </w:p>
    <w:p w14:paraId="52B2901C" w14:textId="77777777" w:rsidR="00EB56CD" w:rsidRPr="00D163A9" w:rsidRDefault="00EB56CD" w:rsidP="00EB56CD">
      <w:pPr>
        <w:jc w:val="both"/>
        <w:rPr>
          <w:i w:val="0"/>
          <w:sz w:val="22"/>
          <w:szCs w:val="22"/>
        </w:rPr>
      </w:pPr>
      <w:r w:rsidRPr="00D163A9">
        <w:rPr>
          <w:i w:val="0"/>
          <w:sz w:val="22"/>
          <w:szCs w:val="22"/>
        </w:rPr>
        <w:t>matična številka: ……………………………,</w:t>
      </w:r>
    </w:p>
    <w:p w14:paraId="274F6681" w14:textId="77777777" w:rsidR="00EB56CD" w:rsidRPr="00D163A9" w:rsidRDefault="00EB56CD" w:rsidP="00EB56CD">
      <w:pPr>
        <w:jc w:val="both"/>
        <w:rPr>
          <w:i w:val="0"/>
          <w:sz w:val="22"/>
          <w:szCs w:val="22"/>
        </w:rPr>
      </w:pPr>
      <w:r w:rsidRPr="00D163A9">
        <w:rPr>
          <w:i w:val="0"/>
          <w:sz w:val="22"/>
          <w:szCs w:val="22"/>
        </w:rPr>
        <w:t>identifikacijska številka za DDV/davčna številka</w:t>
      </w:r>
      <w:r w:rsidRPr="00D163A9">
        <w:rPr>
          <w:i w:val="0"/>
          <w:sz w:val="22"/>
          <w:szCs w:val="22"/>
          <w:vertAlign w:val="superscript"/>
        </w:rPr>
        <w:footnoteReference w:id="2"/>
      </w:r>
      <w:r w:rsidRPr="00D163A9">
        <w:rPr>
          <w:i w:val="0"/>
          <w:sz w:val="22"/>
          <w:szCs w:val="22"/>
        </w:rPr>
        <w:t>: ………………</w:t>
      </w:r>
    </w:p>
    <w:p w14:paraId="2C1C1EA8" w14:textId="77777777" w:rsidR="00EB56CD" w:rsidRPr="00D163A9" w:rsidRDefault="00EB56CD" w:rsidP="00EB56CD">
      <w:pPr>
        <w:jc w:val="both"/>
        <w:rPr>
          <w:i w:val="0"/>
          <w:sz w:val="22"/>
          <w:szCs w:val="22"/>
        </w:rPr>
      </w:pPr>
      <w:r w:rsidRPr="00D163A9">
        <w:rPr>
          <w:i w:val="0"/>
          <w:sz w:val="22"/>
          <w:szCs w:val="22"/>
        </w:rPr>
        <w:t xml:space="preserve"> (v nadaljevanju: izvajalec),</w:t>
      </w:r>
    </w:p>
    <w:p w14:paraId="4DD0EAEC" w14:textId="77777777" w:rsidR="00EB56CD" w:rsidRPr="00D163A9" w:rsidRDefault="00EB56CD" w:rsidP="00EB56CD">
      <w:pPr>
        <w:jc w:val="both"/>
        <w:rPr>
          <w:i w:val="0"/>
          <w:sz w:val="22"/>
          <w:szCs w:val="22"/>
        </w:rPr>
      </w:pPr>
    </w:p>
    <w:p w14:paraId="62D13C0B" w14:textId="77777777" w:rsidR="00EB56CD" w:rsidRPr="00D163A9" w:rsidRDefault="00EB56CD" w:rsidP="00EB56CD">
      <w:pPr>
        <w:jc w:val="both"/>
        <w:rPr>
          <w:i w:val="0"/>
          <w:sz w:val="22"/>
          <w:szCs w:val="22"/>
        </w:rPr>
      </w:pPr>
      <w:r w:rsidRPr="00D163A9">
        <w:rPr>
          <w:i w:val="0"/>
          <w:sz w:val="22"/>
          <w:szCs w:val="22"/>
        </w:rPr>
        <w:t>skleneta naslednjo</w:t>
      </w:r>
    </w:p>
    <w:p w14:paraId="0FF969CF" w14:textId="77777777" w:rsidR="00EB56CD" w:rsidRPr="00D163A9" w:rsidRDefault="00EB56CD" w:rsidP="00EB56CD">
      <w:pPr>
        <w:ind w:firstLine="708"/>
        <w:jc w:val="both"/>
        <w:rPr>
          <w:b/>
          <w:bCs/>
          <w:i w:val="0"/>
          <w:sz w:val="22"/>
          <w:szCs w:val="22"/>
        </w:rPr>
      </w:pPr>
    </w:p>
    <w:p w14:paraId="6E5CEEAE" w14:textId="77777777" w:rsidR="00EB56CD" w:rsidRPr="00D163A9" w:rsidRDefault="00EB56CD" w:rsidP="00EB56CD">
      <w:pPr>
        <w:ind w:firstLine="708"/>
        <w:jc w:val="center"/>
        <w:rPr>
          <w:b/>
          <w:bCs/>
          <w:i w:val="0"/>
          <w:sz w:val="22"/>
          <w:szCs w:val="22"/>
        </w:rPr>
      </w:pPr>
      <w:r w:rsidRPr="00D163A9">
        <w:rPr>
          <w:b/>
          <w:bCs/>
          <w:i w:val="0"/>
          <w:sz w:val="22"/>
          <w:szCs w:val="22"/>
        </w:rPr>
        <w:t xml:space="preserve">POGODBO </w:t>
      </w:r>
    </w:p>
    <w:p w14:paraId="7E3D8A29" w14:textId="77777777" w:rsidR="00EB56CD" w:rsidRPr="00D163A9" w:rsidRDefault="00EB56CD" w:rsidP="00EB56CD">
      <w:pPr>
        <w:ind w:firstLine="708"/>
        <w:jc w:val="center"/>
        <w:rPr>
          <w:b/>
          <w:i w:val="0"/>
          <w:color w:val="000000"/>
          <w:sz w:val="22"/>
          <w:szCs w:val="22"/>
        </w:rPr>
      </w:pPr>
      <w:r w:rsidRPr="00D163A9">
        <w:rPr>
          <w:b/>
          <w:i w:val="0"/>
          <w:color w:val="000000"/>
          <w:sz w:val="22"/>
          <w:szCs w:val="22"/>
        </w:rPr>
        <w:t>ZA VRTEC MLADI ROD ENOTA KOSTANJČKOV VRTEC – DOBAVA IN MONTAŽA NOTRANJE OPREME, PRI KATERI SE UPOŠTEVAJO OKOLJSKI VIDIKI</w:t>
      </w:r>
    </w:p>
    <w:p w14:paraId="19EA37F7" w14:textId="77777777" w:rsidR="00EB56CD" w:rsidRPr="00D163A9" w:rsidRDefault="00EB56CD" w:rsidP="00EB56CD">
      <w:pPr>
        <w:ind w:firstLine="708"/>
        <w:jc w:val="center"/>
        <w:rPr>
          <w:b/>
          <w:i w:val="0"/>
          <w:color w:val="000000" w:themeColor="text1"/>
          <w:sz w:val="22"/>
          <w:szCs w:val="22"/>
        </w:rPr>
      </w:pPr>
    </w:p>
    <w:p w14:paraId="4971B5F4" w14:textId="77777777" w:rsidR="00EB56CD" w:rsidRDefault="00EB56CD" w:rsidP="00EB56CD">
      <w:pPr>
        <w:ind w:right="141"/>
        <w:jc w:val="both"/>
        <w:rPr>
          <w:b/>
          <w:i w:val="0"/>
          <w:color w:val="000000" w:themeColor="text1"/>
          <w:sz w:val="22"/>
          <w:szCs w:val="22"/>
        </w:rPr>
      </w:pPr>
    </w:p>
    <w:p w14:paraId="2A5E2676"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Uvodne določbe</w:t>
      </w:r>
    </w:p>
    <w:p w14:paraId="78F64804" w14:textId="77777777" w:rsidR="00EB56CD" w:rsidRPr="00D163A9" w:rsidRDefault="00EB56CD" w:rsidP="00EB56CD">
      <w:pPr>
        <w:ind w:right="141"/>
        <w:jc w:val="both"/>
        <w:rPr>
          <w:b/>
          <w:i w:val="0"/>
          <w:color w:val="000000" w:themeColor="text1"/>
          <w:sz w:val="22"/>
          <w:szCs w:val="22"/>
        </w:rPr>
      </w:pPr>
    </w:p>
    <w:p w14:paraId="1B35C8C7" w14:textId="77777777" w:rsidR="00EB56CD" w:rsidRPr="00D163A9" w:rsidRDefault="00EB56CD" w:rsidP="00EB56CD">
      <w:pPr>
        <w:ind w:left="4395" w:right="141"/>
        <w:jc w:val="both"/>
        <w:rPr>
          <w:i w:val="0"/>
          <w:color w:val="000000" w:themeColor="text1"/>
          <w:sz w:val="22"/>
          <w:szCs w:val="22"/>
        </w:rPr>
      </w:pPr>
      <w:r>
        <w:rPr>
          <w:i w:val="0"/>
          <w:color w:val="000000" w:themeColor="text1"/>
          <w:sz w:val="22"/>
          <w:szCs w:val="22"/>
        </w:rPr>
        <w:t>1.</w:t>
      </w:r>
      <w:r>
        <w:rPr>
          <w:i w:val="0"/>
          <w:color w:val="000000" w:themeColor="text1"/>
          <w:sz w:val="22"/>
          <w:szCs w:val="22"/>
        </w:rPr>
        <w:tab/>
      </w:r>
      <w:r w:rsidRPr="00D163A9">
        <w:rPr>
          <w:i w:val="0"/>
          <w:color w:val="000000" w:themeColor="text1"/>
          <w:sz w:val="22"/>
          <w:szCs w:val="22"/>
        </w:rPr>
        <w:t>člen</w:t>
      </w:r>
    </w:p>
    <w:p w14:paraId="79642F90" w14:textId="77777777" w:rsidR="00EB56CD" w:rsidRPr="00D163A9" w:rsidRDefault="00EB56CD" w:rsidP="00EB56CD">
      <w:pPr>
        <w:ind w:right="141"/>
        <w:jc w:val="both"/>
        <w:rPr>
          <w:i w:val="0"/>
          <w:color w:val="000000" w:themeColor="text1"/>
          <w:sz w:val="22"/>
          <w:szCs w:val="22"/>
        </w:rPr>
      </w:pPr>
    </w:p>
    <w:p w14:paraId="1381AD23"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Pogodbeni stranki ugotavljata, da:</w:t>
      </w:r>
    </w:p>
    <w:p w14:paraId="70DBDB13" w14:textId="77777777" w:rsidR="00EB56CD" w:rsidRPr="00D163A9" w:rsidRDefault="00EB56CD" w:rsidP="00EB56CD">
      <w:pPr>
        <w:numPr>
          <w:ilvl w:val="0"/>
          <w:numId w:val="34"/>
        </w:numPr>
        <w:jc w:val="both"/>
        <w:rPr>
          <w:i w:val="0"/>
          <w:color w:val="000000" w:themeColor="text1"/>
          <w:sz w:val="22"/>
          <w:szCs w:val="22"/>
        </w:rPr>
      </w:pPr>
      <w:r w:rsidRPr="00D163A9">
        <w:rPr>
          <w:i w:val="0"/>
          <w:color w:val="000000" w:themeColor="text1"/>
          <w:sz w:val="22"/>
          <w:szCs w:val="22"/>
        </w:rPr>
        <w:t xml:space="preserve">je celovita obnova objekta z dozidavo pralnice in večnamenskega prostora  predvidena v načrtu razvojnih programov Mestne občine Ljubljana; </w:t>
      </w:r>
    </w:p>
    <w:p w14:paraId="3D704D0E" w14:textId="77777777" w:rsidR="00EB56CD" w:rsidRPr="00D163A9" w:rsidRDefault="00EB56CD" w:rsidP="00EB56CD">
      <w:pPr>
        <w:numPr>
          <w:ilvl w:val="0"/>
          <w:numId w:val="34"/>
        </w:numPr>
        <w:ind w:right="141"/>
        <w:contextualSpacing/>
        <w:jc w:val="both"/>
        <w:rPr>
          <w:i w:val="0"/>
          <w:color w:val="000000" w:themeColor="text1"/>
          <w:sz w:val="22"/>
          <w:szCs w:val="22"/>
        </w:rPr>
      </w:pPr>
      <w:r w:rsidRPr="00D163A9">
        <w:rPr>
          <w:i w:val="0"/>
          <w:color w:val="000000" w:themeColor="text1"/>
          <w:sz w:val="22"/>
          <w:szCs w:val="22"/>
        </w:rPr>
        <w:t>je bil izvajalec izbran na podlagi izvedenega postopka oddaje javnega naročila male vrednosti skladno z 47.  členom Zakona o javnem naročanju (Uradni list RS</w:t>
      </w:r>
      <w:r w:rsidRPr="00B03BFB">
        <w:rPr>
          <w:i w:val="0"/>
          <w:sz w:val="22"/>
          <w:szCs w:val="22"/>
        </w:rPr>
        <w:t xml:space="preserve">, št. 91/2015, </w:t>
      </w:r>
      <w:r w:rsidRPr="00B03BFB">
        <w:rPr>
          <w:rFonts w:ascii="Arial" w:eastAsia="Calibri" w:hAnsi="Arial" w:cs="Arial"/>
          <w:i w:val="0"/>
          <w:sz w:val="26"/>
          <w:szCs w:val="26"/>
          <w:shd w:val="clear" w:color="auto" w:fill="FFFFFF"/>
          <w:lang w:eastAsia="en-US"/>
        </w:rPr>
        <w:t xml:space="preserve"> </w:t>
      </w:r>
      <w:r w:rsidRPr="00B03BFB">
        <w:rPr>
          <w:rFonts w:eastAsia="Calibri"/>
          <w:i w:val="0"/>
          <w:sz w:val="22"/>
          <w:szCs w:val="22"/>
          <w:shd w:val="clear" w:color="auto" w:fill="FFFFFF"/>
          <w:lang w:eastAsia="en-US"/>
        </w:rPr>
        <w:t>14/18, 121/21, 10/22</w:t>
      </w:r>
      <w:r w:rsidRPr="00B03BFB">
        <w:rPr>
          <w:i w:val="0"/>
          <w:sz w:val="22"/>
          <w:szCs w:val="22"/>
        </w:rPr>
        <w:t xml:space="preserve">, </w:t>
      </w:r>
      <w:hyperlink r:id="rId14" w:tgtFrame="_blank" w:tooltip="Odločba o ugotovitvi, da je točka b) četrtega odstavka 75. člena in točka c) drugega odstavka v zvezi s petim odstavkom 67.a člena Zakona o javnem naročanju v neskladju z Ustavo" w:history="1">
        <w:r w:rsidRPr="00B03BFB">
          <w:rPr>
            <w:bCs/>
            <w:i w:val="0"/>
            <w:sz w:val="22"/>
            <w:szCs w:val="22"/>
            <w:u w:val="single"/>
            <w:shd w:val="clear" w:color="auto" w:fill="FFFFFF"/>
          </w:rPr>
          <w:t>74/22</w:t>
        </w:r>
      </w:hyperlink>
      <w:r w:rsidRPr="00B03BFB">
        <w:rPr>
          <w:bCs/>
          <w:i w:val="0"/>
          <w:sz w:val="22"/>
          <w:szCs w:val="22"/>
          <w:shd w:val="clear" w:color="auto" w:fill="FFFFFF"/>
        </w:rPr>
        <w:t> – odl. US, </w:t>
      </w:r>
      <w:hyperlink r:id="rId15" w:tgtFrame="_blank" w:tooltip="Zakon o nujnih ukrepih za zagotovitev stabilnosti zdravstvenega sistema" w:history="1">
        <w:r w:rsidRPr="00B03BFB">
          <w:rPr>
            <w:bCs/>
            <w:i w:val="0"/>
            <w:sz w:val="22"/>
            <w:szCs w:val="22"/>
            <w:u w:val="single"/>
            <w:shd w:val="clear" w:color="auto" w:fill="FFFFFF"/>
          </w:rPr>
          <w:t>100/22</w:t>
        </w:r>
      </w:hyperlink>
      <w:r w:rsidRPr="00B03BFB">
        <w:rPr>
          <w:bCs/>
          <w:i w:val="0"/>
          <w:sz w:val="22"/>
          <w:szCs w:val="22"/>
          <w:shd w:val="clear" w:color="auto" w:fill="FFFFFF"/>
        </w:rPr>
        <w:t> – ZNUZSZS in </w:t>
      </w:r>
      <w:hyperlink r:id="rId16" w:tgtFrame="_blank" w:tooltip="Zakon o spremembah in dopolnitvah Zakona o javnem naročanju" w:history="1">
        <w:r w:rsidRPr="00B03BFB">
          <w:rPr>
            <w:bCs/>
            <w:i w:val="0"/>
            <w:sz w:val="22"/>
            <w:szCs w:val="22"/>
            <w:u w:val="single"/>
            <w:shd w:val="clear" w:color="auto" w:fill="FFFFFF"/>
          </w:rPr>
          <w:t>28/23</w:t>
        </w:r>
      </w:hyperlink>
      <w:r w:rsidRPr="003656D7">
        <w:rPr>
          <w:i w:val="0"/>
          <w:sz w:val="22"/>
          <w:szCs w:val="22"/>
        </w:rPr>
        <w:t>;</w:t>
      </w:r>
      <w:r w:rsidRPr="00B03BFB">
        <w:rPr>
          <w:i w:val="0"/>
          <w:sz w:val="22"/>
          <w:szCs w:val="22"/>
        </w:rPr>
        <w:t xml:space="preserve"> v nadaljevan</w:t>
      </w:r>
      <w:r w:rsidRPr="00D163A9">
        <w:rPr>
          <w:i w:val="0"/>
          <w:color w:val="000000" w:themeColor="text1"/>
          <w:sz w:val="22"/>
          <w:szCs w:val="22"/>
        </w:rPr>
        <w:t>ju ZJN-3);</w:t>
      </w:r>
    </w:p>
    <w:p w14:paraId="1848F452" w14:textId="77777777" w:rsidR="00EB56CD" w:rsidRPr="00D163A9" w:rsidRDefault="00EB56CD" w:rsidP="00EB56CD">
      <w:pPr>
        <w:numPr>
          <w:ilvl w:val="0"/>
          <w:numId w:val="34"/>
        </w:numPr>
        <w:ind w:right="141"/>
        <w:contextualSpacing/>
        <w:jc w:val="both"/>
        <w:rPr>
          <w:i w:val="0"/>
          <w:color w:val="000000" w:themeColor="text1"/>
          <w:sz w:val="22"/>
          <w:szCs w:val="22"/>
        </w:rPr>
      </w:pPr>
      <w:r w:rsidRPr="00D163A9">
        <w:rPr>
          <w:i w:val="0"/>
          <w:color w:val="000000" w:themeColor="text1"/>
          <w:sz w:val="22"/>
          <w:szCs w:val="22"/>
        </w:rPr>
        <w:t xml:space="preserve">je bilo obvestilo o javnem naročilu objavljeno na Portalu javnih naročil dne ………….……. pod številko objave ………………………; </w:t>
      </w:r>
    </w:p>
    <w:p w14:paraId="41D1A649" w14:textId="77777777" w:rsidR="00EB56CD" w:rsidRPr="00D163A9" w:rsidRDefault="00EB56CD" w:rsidP="00EB56CD">
      <w:pPr>
        <w:numPr>
          <w:ilvl w:val="0"/>
          <w:numId w:val="34"/>
        </w:numPr>
        <w:ind w:right="141"/>
        <w:contextualSpacing/>
        <w:jc w:val="both"/>
        <w:rPr>
          <w:i w:val="0"/>
          <w:color w:val="000000" w:themeColor="text1"/>
          <w:sz w:val="22"/>
          <w:szCs w:val="22"/>
        </w:rPr>
      </w:pPr>
      <w:r w:rsidRPr="00D163A9">
        <w:rPr>
          <w:i w:val="0"/>
          <w:color w:val="000000" w:themeColor="text1"/>
          <w:sz w:val="22"/>
          <w:szCs w:val="22"/>
        </w:rPr>
        <w:t>je bil izvajalec izbran za izvajalca del za sklop  dobava in montaža notranje opreme kot najugodnejši ponudnik z Odločitvijo o oddaji javnega naročila št. ………………………… -…. z dne ……………………;</w:t>
      </w:r>
    </w:p>
    <w:p w14:paraId="22E516B6" w14:textId="77777777" w:rsidR="00EB56CD" w:rsidRPr="00D163A9" w:rsidRDefault="00EB56CD" w:rsidP="00EB56CD">
      <w:pPr>
        <w:numPr>
          <w:ilvl w:val="0"/>
          <w:numId w:val="34"/>
        </w:numPr>
        <w:ind w:right="141"/>
        <w:contextualSpacing/>
        <w:jc w:val="both"/>
        <w:rPr>
          <w:i w:val="0"/>
          <w:color w:val="000000" w:themeColor="text1"/>
          <w:sz w:val="22"/>
          <w:szCs w:val="22"/>
        </w:rPr>
      </w:pPr>
      <w:r w:rsidRPr="00D163A9">
        <w:rPr>
          <w:i w:val="0"/>
          <w:color w:val="000000" w:themeColor="text1"/>
          <w:sz w:val="22"/>
          <w:szCs w:val="22"/>
        </w:rPr>
        <w:t>v primeru skupne ponudbe račune naročniku izstavlja vodilni partner in predloži vsa finančna zavarovanja po tej pogodbi;</w:t>
      </w:r>
    </w:p>
    <w:p w14:paraId="49A515F0" w14:textId="77777777" w:rsidR="00EB56CD" w:rsidRPr="008E36E4" w:rsidRDefault="00EB56CD" w:rsidP="00EB56CD">
      <w:pPr>
        <w:numPr>
          <w:ilvl w:val="0"/>
          <w:numId w:val="30"/>
        </w:numPr>
        <w:rPr>
          <w:i w:val="0"/>
          <w:color w:val="000000" w:themeColor="text1"/>
          <w:sz w:val="22"/>
          <w:szCs w:val="22"/>
        </w:rPr>
      </w:pPr>
      <w:r>
        <w:rPr>
          <w:i w:val="0"/>
          <w:color w:val="000000" w:themeColor="text1"/>
          <w:sz w:val="22"/>
          <w:szCs w:val="22"/>
        </w:rPr>
        <w:t>ima</w:t>
      </w:r>
      <w:r w:rsidRPr="00D163A9">
        <w:rPr>
          <w:i w:val="0"/>
          <w:color w:val="000000" w:themeColor="text1"/>
          <w:sz w:val="22"/>
          <w:szCs w:val="22"/>
        </w:rPr>
        <w:t xml:space="preserve"> naročnik sredstva za plačilo del po tej pogodbi v rebalansu proračuna Mestne občine Ljubljana za leto 2023 v okviru NRP 7560-21-1033 VRTEC MLADI ROD ENOTA KOSTANJČKOV VRTEC – CELOVITA OBNOVA OBJEKTA Z DOZIDAVO PRALNICE IN </w:t>
      </w:r>
      <w:r w:rsidRPr="008E36E4">
        <w:rPr>
          <w:i w:val="0"/>
          <w:color w:val="000000" w:themeColor="text1"/>
          <w:sz w:val="22"/>
          <w:szCs w:val="22"/>
        </w:rPr>
        <w:t>VEČNAMENSKEGA PROSTORA na proračunski postavki 091199 Večje obnove in gradnje vrtcev (SRPI);</w:t>
      </w:r>
    </w:p>
    <w:p w14:paraId="5D477F83" w14:textId="77777777" w:rsidR="00EB56CD" w:rsidRPr="008E36E4" w:rsidRDefault="00EB56CD" w:rsidP="00EB56CD">
      <w:pPr>
        <w:numPr>
          <w:ilvl w:val="0"/>
          <w:numId w:val="30"/>
        </w:numPr>
        <w:spacing w:after="160" w:line="259" w:lineRule="auto"/>
        <w:ind w:left="284" w:right="141" w:hanging="284"/>
        <w:contextualSpacing/>
        <w:jc w:val="both"/>
        <w:rPr>
          <w:i w:val="0"/>
          <w:color w:val="000000" w:themeColor="text1"/>
          <w:sz w:val="22"/>
          <w:szCs w:val="22"/>
        </w:rPr>
      </w:pPr>
      <w:r w:rsidRPr="008E36E4">
        <w:rPr>
          <w:i w:val="0"/>
          <w:color w:val="000000" w:themeColor="text1"/>
          <w:sz w:val="22"/>
          <w:szCs w:val="22"/>
        </w:rPr>
        <w:t>bo naročnik za ……………… sredstva predvidel s sprejemom rebalansa proračuna MOL za leto 2024, viri financiranja pa so predmet dodatka k tej pogodbi;</w:t>
      </w:r>
    </w:p>
    <w:p w14:paraId="1AF3B0F0" w14:textId="77777777" w:rsidR="00EB56CD" w:rsidRPr="008E36E4" w:rsidRDefault="00EB56CD" w:rsidP="00EB56CD">
      <w:pPr>
        <w:numPr>
          <w:ilvl w:val="0"/>
          <w:numId w:val="30"/>
        </w:numPr>
        <w:spacing w:after="160" w:line="259" w:lineRule="auto"/>
        <w:ind w:left="284" w:right="141" w:hanging="284"/>
        <w:contextualSpacing/>
        <w:jc w:val="both"/>
        <w:rPr>
          <w:i w:val="0"/>
          <w:color w:val="000000" w:themeColor="text1"/>
          <w:sz w:val="22"/>
          <w:szCs w:val="22"/>
        </w:rPr>
      </w:pPr>
      <w:r w:rsidRPr="008E36E4">
        <w:rPr>
          <w:i w:val="0"/>
          <w:color w:val="000000" w:themeColor="text1"/>
          <w:sz w:val="22"/>
          <w:szCs w:val="22"/>
        </w:rPr>
        <w:t>v kolikor sredstva ne bodo zagotovljena skladno s predhodno alinejo tega člena, si naročnik pridržuje pravico, da se dela/dobava skladno s 3. členom te pogodbe (odložni pogoj) ne opravi, o čemer je izvajalec obveščen.</w:t>
      </w:r>
    </w:p>
    <w:p w14:paraId="11D7B3B1" w14:textId="77777777" w:rsidR="00EB56CD" w:rsidRPr="008E36E4" w:rsidRDefault="00EB56CD" w:rsidP="00EB56CD">
      <w:pPr>
        <w:ind w:left="360"/>
        <w:rPr>
          <w:i w:val="0"/>
          <w:color w:val="000000" w:themeColor="text1"/>
          <w:sz w:val="22"/>
          <w:szCs w:val="22"/>
        </w:rPr>
      </w:pPr>
    </w:p>
    <w:p w14:paraId="1B15523D" w14:textId="6E210141" w:rsidR="00EB56CD" w:rsidRDefault="00EB56CD" w:rsidP="00EB56CD">
      <w:pPr>
        <w:spacing w:after="160" w:line="259" w:lineRule="auto"/>
        <w:ind w:left="142" w:right="141"/>
        <w:contextualSpacing/>
        <w:jc w:val="both"/>
        <w:rPr>
          <w:i w:val="0"/>
          <w:color w:val="000000" w:themeColor="text1"/>
          <w:sz w:val="22"/>
          <w:szCs w:val="22"/>
        </w:rPr>
      </w:pPr>
    </w:p>
    <w:p w14:paraId="033A1700" w14:textId="053BF27B" w:rsidR="00EB56CD" w:rsidRDefault="00EB56CD" w:rsidP="00EB56CD">
      <w:pPr>
        <w:spacing w:after="160" w:line="259" w:lineRule="auto"/>
        <w:ind w:left="142" w:right="141"/>
        <w:contextualSpacing/>
        <w:jc w:val="both"/>
        <w:rPr>
          <w:i w:val="0"/>
          <w:color w:val="000000" w:themeColor="text1"/>
          <w:sz w:val="22"/>
          <w:szCs w:val="22"/>
        </w:rPr>
      </w:pPr>
    </w:p>
    <w:p w14:paraId="67D20471" w14:textId="572282EC" w:rsidR="00EB56CD" w:rsidRDefault="00EB56CD" w:rsidP="00EB56CD">
      <w:pPr>
        <w:spacing w:after="160" w:line="259" w:lineRule="auto"/>
        <w:ind w:left="142" w:right="141"/>
        <w:contextualSpacing/>
        <w:jc w:val="both"/>
        <w:rPr>
          <w:i w:val="0"/>
          <w:color w:val="000000" w:themeColor="text1"/>
          <w:sz w:val="22"/>
          <w:szCs w:val="22"/>
        </w:rPr>
      </w:pPr>
    </w:p>
    <w:p w14:paraId="62058AE6" w14:textId="561CC949" w:rsidR="00EB56CD" w:rsidRDefault="00EB56CD" w:rsidP="00EB56CD">
      <w:pPr>
        <w:spacing w:after="160" w:line="259" w:lineRule="auto"/>
        <w:ind w:left="142" w:right="141"/>
        <w:contextualSpacing/>
        <w:jc w:val="both"/>
        <w:rPr>
          <w:i w:val="0"/>
          <w:color w:val="000000" w:themeColor="text1"/>
          <w:sz w:val="22"/>
          <w:szCs w:val="22"/>
        </w:rPr>
      </w:pPr>
    </w:p>
    <w:p w14:paraId="2962CEC3" w14:textId="77777777" w:rsidR="00EB56CD" w:rsidRPr="008E36E4" w:rsidRDefault="00EB56CD" w:rsidP="00EB56CD">
      <w:pPr>
        <w:spacing w:after="160" w:line="259" w:lineRule="auto"/>
        <w:ind w:left="142" w:right="141"/>
        <w:contextualSpacing/>
        <w:jc w:val="both"/>
        <w:rPr>
          <w:i w:val="0"/>
          <w:color w:val="000000" w:themeColor="text1"/>
          <w:sz w:val="22"/>
          <w:szCs w:val="22"/>
        </w:rPr>
      </w:pPr>
    </w:p>
    <w:p w14:paraId="1C00A5D6" w14:textId="77777777" w:rsidR="00EB56CD" w:rsidRPr="008E36E4" w:rsidRDefault="00EB56CD" w:rsidP="00EB56CD">
      <w:pPr>
        <w:spacing w:after="160" w:line="259" w:lineRule="auto"/>
        <w:ind w:left="142" w:right="141"/>
        <w:contextualSpacing/>
        <w:jc w:val="both"/>
        <w:rPr>
          <w:i w:val="0"/>
          <w:color w:val="000000" w:themeColor="text1"/>
          <w:sz w:val="22"/>
          <w:szCs w:val="22"/>
        </w:rPr>
      </w:pPr>
    </w:p>
    <w:p w14:paraId="5FE6B4A5" w14:textId="77777777" w:rsidR="00EB56CD" w:rsidRPr="008E36E4" w:rsidRDefault="00EB56CD" w:rsidP="00EB56CD">
      <w:pPr>
        <w:ind w:right="141"/>
        <w:jc w:val="both"/>
        <w:rPr>
          <w:b/>
          <w:i w:val="0"/>
          <w:color w:val="000000" w:themeColor="text1"/>
          <w:sz w:val="22"/>
          <w:szCs w:val="22"/>
        </w:rPr>
      </w:pPr>
      <w:r w:rsidRPr="008E36E4">
        <w:rPr>
          <w:b/>
          <w:i w:val="0"/>
          <w:color w:val="000000" w:themeColor="text1"/>
          <w:sz w:val="22"/>
          <w:szCs w:val="22"/>
        </w:rPr>
        <w:lastRenderedPageBreak/>
        <w:t>Predmet pogodbe</w:t>
      </w:r>
    </w:p>
    <w:p w14:paraId="30ACF6BC" w14:textId="77777777" w:rsidR="00EB56CD" w:rsidRPr="008E36E4" w:rsidRDefault="00EB56CD" w:rsidP="00EB56CD">
      <w:pPr>
        <w:ind w:right="141"/>
        <w:jc w:val="both"/>
        <w:rPr>
          <w:b/>
          <w:i w:val="0"/>
          <w:color w:val="000000" w:themeColor="text1"/>
          <w:sz w:val="22"/>
          <w:szCs w:val="22"/>
        </w:rPr>
      </w:pPr>
    </w:p>
    <w:p w14:paraId="76824723" w14:textId="77777777" w:rsidR="00EB56CD" w:rsidRPr="008E36E4" w:rsidRDefault="00EB56CD" w:rsidP="00EB56CD">
      <w:pPr>
        <w:ind w:left="4395" w:right="141"/>
        <w:jc w:val="both"/>
        <w:rPr>
          <w:i w:val="0"/>
          <w:color w:val="000000" w:themeColor="text1"/>
          <w:sz w:val="22"/>
          <w:szCs w:val="22"/>
        </w:rPr>
      </w:pPr>
      <w:r w:rsidRPr="008E36E4">
        <w:rPr>
          <w:i w:val="0"/>
          <w:color w:val="000000" w:themeColor="text1"/>
          <w:sz w:val="22"/>
          <w:szCs w:val="22"/>
        </w:rPr>
        <w:t>2.</w:t>
      </w:r>
      <w:r w:rsidRPr="008E36E4">
        <w:rPr>
          <w:i w:val="0"/>
          <w:color w:val="000000" w:themeColor="text1"/>
          <w:sz w:val="22"/>
          <w:szCs w:val="22"/>
        </w:rPr>
        <w:tab/>
        <w:t xml:space="preserve">člen </w:t>
      </w:r>
    </w:p>
    <w:p w14:paraId="7EEFF66F" w14:textId="77777777" w:rsidR="00EB56CD" w:rsidRPr="008E36E4" w:rsidRDefault="00EB56CD" w:rsidP="00EB56CD">
      <w:pPr>
        <w:ind w:left="1134" w:right="141"/>
        <w:jc w:val="both"/>
        <w:rPr>
          <w:b/>
          <w:i w:val="0"/>
          <w:color w:val="000000" w:themeColor="text1"/>
          <w:sz w:val="22"/>
          <w:szCs w:val="22"/>
        </w:rPr>
      </w:pPr>
    </w:p>
    <w:p w14:paraId="56CDEFBE" w14:textId="77777777" w:rsidR="00EB56CD" w:rsidRPr="008E36E4" w:rsidRDefault="00EB56CD" w:rsidP="00EB56CD">
      <w:pPr>
        <w:jc w:val="both"/>
        <w:rPr>
          <w:i w:val="0"/>
          <w:sz w:val="22"/>
          <w:szCs w:val="22"/>
        </w:rPr>
      </w:pPr>
      <w:r w:rsidRPr="008E36E4">
        <w:rPr>
          <w:i w:val="0"/>
          <w:color w:val="000000" w:themeColor="text1"/>
          <w:sz w:val="22"/>
          <w:szCs w:val="22"/>
        </w:rPr>
        <w:t>S to pogodbo naročnik odda, izvajalec pa prevzame v izvedbo dobavo in montažo opreme za Vrtec Mladi rod enota Kostanjčkov vrtec (v nadaljevanju: pogodbena dela) pri katerih se upoštevajo temeljne okoljske zahteve, ki so vključene v razpisno dokumentacijo naročnika in v skladu in v obsegu z naslednjimi dokumenti:</w:t>
      </w:r>
    </w:p>
    <w:p w14:paraId="357329C2" w14:textId="77777777" w:rsidR="00EB56CD" w:rsidRPr="008E36E4" w:rsidRDefault="00EB56CD" w:rsidP="00EB56CD">
      <w:pPr>
        <w:numPr>
          <w:ilvl w:val="0"/>
          <w:numId w:val="30"/>
        </w:numPr>
        <w:ind w:left="284" w:right="141" w:hanging="284"/>
        <w:jc w:val="both"/>
        <w:rPr>
          <w:i w:val="0"/>
          <w:color w:val="000000" w:themeColor="text1"/>
          <w:sz w:val="22"/>
          <w:szCs w:val="22"/>
        </w:rPr>
      </w:pPr>
      <w:r w:rsidRPr="008E36E4">
        <w:rPr>
          <w:i w:val="0"/>
          <w:color w:val="000000" w:themeColor="text1"/>
          <w:sz w:val="22"/>
          <w:szCs w:val="22"/>
        </w:rPr>
        <w:t>ponudbo izvajalca št. ……..…… z dne ……………… in končno ponudbo številka ……..……….,  dogovorjeno na pogajanjih dne ………………. ;</w:t>
      </w:r>
    </w:p>
    <w:p w14:paraId="1E15DA3C" w14:textId="77777777" w:rsidR="00EB56CD" w:rsidRPr="008E36E4" w:rsidRDefault="00EB56CD" w:rsidP="00EB56CD">
      <w:pPr>
        <w:numPr>
          <w:ilvl w:val="0"/>
          <w:numId w:val="30"/>
        </w:numPr>
        <w:ind w:left="284" w:right="141" w:hanging="284"/>
        <w:jc w:val="both"/>
        <w:rPr>
          <w:i w:val="0"/>
          <w:color w:val="000000" w:themeColor="text1"/>
          <w:sz w:val="22"/>
          <w:szCs w:val="22"/>
        </w:rPr>
      </w:pPr>
      <w:r w:rsidRPr="008E36E4">
        <w:rPr>
          <w:i w:val="0"/>
          <w:color w:val="000000" w:themeColor="text1"/>
          <w:sz w:val="22"/>
          <w:szCs w:val="22"/>
        </w:rPr>
        <w:t>razpisno dokumentacijo  št. …………………….  z dne ………………;</w:t>
      </w:r>
    </w:p>
    <w:p w14:paraId="4761F2B5" w14:textId="77777777" w:rsidR="00EB56CD" w:rsidRPr="008E36E4" w:rsidRDefault="00EB56CD" w:rsidP="00EB56CD">
      <w:pPr>
        <w:numPr>
          <w:ilvl w:val="0"/>
          <w:numId w:val="30"/>
        </w:numPr>
        <w:ind w:right="141"/>
        <w:jc w:val="both"/>
        <w:rPr>
          <w:i w:val="0"/>
          <w:color w:val="000000" w:themeColor="text1"/>
          <w:sz w:val="22"/>
          <w:szCs w:val="22"/>
        </w:rPr>
      </w:pPr>
      <w:r w:rsidRPr="008E36E4">
        <w:rPr>
          <w:i w:val="0"/>
          <w:color w:val="000000" w:themeColor="text1"/>
          <w:sz w:val="22"/>
          <w:szCs w:val="22"/>
        </w:rPr>
        <w:t>projektno dokumentacijo za izvedbo gradnje (PZI) za celovito prenovo objekta z dozidavo pralnice in večnamenskega prostora za Vrtec Mladi rod enota Kostanjčkov vrtec, št. …….., z dne …….., izdelovalca Samoatelje d.o.o., Leskoškova cesta 6, 1000 Ljubljana.</w:t>
      </w:r>
    </w:p>
    <w:p w14:paraId="13A8EB77" w14:textId="77777777" w:rsidR="00EB56CD" w:rsidRPr="008E36E4" w:rsidRDefault="00EB56CD" w:rsidP="00EB56CD">
      <w:pPr>
        <w:ind w:right="141"/>
        <w:jc w:val="both"/>
        <w:rPr>
          <w:i w:val="0"/>
          <w:sz w:val="22"/>
          <w:szCs w:val="22"/>
        </w:rPr>
      </w:pPr>
    </w:p>
    <w:p w14:paraId="525DE250" w14:textId="77777777" w:rsidR="00EB56CD" w:rsidRPr="008E36E4" w:rsidRDefault="00EB56CD" w:rsidP="00EB56CD">
      <w:pPr>
        <w:overflowPunct w:val="0"/>
        <w:autoSpaceDE w:val="0"/>
        <w:autoSpaceDN w:val="0"/>
        <w:adjustRightInd w:val="0"/>
        <w:ind w:right="141"/>
        <w:jc w:val="both"/>
        <w:textAlignment w:val="baseline"/>
        <w:rPr>
          <w:i w:val="0"/>
          <w:color w:val="000000" w:themeColor="text1"/>
          <w:sz w:val="22"/>
          <w:szCs w:val="22"/>
        </w:rPr>
      </w:pPr>
      <w:r w:rsidRPr="008E36E4">
        <w:rPr>
          <w:i w:val="0"/>
          <w:color w:val="000000" w:themeColor="text1"/>
          <w:sz w:val="22"/>
          <w:szCs w:val="22"/>
        </w:rPr>
        <w:t>Projektna dokumentacija iz prvega odstavka tega člena je sestavni del te pogodbe.</w:t>
      </w:r>
    </w:p>
    <w:p w14:paraId="76BFE5BC" w14:textId="77777777" w:rsidR="00EB56CD" w:rsidRPr="008E36E4" w:rsidRDefault="00EB56CD" w:rsidP="00EB56CD">
      <w:pPr>
        <w:ind w:right="141"/>
        <w:jc w:val="both"/>
        <w:rPr>
          <w:i w:val="0"/>
          <w:sz w:val="22"/>
          <w:szCs w:val="22"/>
        </w:rPr>
      </w:pPr>
    </w:p>
    <w:p w14:paraId="3ADD52DC" w14:textId="77777777" w:rsidR="00EB56CD" w:rsidRPr="008E36E4" w:rsidRDefault="00EB56CD" w:rsidP="00EB56CD">
      <w:pPr>
        <w:ind w:right="141"/>
        <w:jc w:val="both"/>
        <w:rPr>
          <w:i w:val="0"/>
          <w:sz w:val="22"/>
          <w:szCs w:val="22"/>
        </w:rPr>
      </w:pPr>
      <w:r w:rsidRPr="008E36E4">
        <w:rPr>
          <w:i w:val="0"/>
          <w:sz w:val="22"/>
          <w:szCs w:val="22"/>
        </w:rPr>
        <w:t xml:space="preserve">Izvajalec s podpisom te pogodbe potrjuje, da je v celoti seznanjen z obsegom in zahtevnostjo pogodbenih del, projektno in drugo dokumentacijo ter z lokacijo in objektom, kjer se bodo pogodbena dela izvajala ter dejstvom, da sredstva </w:t>
      </w:r>
      <w:r w:rsidRPr="008E36E4">
        <w:rPr>
          <w:i w:val="0"/>
          <w:color w:val="000000" w:themeColor="text1"/>
          <w:sz w:val="22"/>
          <w:szCs w:val="22"/>
        </w:rPr>
        <w:t>za ………………… še niso zagotovljena in se bodo predvidoma zagotovila s sprejemom rebalansa proračuna MOL za leto 2024, s čimer se izvajalec strinja.</w:t>
      </w:r>
    </w:p>
    <w:p w14:paraId="57C09B9C" w14:textId="77777777" w:rsidR="00EB56CD" w:rsidRPr="008E36E4" w:rsidRDefault="00EB56CD" w:rsidP="00EB56CD">
      <w:pPr>
        <w:ind w:right="141"/>
        <w:jc w:val="both"/>
        <w:rPr>
          <w:i w:val="0"/>
          <w:sz w:val="22"/>
          <w:szCs w:val="22"/>
        </w:rPr>
      </w:pPr>
    </w:p>
    <w:p w14:paraId="131E99C6" w14:textId="77777777" w:rsidR="00EB56CD" w:rsidRPr="008E36E4" w:rsidRDefault="00EB56CD" w:rsidP="00EB56CD">
      <w:pPr>
        <w:ind w:right="141"/>
        <w:jc w:val="both"/>
        <w:rPr>
          <w:i w:val="0"/>
          <w:sz w:val="22"/>
          <w:szCs w:val="22"/>
        </w:rPr>
      </w:pPr>
    </w:p>
    <w:p w14:paraId="17FDFC33" w14:textId="77777777" w:rsidR="00EB56CD" w:rsidRPr="008E36E4" w:rsidRDefault="00EB56CD" w:rsidP="00EB56CD">
      <w:pPr>
        <w:ind w:right="141"/>
        <w:jc w:val="both"/>
        <w:rPr>
          <w:i w:val="0"/>
          <w:sz w:val="22"/>
          <w:szCs w:val="22"/>
        </w:rPr>
      </w:pPr>
    </w:p>
    <w:p w14:paraId="05C0FE02" w14:textId="77777777" w:rsidR="00EB56CD" w:rsidRPr="008E36E4" w:rsidRDefault="00EB56CD" w:rsidP="00EB56CD">
      <w:pPr>
        <w:tabs>
          <w:tab w:val="center" w:pos="4536"/>
          <w:tab w:val="right" w:pos="9072"/>
        </w:tabs>
        <w:ind w:right="141"/>
        <w:jc w:val="both"/>
        <w:rPr>
          <w:b/>
          <w:i w:val="0"/>
          <w:color w:val="000000" w:themeColor="text1"/>
          <w:sz w:val="22"/>
          <w:szCs w:val="22"/>
        </w:rPr>
      </w:pPr>
      <w:r w:rsidRPr="008E36E4">
        <w:rPr>
          <w:b/>
          <w:i w:val="0"/>
          <w:color w:val="000000" w:themeColor="text1"/>
          <w:sz w:val="22"/>
          <w:szCs w:val="22"/>
        </w:rPr>
        <w:t>Cena pogodbenih del</w:t>
      </w:r>
    </w:p>
    <w:p w14:paraId="57DD3F28" w14:textId="77777777" w:rsidR="00EB56CD" w:rsidRPr="008E36E4" w:rsidRDefault="00EB56CD" w:rsidP="00EB56CD">
      <w:pPr>
        <w:tabs>
          <w:tab w:val="left" w:pos="567"/>
          <w:tab w:val="left" w:pos="993"/>
        </w:tabs>
        <w:ind w:right="141"/>
        <w:jc w:val="both"/>
        <w:rPr>
          <w:b/>
          <w:i w:val="0"/>
          <w:color w:val="000000" w:themeColor="text1"/>
          <w:sz w:val="22"/>
          <w:szCs w:val="22"/>
        </w:rPr>
      </w:pPr>
    </w:p>
    <w:p w14:paraId="5DCCD6B8" w14:textId="77777777" w:rsidR="00EB56CD" w:rsidRPr="008E36E4" w:rsidRDefault="00EB56CD" w:rsidP="00EB56CD">
      <w:pPr>
        <w:ind w:left="4395" w:right="141"/>
        <w:jc w:val="both"/>
        <w:rPr>
          <w:i w:val="0"/>
          <w:sz w:val="22"/>
          <w:szCs w:val="22"/>
        </w:rPr>
      </w:pPr>
      <w:r w:rsidRPr="008E36E4">
        <w:rPr>
          <w:i w:val="0"/>
          <w:color w:val="000000" w:themeColor="text1"/>
          <w:sz w:val="22"/>
          <w:szCs w:val="22"/>
        </w:rPr>
        <w:t>3.</w:t>
      </w:r>
      <w:r w:rsidRPr="008E36E4">
        <w:rPr>
          <w:i w:val="0"/>
          <w:color w:val="000000" w:themeColor="text1"/>
          <w:sz w:val="22"/>
          <w:szCs w:val="22"/>
        </w:rPr>
        <w:tab/>
        <w:t>člen</w:t>
      </w:r>
    </w:p>
    <w:p w14:paraId="16562DFC" w14:textId="77777777" w:rsidR="00EB56CD" w:rsidRPr="008E36E4" w:rsidRDefault="00EB56CD" w:rsidP="00EB56CD">
      <w:pPr>
        <w:tabs>
          <w:tab w:val="center" w:pos="4536"/>
          <w:tab w:val="right" w:pos="9072"/>
        </w:tabs>
        <w:ind w:right="141"/>
        <w:jc w:val="both"/>
        <w:rPr>
          <w:b/>
          <w:i w:val="0"/>
          <w:color w:val="000000" w:themeColor="text1"/>
          <w:sz w:val="22"/>
          <w:szCs w:val="22"/>
        </w:rPr>
      </w:pPr>
    </w:p>
    <w:p w14:paraId="032EC78F" w14:textId="77777777" w:rsidR="00EB56CD" w:rsidRPr="008E36E4" w:rsidRDefault="00EB56CD" w:rsidP="00EB56CD">
      <w:pPr>
        <w:ind w:right="141"/>
        <w:jc w:val="both"/>
        <w:rPr>
          <w:i w:val="0"/>
          <w:color w:val="000000" w:themeColor="text1"/>
          <w:sz w:val="22"/>
          <w:szCs w:val="22"/>
        </w:rPr>
      </w:pPr>
      <w:r w:rsidRPr="008E36E4">
        <w:rPr>
          <w:i w:val="0"/>
          <w:color w:val="000000" w:themeColor="text1"/>
          <w:sz w:val="22"/>
          <w:szCs w:val="22"/>
        </w:rPr>
        <w:t xml:space="preserve">Cena pogodbenih del je določena po sistemu </w:t>
      </w:r>
      <w:r w:rsidRPr="008E36E4">
        <w:rPr>
          <w:b/>
          <w:i w:val="0"/>
          <w:color w:val="000000" w:themeColor="text1"/>
          <w:sz w:val="22"/>
          <w:szCs w:val="22"/>
        </w:rPr>
        <w:t>»cena na enoto«</w:t>
      </w:r>
      <w:r w:rsidRPr="008E36E4">
        <w:rPr>
          <w:i w:val="0"/>
          <w:color w:val="000000" w:themeColor="text1"/>
          <w:sz w:val="22"/>
          <w:szCs w:val="22"/>
        </w:rPr>
        <w:t xml:space="preserve"> na osnovi izvajalčevega ponudbenega predračuna št. …………….. z dne …………… (v nadaljevanju: ponudbeni predračun), ki je sestavni del izvajalčeve ponudbe št. …….…. z dne …………, in končne ponudbe številka ……………, dogovorjene na pogajanjih dne ……………… (v nadaljevanju: končna ponudba), in znaša:</w:t>
      </w:r>
    </w:p>
    <w:p w14:paraId="34AA7677" w14:textId="77777777" w:rsidR="00EB56CD" w:rsidRPr="008E36E4" w:rsidRDefault="00EB56CD" w:rsidP="00EB56CD">
      <w:pPr>
        <w:tabs>
          <w:tab w:val="right" w:pos="9072"/>
        </w:tabs>
        <w:ind w:right="141"/>
        <w:jc w:val="both"/>
        <w:rPr>
          <w:i w:val="0"/>
          <w:iCs/>
          <w:color w:val="000000" w:themeColor="text1"/>
          <w:sz w:val="22"/>
          <w:szCs w:val="22"/>
        </w:rPr>
      </w:pPr>
    </w:p>
    <w:p w14:paraId="0A8F91F2" w14:textId="77777777" w:rsidR="00EB56CD" w:rsidRPr="008E36E4" w:rsidRDefault="00EB56CD" w:rsidP="00EB56CD">
      <w:pPr>
        <w:tabs>
          <w:tab w:val="right" w:pos="9072"/>
        </w:tabs>
        <w:ind w:right="141"/>
        <w:jc w:val="both"/>
        <w:rPr>
          <w:i w:val="0"/>
          <w:iCs/>
          <w:color w:val="000000" w:themeColor="text1"/>
          <w:sz w:val="22"/>
          <w:szCs w:val="22"/>
        </w:rPr>
      </w:pPr>
      <w:r w:rsidRPr="008E36E4">
        <w:rPr>
          <w:i w:val="0"/>
          <w:iCs/>
          <w:color w:val="000000" w:themeColor="text1"/>
          <w:sz w:val="22"/>
          <w:szCs w:val="22"/>
        </w:rPr>
        <w:t>Cena pogodbenih del brez DDV</w:t>
      </w:r>
      <w:r w:rsidRPr="008E36E4">
        <w:rPr>
          <w:i w:val="0"/>
          <w:iCs/>
          <w:color w:val="000000" w:themeColor="text1"/>
          <w:sz w:val="22"/>
          <w:szCs w:val="22"/>
        </w:rPr>
        <w:tab/>
        <w:t>EUR</w:t>
      </w:r>
    </w:p>
    <w:p w14:paraId="40DEABCF" w14:textId="77777777" w:rsidR="00EB56CD" w:rsidRPr="008E36E4" w:rsidRDefault="00EB56CD" w:rsidP="00EB56CD">
      <w:pPr>
        <w:tabs>
          <w:tab w:val="right" w:pos="9070"/>
        </w:tabs>
        <w:ind w:right="141"/>
        <w:jc w:val="both"/>
        <w:rPr>
          <w:i w:val="0"/>
          <w:color w:val="000000" w:themeColor="text1"/>
          <w:sz w:val="22"/>
          <w:szCs w:val="22"/>
        </w:rPr>
      </w:pPr>
      <w:r w:rsidRPr="008E36E4">
        <w:rPr>
          <w:i w:val="0"/>
          <w:color w:val="000000" w:themeColor="text1"/>
          <w:sz w:val="22"/>
          <w:szCs w:val="22"/>
          <w:u w:val="single"/>
        </w:rPr>
        <w:t xml:space="preserve">Popust ……% </w:t>
      </w:r>
      <w:r w:rsidRPr="008E36E4">
        <w:rPr>
          <w:i w:val="0"/>
          <w:color w:val="000000" w:themeColor="text1"/>
          <w:sz w:val="22"/>
          <w:szCs w:val="22"/>
          <w:u w:val="single"/>
        </w:rPr>
        <w:tab/>
        <w:t>EUR</w:t>
      </w:r>
    </w:p>
    <w:p w14:paraId="3971F533" w14:textId="77777777" w:rsidR="00EB56CD" w:rsidRPr="008E36E4" w:rsidRDefault="00EB56CD" w:rsidP="00EB56CD">
      <w:pPr>
        <w:tabs>
          <w:tab w:val="right" w:pos="9070"/>
        </w:tabs>
        <w:ind w:right="141"/>
        <w:jc w:val="both"/>
        <w:rPr>
          <w:i w:val="0"/>
          <w:color w:val="000000" w:themeColor="text1"/>
          <w:sz w:val="22"/>
          <w:szCs w:val="22"/>
        </w:rPr>
      </w:pPr>
      <w:r w:rsidRPr="008E36E4">
        <w:rPr>
          <w:i w:val="0"/>
          <w:color w:val="000000" w:themeColor="text1"/>
          <w:sz w:val="22"/>
          <w:szCs w:val="22"/>
        </w:rPr>
        <w:t>Cena pogodbenih del s popustom - brez DDV</w:t>
      </w:r>
      <w:r w:rsidRPr="008E36E4">
        <w:rPr>
          <w:i w:val="0"/>
          <w:color w:val="000000" w:themeColor="text1"/>
          <w:sz w:val="22"/>
          <w:szCs w:val="22"/>
        </w:rPr>
        <w:tab/>
        <w:t>EUR</w:t>
      </w:r>
    </w:p>
    <w:p w14:paraId="63D86690" w14:textId="77777777" w:rsidR="00EB56CD" w:rsidRPr="008E36E4" w:rsidRDefault="00EB56CD" w:rsidP="00EB56CD">
      <w:pPr>
        <w:tabs>
          <w:tab w:val="right" w:pos="9070"/>
        </w:tabs>
        <w:overflowPunct w:val="0"/>
        <w:autoSpaceDE w:val="0"/>
        <w:autoSpaceDN w:val="0"/>
        <w:adjustRightInd w:val="0"/>
        <w:ind w:right="141"/>
        <w:jc w:val="both"/>
        <w:textAlignment w:val="baseline"/>
        <w:rPr>
          <w:i w:val="0"/>
          <w:color w:val="000000" w:themeColor="text1"/>
          <w:sz w:val="22"/>
          <w:szCs w:val="22"/>
          <w:u w:val="single"/>
        </w:rPr>
      </w:pPr>
      <w:r w:rsidRPr="008E36E4">
        <w:rPr>
          <w:i w:val="0"/>
          <w:color w:val="000000" w:themeColor="text1"/>
          <w:sz w:val="22"/>
          <w:szCs w:val="22"/>
          <w:u w:val="single"/>
        </w:rPr>
        <w:t xml:space="preserve">brez DDV                                                                                                                                     </w:t>
      </w:r>
      <w:r w:rsidRPr="008E36E4">
        <w:rPr>
          <w:i w:val="0"/>
          <w:color w:val="000000" w:themeColor="text1"/>
          <w:sz w:val="22"/>
          <w:szCs w:val="22"/>
          <w:u w:val="single"/>
        </w:rPr>
        <w:tab/>
        <w:t>EUR</w:t>
      </w:r>
    </w:p>
    <w:p w14:paraId="7FE395A0" w14:textId="77777777" w:rsidR="00EB56CD" w:rsidRPr="008E36E4" w:rsidRDefault="00EB56CD" w:rsidP="00EB56CD">
      <w:pPr>
        <w:tabs>
          <w:tab w:val="right" w:pos="9070"/>
        </w:tabs>
        <w:overflowPunct w:val="0"/>
        <w:autoSpaceDE w:val="0"/>
        <w:autoSpaceDN w:val="0"/>
        <w:adjustRightInd w:val="0"/>
        <w:ind w:right="141"/>
        <w:jc w:val="both"/>
        <w:textAlignment w:val="baseline"/>
        <w:rPr>
          <w:i w:val="0"/>
          <w:color w:val="000000" w:themeColor="text1"/>
          <w:sz w:val="22"/>
          <w:szCs w:val="22"/>
        </w:rPr>
      </w:pPr>
      <w:r w:rsidRPr="008E36E4">
        <w:rPr>
          <w:i w:val="0"/>
          <w:color w:val="000000" w:themeColor="text1"/>
          <w:sz w:val="22"/>
          <w:szCs w:val="22"/>
        </w:rPr>
        <w:t xml:space="preserve">Pogodbena cena skupaj brez DDV                                                                                                </w:t>
      </w:r>
      <w:r w:rsidRPr="008E36E4">
        <w:rPr>
          <w:i w:val="0"/>
          <w:color w:val="000000" w:themeColor="text1"/>
          <w:sz w:val="22"/>
          <w:szCs w:val="22"/>
        </w:rPr>
        <w:tab/>
        <w:t>EUR</w:t>
      </w:r>
    </w:p>
    <w:p w14:paraId="58F009DE" w14:textId="77777777" w:rsidR="00EB56CD" w:rsidRPr="008E36E4" w:rsidRDefault="00EB56CD" w:rsidP="00EB56CD">
      <w:pPr>
        <w:tabs>
          <w:tab w:val="right" w:pos="9070"/>
        </w:tabs>
        <w:overflowPunct w:val="0"/>
        <w:autoSpaceDE w:val="0"/>
        <w:autoSpaceDN w:val="0"/>
        <w:adjustRightInd w:val="0"/>
        <w:ind w:right="141"/>
        <w:jc w:val="both"/>
        <w:textAlignment w:val="baseline"/>
        <w:rPr>
          <w:i w:val="0"/>
          <w:color w:val="000000" w:themeColor="text1"/>
          <w:sz w:val="22"/>
          <w:szCs w:val="22"/>
          <w:u w:val="single"/>
        </w:rPr>
      </w:pPr>
      <w:r w:rsidRPr="008E36E4">
        <w:rPr>
          <w:i w:val="0"/>
          <w:color w:val="000000" w:themeColor="text1"/>
          <w:sz w:val="22"/>
          <w:szCs w:val="22"/>
          <w:u w:val="single"/>
        </w:rPr>
        <w:t>22 %  DDV</w:t>
      </w:r>
      <w:r w:rsidRPr="008E36E4">
        <w:rPr>
          <w:i w:val="0"/>
          <w:color w:val="000000" w:themeColor="text1"/>
          <w:sz w:val="22"/>
          <w:szCs w:val="22"/>
          <w:u w:val="single"/>
        </w:rPr>
        <w:tab/>
        <w:t>EUR</w:t>
      </w:r>
    </w:p>
    <w:p w14:paraId="0BB77579" w14:textId="77777777" w:rsidR="00EB56CD" w:rsidRPr="008E36E4" w:rsidRDefault="00EB56CD" w:rsidP="00EB56CD">
      <w:pPr>
        <w:tabs>
          <w:tab w:val="right" w:pos="9070"/>
        </w:tabs>
        <w:overflowPunct w:val="0"/>
        <w:autoSpaceDE w:val="0"/>
        <w:autoSpaceDN w:val="0"/>
        <w:adjustRightInd w:val="0"/>
        <w:ind w:right="141"/>
        <w:jc w:val="both"/>
        <w:textAlignment w:val="baseline"/>
        <w:rPr>
          <w:b/>
          <w:i w:val="0"/>
          <w:color w:val="000000" w:themeColor="text1"/>
          <w:sz w:val="22"/>
          <w:szCs w:val="22"/>
        </w:rPr>
      </w:pPr>
      <w:r w:rsidRPr="008E36E4">
        <w:rPr>
          <w:b/>
          <w:i w:val="0"/>
          <w:color w:val="000000" w:themeColor="text1"/>
          <w:sz w:val="22"/>
          <w:szCs w:val="22"/>
        </w:rPr>
        <w:t>POGODBENA CENA SKUPAJ Z DDV</w:t>
      </w:r>
      <w:r w:rsidRPr="008E36E4">
        <w:rPr>
          <w:b/>
          <w:i w:val="0"/>
          <w:color w:val="000000" w:themeColor="text1"/>
          <w:sz w:val="22"/>
          <w:szCs w:val="22"/>
        </w:rPr>
        <w:tab/>
        <w:t>EUR</w:t>
      </w:r>
    </w:p>
    <w:p w14:paraId="1822650C" w14:textId="77777777" w:rsidR="00EB56CD" w:rsidRPr="008E36E4" w:rsidRDefault="00EB56CD" w:rsidP="00EB56CD">
      <w:pPr>
        <w:overflowPunct w:val="0"/>
        <w:autoSpaceDE w:val="0"/>
        <w:autoSpaceDN w:val="0"/>
        <w:adjustRightInd w:val="0"/>
        <w:ind w:right="141"/>
        <w:jc w:val="both"/>
        <w:textAlignment w:val="baseline"/>
        <w:rPr>
          <w:i w:val="0"/>
          <w:iCs/>
          <w:color w:val="000000" w:themeColor="text1"/>
          <w:sz w:val="22"/>
          <w:szCs w:val="22"/>
        </w:rPr>
      </w:pPr>
    </w:p>
    <w:p w14:paraId="7A8B38C6" w14:textId="77777777" w:rsidR="00EB56CD" w:rsidRPr="008E36E4" w:rsidRDefault="00EB56CD" w:rsidP="00EB56CD">
      <w:pPr>
        <w:overflowPunct w:val="0"/>
        <w:autoSpaceDE w:val="0"/>
        <w:autoSpaceDN w:val="0"/>
        <w:adjustRightInd w:val="0"/>
        <w:ind w:right="141"/>
        <w:jc w:val="both"/>
        <w:textAlignment w:val="baseline"/>
        <w:rPr>
          <w:i w:val="0"/>
          <w:iCs/>
          <w:color w:val="000000" w:themeColor="text1"/>
          <w:sz w:val="22"/>
          <w:szCs w:val="22"/>
        </w:rPr>
      </w:pPr>
      <w:r w:rsidRPr="008E36E4">
        <w:rPr>
          <w:i w:val="0"/>
          <w:iCs/>
          <w:color w:val="000000" w:themeColor="text1"/>
          <w:sz w:val="22"/>
          <w:szCs w:val="22"/>
        </w:rPr>
        <w:t>(z besedo: ……………………………………………..…………………………… evrov in …../100).</w:t>
      </w:r>
    </w:p>
    <w:p w14:paraId="4A0E05B5" w14:textId="77777777" w:rsidR="00EB56CD" w:rsidRPr="008E36E4" w:rsidRDefault="00EB56CD" w:rsidP="00EB56CD">
      <w:pPr>
        <w:ind w:right="141"/>
        <w:jc w:val="both"/>
        <w:rPr>
          <w:i w:val="0"/>
          <w:color w:val="000000" w:themeColor="text1"/>
          <w:sz w:val="22"/>
          <w:szCs w:val="22"/>
        </w:rPr>
      </w:pPr>
    </w:p>
    <w:p w14:paraId="16FDBB4F" w14:textId="77777777" w:rsidR="00EB56CD" w:rsidRPr="008E36E4" w:rsidRDefault="00EB56CD" w:rsidP="00EB56CD">
      <w:pPr>
        <w:ind w:right="141"/>
        <w:jc w:val="both"/>
        <w:rPr>
          <w:i w:val="0"/>
          <w:color w:val="000000" w:themeColor="text1"/>
          <w:sz w:val="22"/>
          <w:szCs w:val="22"/>
        </w:rPr>
      </w:pPr>
      <w:r w:rsidRPr="008E36E4">
        <w:rPr>
          <w:i w:val="0"/>
          <w:color w:val="000000" w:themeColor="text1"/>
          <w:sz w:val="22"/>
          <w:szCs w:val="22"/>
        </w:rPr>
        <w:t>Odložni pogoj po vsebini in v znesku predstavljajo naslednje postavke iz ponudbenega predračuna, za katera sredstva niso zagotovljena, viri financiranja pa so predmet dodatka k tej pogodbi:</w:t>
      </w:r>
    </w:p>
    <w:p w14:paraId="1F079547" w14:textId="77777777" w:rsidR="00EB56CD" w:rsidRPr="008E36E4" w:rsidRDefault="00EB56CD" w:rsidP="00EB56CD">
      <w:pPr>
        <w:pStyle w:val="Telobesedila"/>
        <w:ind w:right="141"/>
        <w:rPr>
          <w:rFonts w:ascii="Times New Roman" w:hAnsi="Times New Roman"/>
          <w:b w:val="0"/>
          <w:iCs/>
          <w:color w:val="000000" w:themeColor="text1"/>
          <w:sz w:val="22"/>
          <w:szCs w:val="22"/>
        </w:rPr>
      </w:pPr>
    </w:p>
    <w:p w14:paraId="00F67487" w14:textId="77777777" w:rsidR="00EB56CD" w:rsidRPr="008E36E4" w:rsidRDefault="00EB56CD" w:rsidP="00EB56CD">
      <w:pPr>
        <w:pStyle w:val="Telobesedila"/>
        <w:ind w:right="141"/>
        <w:rPr>
          <w:rFonts w:ascii="Times New Roman" w:hAnsi="Times New Roman"/>
          <w:b w:val="0"/>
          <w:iCs/>
          <w:color w:val="000000" w:themeColor="text1"/>
          <w:sz w:val="22"/>
          <w:szCs w:val="22"/>
        </w:rPr>
      </w:pPr>
      <w:r w:rsidRPr="008E36E4">
        <w:rPr>
          <w:rFonts w:ascii="Times New Roman" w:hAnsi="Times New Roman"/>
          <w:b w:val="0"/>
          <w:iCs/>
          <w:color w:val="000000" w:themeColor="text1"/>
          <w:sz w:val="22"/>
          <w:szCs w:val="22"/>
        </w:rPr>
        <w:t>………………                    …….EUR brez DDV oziroma ………………..EUR z DDV</w:t>
      </w:r>
    </w:p>
    <w:p w14:paraId="09E10735" w14:textId="77777777" w:rsidR="00EB56CD" w:rsidRPr="008E36E4" w:rsidRDefault="00EB56CD" w:rsidP="00EB56CD">
      <w:pPr>
        <w:pStyle w:val="Telobesedila"/>
        <w:ind w:right="141"/>
        <w:rPr>
          <w:rFonts w:ascii="Times New Roman" w:hAnsi="Times New Roman"/>
          <w:b w:val="0"/>
          <w:iCs/>
          <w:color w:val="000000" w:themeColor="text1"/>
          <w:sz w:val="22"/>
          <w:szCs w:val="22"/>
          <w:u w:val="single"/>
        </w:rPr>
      </w:pPr>
      <w:r w:rsidRPr="008E36E4">
        <w:rPr>
          <w:rFonts w:ascii="Times New Roman" w:hAnsi="Times New Roman"/>
          <w:b w:val="0"/>
          <w:iCs/>
          <w:color w:val="000000" w:themeColor="text1"/>
          <w:sz w:val="22"/>
          <w:szCs w:val="22"/>
          <w:u w:val="single"/>
        </w:rPr>
        <w:t>……………                                  EUR brez DDV oziroma ………………..EUR z DDV</w:t>
      </w:r>
    </w:p>
    <w:p w14:paraId="18DE3D85" w14:textId="77777777" w:rsidR="00EB56CD" w:rsidRPr="008E36E4" w:rsidRDefault="00EB56CD" w:rsidP="00EB56CD">
      <w:pPr>
        <w:pStyle w:val="Telobesedila"/>
        <w:ind w:right="141"/>
        <w:rPr>
          <w:rFonts w:ascii="Times New Roman" w:hAnsi="Times New Roman"/>
          <w:b w:val="0"/>
          <w:iCs/>
          <w:color w:val="000000" w:themeColor="text1"/>
          <w:sz w:val="22"/>
          <w:szCs w:val="22"/>
        </w:rPr>
      </w:pPr>
      <w:r w:rsidRPr="008E36E4">
        <w:rPr>
          <w:rFonts w:ascii="Times New Roman" w:hAnsi="Times New Roman"/>
          <w:b w:val="0"/>
          <w:iCs/>
          <w:color w:val="000000" w:themeColor="text1"/>
          <w:sz w:val="22"/>
          <w:szCs w:val="22"/>
        </w:rPr>
        <w:t>SKUPAJ………………………..</w:t>
      </w:r>
      <w:r w:rsidRPr="008E36E4">
        <w:rPr>
          <w:rFonts w:ascii="Times New Roman" w:hAnsi="Times New Roman"/>
          <w:b w:val="0"/>
          <w:iCs/>
          <w:color w:val="000000" w:themeColor="text1"/>
          <w:sz w:val="22"/>
          <w:szCs w:val="22"/>
          <w:u w:val="single"/>
        </w:rPr>
        <w:t xml:space="preserve"> EUR brez DDV oziroma ………………..EUR z DDV</w:t>
      </w:r>
      <w:r w:rsidRPr="008E36E4">
        <w:rPr>
          <w:rFonts w:ascii="Times New Roman" w:hAnsi="Times New Roman"/>
          <w:b w:val="0"/>
          <w:iCs/>
          <w:color w:val="000000" w:themeColor="text1"/>
          <w:sz w:val="22"/>
          <w:szCs w:val="22"/>
        </w:rPr>
        <w:t xml:space="preserve"> </w:t>
      </w:r>
    </w:p>
    <w:p w14:paraId="20EADE50" w14:textId="77777777" w:rsidR="00EB56CD" w:rsidRPr="008E36E4" w:rsidRDefault="00EB56CD" w:rsidP="00EB56CD">
      <w:pPr>
        <w:ind w:right="141"/>
        <w:jc w:val="both"/>
        <w:rPr>
          <w:i w:val="0"/>
          <w:color w:val="000000" w:themeColor="text1"/>
          <w:sz w:val="22"/>
          <w:szCs w:val="22"/>
        </w:rPr>
      </w:pPr>
    </w:p>
    <w:p w14:paraId="6D5F6DBA" w14:textId="77777777" w:rsidR="00EB56CD" w:rsidRPr="008E36E4" w:rsidRDefault="00EB56CD" w:rsidP="00EB56CD">
      <w:pPr>
        <w:ind w:right="141"/>
        <w:jc w:val="both"/>
        <w:rPr>
          <w:i w:val="0"/>
          <w:color w:val="000000" w:themeColor="text1"/>
          <w:sz w:val="22"/>
          <w:szCs w:val="22"/>
        </w:rPr>
      </w:pPr>
      <w:r w:rsidRPr="008E36E4">
        <w:rPr>
          <w:i w:val="0"/>
          <w:color w:val="000000" w:themeColor="text1"/>
          <w:sz w:val="22"/>
          <w:szCs w:val="22"/>
        </w:rPr>
        <w:t>Cene na enoto in popust/i, dogovorjen s to pogodbo, so fiksni ves čas izvedbe do uspešnega prevzema  pogodbenih del.</w:t>
      </w:r>
    </w:p>
    <w:p w14:paraId="010165C8" w14:textId="77777777" w:rsidR="00EB56CD" w:rsidRPr="008E36E4" w:rsidRDefault="00EB56CD" w:rsidP="00EB56CD">
      <w:pPr>
        <w:tabs>
          <w:tab w:val="center" w:pos="4536"/>
          <w:tab w:val="right" w:pos="9072"/>
        </w:tabs>
        <w:ind w:right="141"/>
        <w:jc w:val="both"/>
        <w:rPr>
          <w:b/>
          <w:i w:val="0"/>
          <w:color w:val="000000" w:themeColor="text1"/>
          <w:sz w:val="22"/>
          <w:szCs w:val="22"/>
        </w:rPr>
      </w:pPr>
    </w:p>
    <w:p w14:paraId="2DAA666D" w14:textId="77777777" w:rsidR="00EB56CD" w:rsidRPr="008E36E4" w:rsidRDefault="00EB56CD" w:rsidP="00EB56CD">
      <w:pPr>
        <w:jc w:val="both"/>
        <w:rPr>
          <w:i w:val="0"/>
          <w:color w:val="000000" w:themeColor="text1"/>
          <w:sz w:val="22"/>
          <w:szCs w:val="22"/>
        </w:rPr>
      </w:pPr>
      <w:r w:rsidRPr="008E36E4">
        <w:rPr>
          <w:i w:val="0"/>
          <w:color w:val="000000" w:themeColor="text1"/>
          <w:sz w:val="22"/>
          <w:szCs w:val="22"/>
        </w:rPr>
        <w:t xml:space="preserve">Končna pogodbena cena bo razvidna iz končnega obračuna del. Če bo vrednost izvedenih del nižja ali višja od pogodbene cene del, določene s to pogodbo, bosta pogodbeni stranki sklenili dodatek k tej pogodbi, s katerim bosta ugotovili pogodbeno ceno izvedenih del  </w:t>
      </w:r>
    </w:p>
    <w:p w14:paraId="7D2822FC" w14:textId="77777777" w:rsidR="00EB56CD" w:rsidRPr="008E36E4" w:rsidRDefault="00EB56CD" w:rsidP="00EB56CD">
      <w:pPr>
        <w:jc w:val="both"/>
        <w:rPr>
          <w:i w:val="0"/>
          <w:color w:val="000000" w:themeColor="text1"/>
          <w:sz w:val="22"/>
          <w:szCs w:val="22"/>
        </w:rPr>
      </w:pPr>
    </w:p>
    <w:p w14:paraId="07D31C84" w14:textId="77777777" w:rsidR="00EB56CD" w:rsidRPr="008E36E4" w:rsidRDefault="00EB56CD" w:rsidP="00EB56CD">
      <w:pPr>
        <w:jc w:val="both"/>
        <w:rPr>
          <w:i w:val="0"/>
          <w:color w:val="000000" w:themeColor="text1"/>
          <w:sz w:val="22"/>
          <w:szCs w:val="22"/>
        </w:rPr>
      </w:pPr>
    </w:p>
    <w:p w14:paraId="48F9B2AB" w14:textId="77777777" w:rsidR="00EB56CD" w:rsidRPr="008E36E4" w:rsidRDefault="00EB56CD" w:rsidP="00EB56CD">
      <w:pPr>
        <w:jc w:val="both"/>
        <w:rPr>
          <w:i w:val="0"/>
          <w:color w:val="000000" w:themeColor="text1"/>
          <w:sz w:val="22"/>
          <w:szCs w:val="22"/>
        </w:rPr>
      </w:pPr>
      <w:r w:rsidRPr="008E36E4">
        <w:rPr>
          <w:b/>
          <w:i w:val="0"/>
          <w:color w:val="000000" w:themeColor="text1"/>
          <w:sz w:val="22"/>
          <w:szCs w:val="22"/>
        </w:rPr>
        <w:t>Podizvajalci</w:t>
      </w:r>
    </w:p>
    <w:p w14:paraId="2E48253C" w14:textId="77777777" w:rsidR="00EB56CD" w:rsidRPr="008E36E4" w:rsidRDefault="00EB56CD" w:rsidP="00EB56CD">
      <w:pPr>
        <w:tabs>
          <w:tab w:val="center" w:pos="4536"/>
          <w:tab w:val="right" w:pos="9072"/>
        </w:tabs>
        <w:ind w:right="141"/>
        <w:jc w:val="both"/>
        <w:rPr>
          <w:b/>
          <w:i w:val="0"/>
          <w:color w:val="000000" w:themeColor="text1"/>
          <w:sz w:val="22"/>
          <w:szCs w:val="22"/>
        </w:rPr>
      </w:pPr>
    </w:p>
    <w:p w14:paraId="20C943D8" w14:textId="77777777" w:rsidR="00EB56CD" w:rsidRPr="008E36E4" w:rsidRDefault="00EB56CD" w:rsidP="00EB56CD">
      <w:pPr>
        <w:ind w:left="4395" w:right="141"/>
        <w:jc w:val="both"/>
        <w:rPr>
          <w:i w:val="0"/>
          <w:sz w:val="22"/>
          <w:szCs w:val="22"/>
        </w:rPr>
      </w:pPr>
      <w:r w:rsidRPr="008E36E4">
        <w:rPr>
          <w:i w:val="0"/>
          <w:color w:val="000000" w:themeColor="text1"/>
          <w:sz w:val="22"/>
          <w:szCs w:val="22"/>
        </w:rPr>
        <w:t>4.</w:t>
      </w:r>
      <w:r w:rsidRPr="008E36E4">
        <w:rPr>
          <w:i w:val="0"/>
          <w:color w:val="000000" w:themeColor="text1"/>
          <w:sz w:val="22"/>
          <w:szCs w:val="22"/>
        </w:rPr>
        <w:tab/>
        <w:t>člen</w:t>
      </w:r>
    </w:p>
    <w:p w14:paraId="643C6F29" w14:textId="77777777" w:rsidR="00EB56CD" w:rsidRPr="008E36E4" w:rsidRDefault="00EB56CD" w:rsidP="00EB56CD">
      <w:pPr>
        <w:ind w:right="141"/>
        <w:contextualSpacing/>
        <w:jc w:val="both"/>
        <w:rPr>
          <w:i w:val="0"/>
          <w:color w:val="000000" w:themeColor="text1"/>
          <w:sz w:val="22"/>
          <w:szCs w:val="22"/>
        </w:rPr>
      </w:pPr>
    </w:p>
    <w:p w14:paraId="7D8172D9" w14:textId="77777777" w:rsidR="00EB56CD" w:rsidRPr="008E36E4" w:rsidRDefault="00EB56CD" w:rsidP="00EB56CD">
      <w:pPr>
        <w:jc w:val="both"/>
        <w:rPr>
          <w:b/>
          <w:sz w:val="22"/>
          <w:szCs w:val="22"/>
        </w:rPr>
      </w:pPr>
      <w:r w:rsidRPr="008E36E4">
        <w:rPr>
          <w:b/>
          <w:sz w:val="22"/>
          <w:szCs w:val="22"/>
        </w:rPr>
        <w:t xml:space="preserve">(Opomba: Določbe prvega do četrtega odstavka tega člena se upošteva v primeru, če izvajalec </w:t>
      </w:r>
      <w:r w:rsidRPr="008E36E4">
        <w:rPr>
          <w:b/>
          <w:sz w:val="22"/>
          <w:szCs w:val="22"/>
          <w:u w:val="single"/>
        </w:rPr>
        <w:t>ne</w:t>
      </w:r>
      <w:r w:rsidRPr="008E36E4">
        <w:rPr>
          <w:b/>
          <w:sz w:val="22"/>
          <w:szCs w:val="22"/>
        </w:rPr>
        <w:t xml:space="preserve"> nastopa s podizvajalc-em/-i)</w:t>
      </w:r>
    </w:p>
    <w:p w14:paraId="6A1FF1CE" w14:textId="77777777" w:rsidR="00EB56CD" w:rsidRPr="008E36E4" w:rsidRDefault="00EB56CD" w:rsidP="00EB56CD">
      <w:pPr>
        <w:jc w:val="both"/>
        <w:rPr>
          <w:i w:val="0"/>
          <w:sz w:val="22"/>
          <w:szCs w:val="22"/>
        </w:rPr>
      </w:pPr>
    </w:p>
    <w:p w14:paraId="668C5927" w14:textId="77777777" w:rsidR="00EB56CD" w:rsidRPr="008E36E4" w:rsidRDefault="00EB56CD" w:rsidP="00EB56CD">
      <w:pPr>
        <w:jc w:val="both"/>
        <w:rPr>
          <w:i w:val="0"/>
          <w:sz w:val="22"/>
          <w:szCs w:val="22"/>
        </w:rPr>
      </w:pPr>
      <w:r w:rsidRPr="008E36E4">
        <w:rPr>
          <w:i w:val="0"/>
          <w:sz w:val="22"/>
          <w:szCs w:val="22"/>
        </w:rPr>
        <w:t>Izvajalec ob predložitvi ponudbe in ob sklenitvi te pogodbe nima prijavljenih podizvajalcev za izvedbo pogodbenih del.</w:t>
      </w:r>
    </w:p>
    <w:p w14:paraId="31452DE5" w14:textId="77777777" w:rsidR="00EB56CD" w:rsidRPr="008E36E4" w:rsidRDefault="00EB56CD" w:rsidP="00EB56CD">
      <w:pPr>
        <w:jc w:val="both"/>
        <w:rPr>
          <w:i w:val="0"/>
          <w:sz w:val="22"/>
          <w:szCs w:val="22"/>
        </w:rPr>
      </w:pPr>
    </w:p>
    <w:p w14:paraId="45FE8647" w14:textId="77777777" w:rsidR="00EB56CD" w:rsidRPr="008E36E4" w:rsidRDefault="00EB56CD" w:rsidP="00EB56CD">
      <w:pPr>
        <w:jc w:val="both"/>
        <w:rPr>
          <w:i w:val="0"/>
          <w:sz w:val="22"/>
          <w:szCs w:val="22"/>
        </w:rPr>
      </w:pPr>
      <w:r w:rsidRPr="008E36E4">
        <w:rPr>
          <w:i w:val="0"/>
          <w:sz w:val="22"/>
          <w:szCs w:val="22"/>
        </w:rPr>
        <w:t xml:space="preserve">Izvajalec se zavezuje, da bo v primeru naknadne nominacije podizvajalcev obvestil naročnika najkasneje v 5 (petih) dneh po spremembi. </w:t>
      </w:r>
    </w:p>
    <w:p w14:paraId="507234B3" w14:textId="77777777" w:rsidR="00EB56CD" w:rsidRPr="008E36E4" w:rsidRDefault="00EB56CD" w:rsidP="00EB56CD">
      <w:pPr>
        <w:jc w:val="both"/>
        <w:rPr>
          <w:i w:val="0"/>
          <w:sz w:val="22"/>
          <w:szCs w:val="22"/>
        </w:rPr>
      </w:pPr>
    </w:p>
    <w:p w14:paraId="485C87E0" w14:textId="77777777" w:rsidR="00EB56CD" w:rsidRPr="008E36E4" w:rsidRDefault="00EB56CD" w:rsidP="00EB56CD">
      <w:pPr>
        <w:jc w:val="both"/>
        <w:rPr>
          <w:i w:val="0"/>
          <w:sz w:val="22"/>
          <w:szCs w:val="22"/>
        </w:rPr>
      </w:pPr>
      <w:r w:rsidRPr="008E36E4">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0D575D7" w14:textId="77777777" w:rsidR="00EB56CD" w:rsidRPr="008E36E4" w:rsidRDefault="00EB56CD" w:rsidP="00EB56CD">
      <w:pPr>
        <w:jc w:val="both"/>
        <w:rPr>
          <w:i w:val="0"/>
          <w:sz w:val="22"/>
          <w:szCs w:val="22"/>
        </w:rPr>
      </w:pPr>
    </w:p>
    <w:p w14:paraId="38168E4D" w14:textId="77777777" w:rsidR="00EB56CD" w:rsidRPr="008E36E4" w:rsidRDefault="00EB56CD" w:rsidP="00EB56CD">
      <w:pPr>
        <w:jc w:val="both"/>
        <w:rPr>
          <w:i w:val="0"/>
          <w:sz w:val="22"/>
          <w:szCs w:val="22"/>
        </w:rPr>
      </w:pPr>
      <w:r w:rsidRPr="008E36E4">
        <w:rPr>
          <w:i w:val="0"/>
          <w:sz w:val="22"/>
          <w:szCs w:val="22"/>
        </w:rPr>
        <w:t>Vključitev podizvajalc/-a/-ev med izvajanjem te pogodbe pogodbeni stranki uredita z dodatkom k tej pogodbi.</w:t>
      </w:r>
    </w:p>
    <w:p w14:paraId="545DE79A" w14:textId="77777777" w:rsidR="00EB56CD" w:rsidRPr="008E36E4" w:rsidRDefault="00EB56CD" w:rsidP="00EB56CD">
      <w:pPr>
        <w:jc w:val="both"/>
        <w:rPr>
          <w:b/>
          <w:i w:val="0"/>
          <w:sz w:val="22"/>
          <w:szCs w:val="22"/>
        </w:rPr>
      </w:pPr>
    </w:p>
    <w:p w14:paraId="318AF1A9" w14:textId="77777777" w:rsidR="00EB56CD" w:rsidRPr="008E36E4" w:rsidRDefault="00EB56CD" w:rsidP="00EB56CD">
      <w:pPr>
        <w:jc w:val="both"/>
        <w:rPr>
          <w:b/>
          <w:sz w:val="22"/>
          <w:szCs w:val="22"/>
        </w:rPr>
      </w:pPr>
      <w:r w:rsidRPr="008E36E4">
        <w:rPr>
          <w:b/>
          <w:sz w:val="22"/>
          <w:szCs w:val="22"/>
        </w:rPr>
        <w:t>(Opomba: Spodnje določbe se upošteva v primeru, da izvajalec nastopa s podizvajalc-em/-i)</w:t>
      </w:r>
    </w:p>
    <w:p w14:paraId="3A65BDC1" w14:textId="77777777" w:rsidR="00EB56CD" w:rsidRPr="008E36E4" w:rsidRDefault="00EB56CD" w:rsidP="00EB56CD">
      <w:pPr>
        <w:jc w:val="both"/>
        <w:rPr>
          <w:i w:val="0"/>
          <w:sz w:val="22"/>
          <w:szCs w:val="22"/>
        </w:rPr>
      </w:pPr>
    </w:p>
    <w:p w14:paraId="6C2D7B63" w14:textId="77777777" w:rsidR="00EB56CD" w:rsidRPr="00D163A9" w:rsidRDefault="00EB56CD" w:rsidP="00EB56CD">
      <w:pPr>
        <w:jc w:val="both"/>
        <w:rPr>
          <w:i w:val="0"/>
          <w:sz w:val="22"/>
          <w:szCs w:val="22"/>
        </w:rPr>
      </w:pPr>
      <w:r w:rsidRPr="008E36E4">
        <w:rPr>
          <w:i w:val="0"/>
          <w:sz w:val="22"/>
          <w:szCs w:val="22"/>
        </w:rPr>
        <w:t>Izvajalec bo pogodbena</w:t>
      </w:r>
      <w:r w:rsidRPr="00D163A9">
        <w:rPr>
          <w:i w:val="0"/>
          <w:sz w:val="22"/>
          <w:szCs w:val="22"/>
        </w:rPr>
        <w:t xml:space="preserve"> dela izvedel skupaj z naslednjim/i podizvajalc-em/-i:</w:t>
      </w:r>
    </w:p>
    <w:p w14:paraId="27E382D9" w14:textId="77777777" w:rsidR="00EB56CD" w:rsidRPr="00D163A9" w:rsidRDefault="00EB56CD" w:rsidP="00EB56CD">
      <w:pPr>
        <w:jc w:val="both"/>
        <w:rPr>
          <w:i w:val="0"/>
          <w:sz w:val="22"/>
          <w:szCs w:val="22"/>
        </w:rPr>
      </w:pPr>
      <w:r w:rsidRPr="00D163A9">
        <w:rPr>
          <w:i w:val="0"/>
          <w:sz w:val="22"/>
          <w:szCs w:val="22"/>
        </w:rPr>
        <w:t>…………………………………. (naziv), …………………….. (polni naslov), matična številka …………………., davčna številka/identifikacijska številka za DDV ……………….., ki bo izvedel …………….……………….. (</w:t>
      </w:r>
      <w:r w:rsidRPr="00D163A9">
        <w:rPr>
          <w:sz w:val="22"/>
          <w:szCs w:val="22"/>
        </w:rPr>
        <w:t>navesti vsako vrsto ter količino del, ki jih bo izvedel podizvajalec</w:t>
      </w:r>
      <w:r w:rsidRPr="00D163A9">
        <w:rPr>
          <w:i w:val="0"/>
          <w:sz w:val="22"/>
          <w:szCs w:val="22"/>
        </w:rPr>
        <w:t>). Vrednost teh del znaša …………. EUR. Podizvajalec bo dela izvedel ………….. (</w:t>
      </w:r>
      <w:r w:rsidRPr="00D163A9">
        <w:rPr>
          <w:sz w:val="22"/>
          <w:szCs w:val="22"/>
        </w:rPr>
        <w:t>navesti kraj izvedbe del</w:t>
      </w:r>
      <w:r w:rsidRPr="00D163A9">
        <w:rPr>
          <w:i w:val="0"/>
          <w:sz w:val="22"/>
          <w:szCs w:val="22"/>
        </w:rPr>
        <w:t>) najkasneje do ……/ v roku …….. dni od …………</w:t>
      </w:r>
    </w:p>
    <w:p w14:paraId="5E1F784D" w14:textId="77777777" w:rsidR="00EB56CD" w:rsidRPr="00D163A9" w:rsidRDefault="00EB56CD" w:rsidP="00EB56CD">
      <w:pPr>
        <w:jc w:val="both"/>
        <w:rPr>
          <w:sz w:val="22"/>
          <w:szCs w:val="22"/>
        </w:rPr>
      </w:pPr>
    </w:p>
    <w:p w14:paraId="78570806" w14:textId="77777777" w:rsidR="00EB56CD" w:rsidRPr="00D163A9" w:rsidRDefault="00EB56CD" w:rsidP="00EB56CD">
      <w:pPr>
        <w:jc w:val="both"/>
        <w:rPr>
          <w:b/>
          <w:sz w:val="22"/>
          <w:szCs w:val="22"/>
        </w:rPr>
      </w:pPr>
      <w:r w:rsidRPr="00D163A9">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3DDBB728" w14:textId="77777777" w:rsidR="00EB56CD" w:rsidRPr="00D163A9" w:rsidRDefault="00EB56CD" w:rsidP="00EB56CD">
      <w:pPr>
        <w:jc w:val="both"/>
        <w:rPr>
          <w:i w:val="0"/>
          <w:sz w:val="22"/>
          <w:szCs w:val="22"/>
        </w:rPr>
      </w:pPr>
    </w:p>
    <w:p w14:paraId="310E3F71" w14:textId="77777777" w:rsidR="00EB56CD" w:rsidRPr="00D163A9" w:rsidRDefault="00EB56CD" w:rsidP="00EB56CD">
      <w:pPr>
        <w:jc w:val="both"/>
        <w:rPr>
          <w:i w:val="0"/>
          <w:sz w:val="22"/>
          <w:szCs w:val="22"/>
        </w:rPr>
      </w:pPr>
      <w:r w:rsidRPr="00D163A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0AA49796" w14:textId="77777777" w:rsidR="00EB56CD" w:rsidRPr="00D163A9" w:rsidRDefault="00EB56CD" w:rsidP="00EB56CD">
      <w:pPr>
        <w:jc w:val="both"/>
        <w:rPr>
          <w:i w:val="0"/>
          <w:sz w:val="22"/>
          <w:szCs w:val="22"/>
        </w:rPr>
      </w:pPr>
    </w:p>
    <w:p w14:paraId="67581E8C" w14:textId="77777777" w:rsidR="00EB56CD" w:rsidRPr="00D163A9" w:rsidRDefault="00EB56CD" w:rsidP="00EB56CD">
      <w:pPr>
        <w:jc w:val="both"/>
        <w:rPr>
          <w:i w:val="0"/>
          <w:sz w:val="22"/>
          <w:szCs w:val="22"/>
        </w:rPr>
      </w:pPr>
      <w:r w:rsidRPr="00D163A9">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3A98BE85" w14:textId="77777777" w:rsidR="00EB56CD" w:rsidRPr="00D163A9" w:rsidRDefault="00EB56CD" w:rsidP="00EB56CD">
      <w:pPr>
        <w:jc w:val="both"/>
        <w:rPr>
          <w:i w:val="0"/>
          <w:sz w:val="22"/>
          <w:szCs w:val="22"/>
        </w:rPr>
      </w:pPr>
    </w:p>
    <w:p w14:paraId="10D1D01B" w14:textId="77777777" w:rsidR="00EB56CD" w:rsidRPr="00D163A9" w:rsidRDefault="00EB56CD" w:rsidP="00EB56CD">
      <w:pPr>
        <w:jc w:val="both"/>
        <w:rPr>
          <w:i w:val="0"/>
          <w:sz w:val="22"/>
          <w:szCs w:val="22"/>
        </w:rPr>
      </w:pPr>
      <w:r w:rsidRPr="00D163A9">
        <w:rPr>
          <w:i w:val="0"/>
          <w:sz w:val="22"/>
          <w:szCs w:val="22"/>
        </w:rPr>
        <w:t>Izvajalec je naročniku predložil zahteve za neposredno plačilo za naslednj-ega/-e podizvajalc-a/-e:</w:t>
      </w:r>
    </w:p>
    <w:p w14:paraId="5C2962D7" w14:textId="77777777" w:rsidR="00EB56CD" w:rsidRPr="00D163A9" w:rsidRDefault="00EB56CD" w:rsidP="00EB56CD">
      <w:pPr>
        <w:jc w:val="both"/>
        <w:rPr>
          <w:i w:val="0"/>
          <w:sz w:val="22"/>
          <w:szCs w:val="22"/>
        </w:rPr>
      </w:pPr>
      <w:r w:rsidRPr="00D163A9">
        <w:rPr>
          <w:i w:val="0"/>
          <w:sz w:val="22"/>
          <w:szCs w:val="22"/>
        </w:rPr>
        <w:t>-……………………………,</w:t>
      </w:r>
    </w:p>
    <w:p w14:paraId="3AC1B370" w14:textId="77777777" w:rsidR="00EB56CD" w:rsidRPr="00D163A9" w:rsidRDefault="00EB56CD" w:rsidP="00EB56CD">
      <w:pPr>
        <w:jc w:val="both"/>
        <w:rPr>
          <w:i w:val="0"/>
          <w:sz w:val="22"/>
          <w:szCs w:val="22"/>
        </w:rPr>
      </w:pPr>
      <w:r w:rsidRPr="00D163A9">
        <w:rPr>
          <w:i w:val="0"/>
          <w:sz w:val="22"/>
          <w:szCs w:val="22"/>
        </w:rPr>
        <w:t xml:space="preserve">- …………………………… </w:t>
      </w:r>
    </w:p>
    <w:p w14:paraId="340DA7A8" w14:textId="77777777" w:rsidR="00EB56CD" w:rsidRPr="00D163A9" w:rsidRDefault="00EB56CD" w:rsidP="00EB56CD">
      <w:pPr>
        <w:jc w:val="both"/>
        <w:rPr>
          <w:i w:val="0"/>
          <w:sz w:val="22"/>
          <w:szCs w:val="22"/>
        </w:rPr>
      </w:pPr>
    </w:p>
    <w:p w14:paraId="0AE594F4" w14:textId="77777777" w:rsidR="00EB56CD" w:rsidRPr="00D163A9" w:rsidRDefault="00EB56CD" w:rsidP="00EB56CD">
      <w:pPr>
        <w:jc w:val="both"/>
        <w:rPr>
          <w:i w:val="0"/>
          <w:sz w:val="22"/>
          <w:szCs w:val="22"/>
        </w:rPr>
      </w:pPr>
      <w:r w:rsidRPr="00D163A9">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48FFB9B" w14:textId="77777777" w:rsidR="00EB56CD" w:rsidRPr="00D163A9" w:rsidRDefault="00EB56CD" w:rsidP="00EB56CD">
      <w:pPr>
        <w:jc w:val="both"/>
        <w:rPr>
          <w:i w:val="0"/>
          <w:sz w:val="22"/>
          <w:szCs w:val="22"/>
        </w:rPr>
      </w:pPr>
    </w:p>
    <w:p w14:paraId="42B42E2B" w14:textId="77777777" w:rsidR="00EB56CD" w:rsidRPr="00D163A9" w:rsidRDefault="00EB56CD" w:rsidP="00EB56CD">
      <w:pPr>
        <w:jc w:val="both"/>
        <w:rPr>
          <w:i w:val="0"/>
          <w:sz w:val="22"/>
          <w:szCs w:val="22"/>
        </w:rPr>
      </w:pPr>
      <w:r w:rsidRPr="00D163A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155BFEB1" w14:textId="77777777" w:rsidR="00EB56CD" w:rsidRPr="00D163A9" w:rsidRDefault="00EB56CD" w:rsidP="00EB56CD">
      <w:pPr>
        <w:jc w:val="both"/>
        <w:rPr>
          <w:i w:val="0"/>
          <w:sz w:val="22"/>
          <w:szCs w:val="22"/>
        </w:rPr>
      </w:pPr>
    </w:p>
    <w:p w14:paraId="05468254" w14:textId="77777777" w:rsidR="00EB56CD" w:rsidRPr="00D163A9" w:rsidRDefault="00EB56CD" w:rsidP="00EB56CD">
      <w:pPr>
        <w:jc w:val="both"/>
        <w:rPr>
          <w:i w:val="0"/>
          <w:sz w:val="22"/>
          <w:szCs w:val="22"/>
        </w:rPr>
      </w:pPr>
      <w:r w:rsidRPr="00D163A9">
        <w:rPr>
          <w:i w:val="0"/>
          <w:sz w:val="22"/>
          <w:szCs w:val="22"/>
        </w:rPr>
        <w:lastRenderedPageBreak/>
        <w:t>Zamenjavo podizvajalcev ali vključitev novega podizvajalca pogodbeni stranki uredita z dodatkom k tej pogodbi.</w:t>
      </w:r>
    </w:p>
    <w:p w14:paraId="7D028290" w14:textId="77777777" w:rsidR="00EB56CD" w:rsidRPr="00D163A9" w:rsidRDefault="00EB56CD" w:rsidP="00EB56CD">
      <w:pPr>
        <w:jc w:val="both"/>
        <w:rPr>
          <w:i w:val="0"/>
          <w:sz w:val="22"/>
          <w:szCs w:val="22"/>
        </w:rPr>
      </w:pPr>
    </w:p>
    <w:p w14:paraId="6457DB67" w14:textId="77777777" w:rsidR="00EB56CD" w:rsidRPr="00D163A9" w:rsidRDefault="00EB56CD" w:rsidP="00EB56CD">
      <w:pPr>
        <w:jc w:val="both"/>
        <w:rPr>
          <w:i w:val="0"/>
          <w:sz w:val="22"/>
          <w:szCs w:val="22"/>
        </w:rPr>
      </w:pPr>
      <w:r w:rsidRPr="00D163A9">
        <w:rPr>
          <w:i w:val="0"/>
          <w:sz w:val="22"/>
          <w:szCs w:val="22"/>
        </w:rPr>
        <w:t xml:space="preserve">V razmerju do naročnika izvajalec v celoti odgovarja za izvedbo del, ki so predmet te pogodbe. </w:t>
      </w:r>
    </w:p>
    <w:p w14:paraId="1988D975" w14:textId="77777777" w:rsidR="00EB56CD" w:rsidRPr="00D163A9" w:rsidRDefault="00EB56CD" w:rsidP="00EB56CD">
      <w:pPr>
        <w:jc w:val="both"/>
        <w:rPr>
          <w:i w:val="0"/>
          <w:sz w:val="22"/>
          <w:szCs w:val="22"/>
        </w:rPr>
      </w:pPr>
    </w:p>
    <w:p w14:paraId="320B2B95" w14:textId="77777777" w:rsidR="00EB56CD" w:rsidRPr="00D163A9" w:rsidRDefault="00EB56CD" w:rsidP="00EB56CD">
      <w:pPr>
        <w:jc w:val="both"/>
        <w:rPr>
          <w:i w:val="0"/>
          <w:sz w:val="22"/>
          <w:szCs w:val="22"/>
        </w:rPr>
      </w:pPr>
      <w:r w:rsidRPr="00D163A9">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7193B0F1" w14:textId="77777777" w:rsidR="00EB56CD" w:rsidRDefault="00EB56CD" w:rsidP="00EB56CD">
      <w:pPr>
        <w:ind w:right="141"/>
        <w:jc w:val="both"/>
        <w:rPr>
          <w:i w:val="0"/>
          <w:color w:val="000000" w:themeColor="text1"/>
          <w:sz w:val="22"/>
          <w:szCs w:val="22"/>
        </w:rPr>
      </w:pPr>
    </w:p>
    <w:p w14:paraId="49F80822" w14:textId="77777777" w:rsidR="00EB56CD" w:rsidRPr="00D163A9" w:rsidRDefault="00EB56CD" w:rsidP="00EB56CD">
      <w:pPr>
        <w:ind w:right="141"/>
        <w:jc w:val="both"/>
        <w:rPr>
          <w:i w:val="0"/>
          <w:color w:val="000000" w:themeColor="text1"/>
          <w:sz w:val="22"/>
          <w:szCs w:val="22"/>
        </w:rPr>
      </w:pPr>
    </w:p>
    <w:p w14:paraId="4B5CE07C"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Način obračuna in plačila pogodbenih del</w:t>
      </w:r>
    </w:p>
    <w:p w14:paraId="451CD09C" w14:textId="77777777" w:rsidR="00EB56CD" w:rsidRPr="00D163A9" w:rsidRDefault="00EB56CD" w:rsidP="00EB56CD">
      <w:pPr>
        <w:ind w:right="141"/>
        <w:jc w:val="both"/>
        <w:rPr>
          <w:b/>
          <w:i w:val="0"/>
          <w:color w:val="000000" w:themeColor="text1"/>
          <w:sz w:val="22"/>
          <w:szCs w:val="22"/>
        </w:rPr>
      </w:pPr>
    </w:p>
    <w:p w14:paraId="7D7BC929" w14:textId="77777777" w:rsidR="00EB56CD" w:rsidRPr="00D163A9" w:rsidRDefault="00EB56CD" w:rsidP="00EB56CD">
      <w:pPr>
        <w:ind w:left="4395" w:right="141"/>
        <w:jc w:val="both"/>
        <w:rPr>
          <w:i w:val="0"/>
          <w:sz w:val="22"/>
          <w:szCs w:val="22"/>
        </w:rPr>
      </w:pPr>
      <w:r>
        <w:rPr>
          <w:i w:val="0"/>
          <w:color w:val="000000" w:themeColor="text1"/>
          <w:sz w:val="22"/>
          <w:szCs w:val="22"/>
        </w:rPr>
        <w:t>5.</w:t>
      </w:r>
      <w:r>
        <w:rPr>
          <w:i w:val="0"/>
          <w:color w:val="000000" w:themeColor="text1"/>
          <w:sz w:val="22"/>
          <w:szCs w:val="22"/>
        </w:rPr>
        <w:tab/>
      </w:r>
      <w:r w:rsidRPr="00D163A9">
        <w:rPr>
          <w:i w:val="0"/>
          <w:color w:val="000000" w:themeColor="text1"/>
          <w:sz w:val="22"/>
          <w:szCs w:val="22"/>
        </w:rPr>
        <w:t>člen</w:t>
      </w:r>
    </w:p>
    <w:p w14:paraId="10E11798" w14:textId="77777777" w:rsidR="00EB56CD" w:rsidRPr="00D163A9" w:rsidRDefault="00EB56CD" w:rsidP="00EB56CD">
      <w:pPr>
        <w:ind w:right="141"/>
        <w:jc w:val="both"/>
        <w:rPr>
          <w:i w:val="0"/>
          <w:color w:val="000000" w:themeColor="text1"/>
          <w:sz w:val="22"/>
          <w:szCs w:val="22"/>
        </w:rPr>
      </w:pPr>
    </w:p>
    <w:p w14:paraId="2652D2B3" w14:textId="77777777" w:rsidR="00EB56CD" w:rsidRPr="00D163A9" w:rsidRDefault="00EB56CD" w:rsidP="00EB56CD">
      <w:pPr>
        <w:jc w:val="both"/>
        <w:rPr>
          <w:i w:val="0"/>
          <w:sz w:val="22"/>
          <w:szCs w:val="22"/>
        </w:rPr>
      </w:pPr>
      <w:r w:rsidRPr="00D163A9">
        <w:rPr>
          <w:i w:val="0"/>
          <w:sz w:val="22"/>
          <w:szCs w:val="22"/>
        </w:rPr>
        <w:t>Opravljena dela po tej pogodbi bo izvajalec obračunal po cenah na enoto iz ponudbenega predračuna in s popustom/i iz končne ponudbe ter po dejansko izvršenih količinah, potrjenih v knjigi obračunskih izmer.</w:t>
      </w:r>
    </w:p>
    <w:p w14:paraId="5269E482" w14:textId="77777777" w:rsidR="00EB56CD" w:rsidRPr="00D163A9" w:rsidRDefault="00EB56CD" w:rsidP="00EB56CD">
      <w:pPr>
        <w:jc w:val="both"/>
        <w:rPr>
          <w:i w:val="0"/>
          <w:strike/>
          <w:sz w:val="22"/>
          <w:szCs w:val="22"/>
        </w:rPr>
      </w:pPr>
    </w:p>
    <w:p w14:paraId="43703401" w14:textId="77777777" w:rsidR="00EB56CD" w:rsidRPr="00D163A9" w:rsidRDefault="00EB56CD" w:rsidP="00EB56CD">
      <w:pPr>
        <w:jc w:val="both"/>
        <w:rPr>
          <w:rFonts w:eastAsia="Calibri"/>
          <w:i w:val="0"/>
          <w:sz w:val="22"/>
          <w:szCs w:val="22"/>
        </w:rPr>
      </w:pPr>
      <w:r w:rsidRPr="00D163A9">
        <w:rPr>
          <w:rFonts w:eastAsia="Calibri"/>
          <w:i w:val="0"/>
          <w:sz w:val="22"/>
          <w:szCs w:val="22"/>
        </w:rPr>
        <w:t>Opravljena dela izvajalec obračuna z izstavitvijo začasnih in končne situacije.</w:t>
      </w:r>
    </w:p>
    <w:p w14:paraId="4287EFF7" w14:textId="77777777" w:rsidR="00EB56CD" w:rsidRPr="00D163A9" w:rsidRDefault="00EB56CD" w:rsidP="00EB56CD">
      <w:pPr>
        <w:jc w:val="both"/>
        <w:rPr>
          <w:rFonts w:eastAsia="Calibri"/>
          <w:i w:val="0"/>
          <w:sz w:val="22"/>
          <w:szCs w:val="22"/>
        </w:rPr>
      </w:pPr>
    </w:p>
    <w:p w14:paraId="740DBC41" w14:textId="77777777" w:rsidR="00EB56CD" w:rsidRPr="00D163A9" w:rsidRDefault="00EB56CD" w:rsidP="00EB56CD">
      <w:pPr>
        <w:jc w:val="both"/>
        <w:rPr>
          <w:rFonts w:eastAsia="Calibri"/>
          <w:i w:val="0"/>
          <w:sz w:val="22"/>
          <w:szCs w:val="22"/>
        </w:rPr>
      </w:pPr>
      <w:r w:rsidRPr="00D163A9">
        <w:rPr>
          <w:rFonts w:eastAsia="Calibri"/>
          <w:i w:val="0"/>
          <w:sz w:val="22"/>
          <w:szCs w:val="22"/>
        </w:rPr>
        <w:t>Začasne situacije izstavlja izvajalec za dobo enega meseca, pri čemer je obračunsko obdobje od prvega do zadnjega dne v mesecu.</w:t>
      </w:r>
    </w:p>
    <w:p w14:paraId="4DFC0E89" w14:textId="77777777" w:rsidR="00EB56CD" w:rsidRPr="00D163A9" w:rsidRDefault="00EB56CD" w:rsidP="00EB56CD">
      <w:pPr>
        <w:jc w:val="both"/>
        <w:rPr>
          <w:rFonts w:eastAsia="Calibri"/>
          <w:i w:val="0"/>
          <w:sz w:val="22"/>
          <w:szCs w:val="22"/>
        </w:rPr>
      </w:pPr>
    </w:p>
    <w:p w14:paraId="59C68099" w14:textId="77777777" w:rsidR="00EB56CD" w:rsidRPr="00D163A9" w:rsidRDefault="00EB56CD" w:rsidP="00EB56CD">
      <w:pPr>
        <w:jc w:val="both"/>
        <w:rPr>
          <w:rFonts w:eastAsia="Calibri"/>
          <w:i w:val="0"/>
          <w:sz w:val="22"/>
          <w:szCs w:val="22"/>
        </w:rPr>
      </w:pPr>
      <w:r w:rsidRPr="00D163A9">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2F405DD3" w14:textId="77777777" w:rsidR="00EB56CD" w:rsidRPr="00D163A9" w:rsidRDefault="00EB56CD" w:rsidP="00EB56CD">
      <w:pPr>
        <w:jc w:val="both"/>
        <w:rPr>
          <w:rFonts w:eastAsia="Calibri"/>
          <w:i w:val="0"/>
          <w:sz w:val="22"/>
          <w:szCs w:val="22"/>
        </w:rPr>
      </w:pPr>
    </w:p>
    <w:p w14:paraId="535C453D" w14:textId="77777777" w:rsidR="00EB56CD" w:rsidRPr="00D163A9" w:rsidRDefault="00EB56CD" w:rsidP="00EB56CD">
      <w:pPr>
        <w:jc w:val="both"/>
        <w:rPr>
          <w:rFonts w:eastAsia="Calibri"/>
          <w:i w:val="0"/>
          <w:sz w:val="22"/>
          <w:szCs w:val="22"/>
        </w:rPr>
      </w:pPr>
      <w:r w:rsidRPr="00D163A9">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15D909FB" w14:textId="77777777" w:rsidR="00EB56CD" w:rsidRPr="00D163A9" w:rsidRDefault="00EB56CD" w:rsidP="00EB56CD">
      <w:pPr>
        <w:jc w:val="both"/>
        <w:rPr>
          <w:rFonts w:eastAsia="Calibri"/>
          <w:i w:val="0"/>
          <w:sz w:val="22"/>
          <w:szCs w:val="22"/>
        </w:rPr>
      </w:pPr>
    </w:p>
    <w:p w14:paraId="4260AD56" w14:textId="77777777" w:rsidR="00EB56CD" w:rsidRPr="00D163A9" w:rsidRDefault="00EB56CD" w:rsidP="00EB56CD">
      <w:pPr>
        <w:jc w:val="both"/>
        <w:rPr>
          <w:rFonts w:eastAsia="Calibri"/>
          <w:i w:val="0"/>
          <w:sz w:val="22"/>
          <w:szCs w:val="22"/>
        </w:rPr>
      </w:pPr>
      <w:r w:rsidRPr="00D163A9">
        <w:rPr>
          <w:rFonts w:eastAsia="Calibri"/>
          <w:i w:val="0"/>
          <w:sz w:val="22"/>
          <w:szCs w:val="22"/>
        </w:rPr>
        <w:t>Končno obračunsko situacijo izvajalec izstavi po končnem prevzemu del.</w:t>
      </w:r>
    </w:p>
    <w:p w14:paraId="11E69D34" w14:textId="77777777" w:rsidR="00EB56CD" w:rsidRPr="00D163A9" w:rsidRDefault="00EB56CD" w:rsidP="00EB56CD">
      <w:pPr>
        <w:jc w:val="both"/>
        <w:rPr>
          <w:i w:val="0"/>
          <w:sz w:val="22"/>
          <w:szCs w:val="22"/>
        </w:rPr>
      </w:pPr>
    </w:p>
    <w:p w14:paraId="57298904" w14:textId="77777777" w:rsidR="00EB56CD" w:rsidRPr="00D163A9" w:rsidRDefault="00EB56CD" w:rsidP="00EB56CD">
      <w:pPr>
        <w:ind w:left="4395" w:right="141"/>
        <w:jc w:val="both"/>
        <w:rPr>
          <w:i w:val="0"/>
          <w:sz w:val="22"/>
          <w:szCs w:val="22"/>
        </w:rPr>
      </w:pPr>
      <w:r>
        <w:rPr>
          <w:i w:val="0"/>
          <w:color w:val="000000" w:themeColor="text1"/>
          <w:sz w:val="22"/>
          <w:szCs w:val="22"/>
        </w:rPr>
        <w:t>6.</w:t>
      </w:r>
      <w:r>
        <w:rPr>
          <w:i w:val="0"/>
          <w:color w:val="000000" w:themeColor="text1"/>
          <w:sz w:val="22"/>
          <w:szCs w:val="22"/>
        </w:rPr>
        <w:tab/>
      </w:r>
      <w:r w:rsidRPr="00D163A9">
        <w:rPr>
          <w:i w:val="0"/>
          <w:color w:val="000000" w:themeColor="text1"/>
          <w:sz w:val="22"/>
          <w:szCs w:val="22"/>
        </w:rPr>
        <w:t>člen</w:t>
      </w:r>
    </w:p>
    <w:p w14:paraId="6F7A2FF9" w14:textId="77777777" w:rsidR="00EB56CD" w:rsidRPr="00D163A9" w:rsidRDefault="00EB56CD" w:rsidP="00EB56CD">
      <w:pPr>
        <w:jc w:val="both"/>
        <w:rPr>
          <w:i w:val="0"/>
          <w:sz w:val="22"/>
          <w:szCs w:val="22"/>
        </w:rPr>
      </w:pPr>
    </w:p>
    <w:p w14:paraId="3D8F5546" w14:textId="77777777" w:rsidR="00EB56CD" w:rsidRPr="00D163A9" w:rsidRDefault="00EB56CD" w:rsidP="00EB56CD">
      <w:pPr>
        <w:jc w:val="both"/>
        <w:rPr>
          <w:i w:val="0"/>
          <w:sz w:val="22"/>
          <w:szCs w:val="22"/>
        </w:rPr>
      </w:pPr>
      <w:r w:rsidRPr="00D163A9">
        <w:rPr>
          <w:i w:val="0"/>
          <w:sz w:val="22"/>
          <w:szCs w:val="22"/>
        </w:rPr>
        <w:t>Izvajalec je dolžan situacije posredovati naročniku izključno v elektronski obliki (e-račun) skladno z veljavnimi predpisi.</w:t>
      </w:r>
    </w:p>
    <w:p w14:paraId="3EC734F9" w14:textId="77777777" w:rsidR="00EB56CD" w:rsidRPr="00D163A9" w:rsidRDefault="00EB56CD" w:rsidP="00EB56CD">
      <w:pPr>
        <w:jc w:val="both"/>
        <w:rPr>
          <w:i w:val="0"/>
          <w:sz w:val="22"/>
          <w:szCs w:val="22"/>
        </w:rPr>
      </w:pPr>
    </w:p>
    <w:p w14:paraId="7B48066D" w14:textId="77777777" w:rsidR="00EB56CD" w:rsidRPr="00D163A9" w:rsidRDefault="00EB56CD" w:rsidP="00EB56CD">
      <w:pPr>
        <w:ind w:right="141"/>
        <w:jc w:val="both"/>
        <w:rPr>
          <w:b/>
          <w:i w:val="0"/>
          <w:color w:val="000000" w:themeColor="text1"/>
          <w:sz w:val="22"/>
          <w:szCs w:val="22"/>
          <w:lang w:eastAsia="en-US"/>
        </w:rPr>
      </w:pPr>
      <w:r w:rsidRPr="00D163A9">
        <w:rPr>
          <w:i w:val="0"/>
          <w:sz w:val="22"/>
          <w:szCs w:val="22"/>
        </w:rPr>
        <w:t xml:space="preserve">Izvajalec izstavi situacijo (e-račun) naročniku na naslov: Mestna občina Ljubljana, Mestni trg 1, 1000 Ljubljana, za </w:t>
      </w:r>
      <w:r w:rsidRPr="00D163A9">
        <w:rPr>
          <w:i w:val="0"/>
          <w:color w:val="000000" w:themeColor="text1"/>
          <w:sz w:val="22"/>
          <w:szCs w:val="22"/>
        </w:rPr>
        <w:t>Službo za razvojne projekte in investicije</w:t>
      </w:r>
      <w:r w:rsidRPr="00D163A9">
        <w:rPr>
          <w:i w:val="0"/>
          <w:sz w:val="22"/>
          <w:szCs w:val="22"/>
        </w:rPr>
        <w:t xml:space="preserve">. Na situaciji (e-računu) mora biti obvezno navedena številka pogodbe </w:t>
      </w:r>
      <w:r w:rsidRPr="00D163A9">
        <w:rPr>
          <w:b/>
          <w:i w:val="0"/>
          <w:color w:val="000000" w:themeColor="text1"/>
          <w:sz w:val="22"/>
          <w:szCs w:val="22"/>
          <w:lang w:eastAsia="en-US"/>
        </w:rPr>
        <w:t>C7560-23-……….</w:t>
      </w:r>
      <w:r w:rsidRPr="00D163A9">
        <w:rPr>
          <w:i w:val="0"/>
          <w:sz w:val="22"/>
          <w:szCs w:val="22"/>
        </w:rPr>
        <w:t>, sicer bo naročnik situacijo (e-račun)  zavrnil kot nepopolno. Številka pogodbe je hkrati številka referenčnega dokumenta na e-računu.</w:t>
      </w:r>
    </w:p>
    <w:p w14:paraId="152B78DD" w14:textId="77777777" w:rsidR="00EB56CD" w:rsidRPr="00D163A9" w:rsidRDefault="00EB56CD" w:rsidP="00EB56CD">
      <w:pPr>
        <w:ind w:right="1"/>
        <w:jc w:val="both"/>
        <w:rPr>
          <w:i w:val="0"/>
          <w:sz w:val="22"/>
          <w:szCs w:val="22"/>
        </w:rPr>
      </w:pPr>
    </w:p>
    <w:p w14:paraId="3FC8741A" w14:textId="77777777" w:rsidR="00EB56CD" w:rsidRPr="00D163A9" w:rsidRDefault="00EB56CD" w:rsidP="00EB56CD">
      <w:pPr>
        <w:ind w:right="1"/>
        <w:jc w:val="both"/>
        <w:rPr>
          <w:i w:val="0"/>
          <w:sz w:val="22"/>
          <w:szCs w:val="22"/>
        </w:rPr>
      </w:pPr>
      <w:r w:rsidRPr="00D163A9">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081ADDAB" w14:textId="77777777" w:rsidR="00EB56CD" w:rsidRPr="00D163A9" w:rsidRDefault="00EB56CD" w:rsidP="00EB56CD">
      <w:pPr>
        <w:jc w:val="both"/>
        <w:rPr>
          <w:i w:val="0"/>
          <w:sz w:val="22"/>
          <w:szCs w:val="22"/>
        </w:rPr>
      </w:pPr>
    </w:p>
    <w:p w14:paraId="09B6A2E5" w14:textId="77777777" w:rsidR="00EB56CD" w:rsidRPr="00D163A9" w:rsidRDefault="00EB56CD" w:rsidP="00EB56CD">
      <w:pPr>
        <w:jc w:val="both"/>
        <w:rPr>
          <w:i w:val="0"/>
          <w:sz w:val="22"/>
          <w:szCs w:val="22"/>
        </w:rPr>
      </w:pPr>
      <w:r w:rsidRPr="00D163A9">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3E93E064" w14:textId="77777777" w:rsidR="00EB56CD" w:rsidRPr="00D163A9" w:rsidRDefault="00EB56CD" w:rsidP="00EB56CD">
      <w:pPr>
        <w:jc w:val="both"/>
        <w:rPr>
          <w:i w:val="0"/>
          <w:sz w:val="22"/>
          <w:szCs w:val="22"/>
        </w:rPr>
      </w:pPr>
    </w:p>
    <w:p w14:paraId="4A1434D1" w14:textId="77777777" w:rsidR="00EB56CD" w:rsidRPr="00D163A9" w:rsidRDefault="00EB56CD" w:rsidP="00EB56CD">
      <w:pPr>
        <w:jc w:val="both"/>
        <w:rPr>
          <w:i w:val="0"/>
          <w:sz w:val="22"/>
          <w:szCs w:val="22"/>
        </w:rPr>
      </w:pPr>
      <w:r w:rsidRPr="00D163A9">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043B23A0" w14:textId="77777777" w:rsidR="00EB56CD" w:rsidRPr="00D163A9" w:rsidRDefault="00EB56CD" w:rsidP="00EB56CD">
      <w:pPr>
        <w:jc w:val="both"/>
        <w:rPr>
          <w:i w:val="0"/>
          <w:sz w:val="22"/>
          <w:szCs w:val="22"/>
        </w:rPr>
      </w:pPr>
    </w:p>
    <w:p w14:paraId="6BD2619A" w14:textId="77777777" w:rsidR="00EB56CD" w:rsidRPr="00D163A9" w:rsidRDefault="00EB56CD" w:rsidP="00EB56CD">
      <w:pPr>
        <w:numPr>
          <w:ilvl w:val="12"/>
          <w:numId w:val="0"/>
        </w:numPr>
        <w:jc w:val="both"/>
        <w:rPr>
          <w:i w:val="0"/>
          <w:sz w:val="22"/>
          <w:szCs w:val="22"/>
        </w:rPr>
      </w:pPr>
      <w:r w:rsidRPr="00D163A9">
        <w:rPr>
          <w:i w:val="0"/>
          <w:sz w:val="22"/>
          <w:szCs w:val="22"/>
        </w:rPr>
        <w:t xml:space="preserve">Nadzornik in naročnik pregledata in potrdita situacijo izvajalca in podizvajalcev v 15 (petnajstih) dneh od prejema ali pa jo v tem roku zavrneta. </w:t>
      </w:r>
    </w:p>
    <w:p w14:paraId="00F73ECB" w14:textId="77777777" w:rsidR="00EB56CD" w:rsidRPr="00D163A9" w:rsidRDefault="00EB56CD" w:rsidP="00EB56CD">
      <w:pPr>
        <w:numPr>
          <w:ilvl w:val="12"/>
          <w:numId w:val="0"/>
        </w:numPr>
        <w:jc w:val="both"/>
        <w:rPr>
          <w:i w:val="0"/>
          <w:sz w:val="22"/>
          <w:szCs w:val="22"/>
        </w:rPr>
      </w:pPr>
    </w:p>
    <w:p w14:paraId="2830B050" w14:textId="77777777" w:rsidR="00EB56CD" w:rsidRPr="00D163A9" w:rsidRDefault="00EB56CD" w:rsidP="00EB56CD">
      <w:pPr>
        <w:numPr>
          <w:ilvl w:val="12"/>
          <w:numId w:val="0"/>
        </w:numPr>
        <w:jc w:val="both"/>
        <w:rPr>
          <w:i w:val="0"/>
          <w:sz w:val="22"/>
          <w:szCs w:val="22"/>
        </w:rPr>
      </w:pPr>
      <w:r w:rsidRPr="00D163A9">
        <w:rPr>
          <w:i w:val="0"/>
          <w:sz w:val="22"/>
          <w:szCs w:val="22"/>
        </w:rPr>
        <w:lastRenderedPageBreak/>
        <w:t xml:space="preserve">Rok plačila situacije (e-računa) je največ 30 (trideset) dni po prejemu pravilno izstavljene in potrjene situacije (e-računa). </w:t>
      </w:r>
    </w:p>
    <w:p w14:paraId="6EE8BA3D" w14:textId="77777777" w:rsidR="00EB56CD" w:rsidRPr="00D163A9" w:rsidRDefault="00EB56CD" w:rsidP="00EB56CD">
      <w:pPr>
        <w:jc w:val="both"/>
        <w:rPr>
          <w:i w:val="0"/>
          <w:sz w:val="22"/>
          <w:szCs w:val="22"/>
        </w:rPr>
      </w:pPr>
    </w:p>
    <w:p w14:paraId="713D9EF2" w14:textId="77777777" w:rsidR="00EB56CD" w:rsidRPr="00D163A9" w:rsidRDefault="00EB56CD" w:rsidP="00EB56CD">
      <w:pPr>
        <w:jc w:val="both"/>
        <w:rPr>
          <w:i w:val="0"/>
          <w:sz w:val="22"/>
          <w:szCs w:val="22"/>
        </w:rPr>
      </w:pPr>
      <w:r w:rsidRPr="00D163A9">
        <w:rPr>
          <w:i w:val="0"/>
          <w:sz w:val="22"/>
          <w:szCs w:val="22"/>
        </w:rPr>
        <w:t>Naročnik bo potrjene situacije (e-račune)  izvajalca plačeval na njegov transakcijski račun številka: …………….…….……, odprt pri ………………………….. .</w:t>
      </w:r>
    </w:p>
    <w:p w14:paraId="640797FB" w14:textId="77777777" w:rsidR="00EB56CD" w:rsidRPr="00D163A9" w:rsidRDefault="00EB56CD" w:rsidP="00EB56CD">
      <w:pPr>
        <w:jc w:val="both"/>
        <w:rPr>
          <w:i w:val="0"/>
          <w:sz w:val="22"/>
          <w:szCs w:val="22"/>
        </w:rPr>
      </w:pPr>
    </w:p>
    <w:p w14:paraId="125E71F2" w14:textId="77777777" w:rsidR="00EB56CD" w:rsidRPr="00D163A9" w:rsidRDefault="00EB56CD" w:rsidP="00EB56CD">
      <w:pPr>
        <w:jc w:val="both"/>
        <w:rPr>
          <w:i w:val="0"/>
          <w:sz w:val="22"/>
          <w:szCs w:val="22"/>
        </w:rPr>
      </w:pPr>
      <w:r w:rsidRPr="00D163A9">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4C460AC2" w14:textId="77777777" w:rsidR="00EB56CD" w:rsidRPr="00D163A9" w:rsidRDefault="00EB56CD" w:rsidP="00EB56CD">
      <w:pPr>
        <w:jc w:val="both"/>
        <w:rPr>
          <w:i w:val="0"/>
          <w:sz w:val="22"/>
          <w:szCs w:val="22"/>
        </w:rPr>
      </w:pPr>
    </w:p>
    <w:p w14:paraId="36179702" w14:textId="77777777" w:rsidR="00EB56CD" w:rsidRPr="00D163A9" w:rsidRDefault="00EB56CD" w:rsidP="00EB56CD">
      <w:pPr>
        <w:jc w:val="both"/>
        <w:rPr>
          <w:i w:val="0"/>
          <w:sz w:val="22"/>
          <w:szCs w:val="22"/>
        </w:rPr>
      </w:pPr>
      <w:r w:rsidRPr="00D163A9">
        <w:rPr>
          <w:i w:val="0"/>
          <w:sz w:val="22"/>
          <w:szCs w:val="22"/>
        </w:rPr>
        <w:t>- podizvajalcu …………… na transakcijski račun številka:  …………………., odprt pri …………….,</w:t>
      </w:r>
    </w:p>
    <w:p w14:paraId="4208FC19" w14:textId="77777777" w:rsidR="00EB56CD" w:rsidRPr="00D163A9" w:rsidRDefault="00EB56CD" w:rsidP="00EB56CD">
      <w:pPr>
        <w:jc w:val="both"/>
        <w:rPr>
          <w:i w:val="0"/>
          <w:sz w:val="22"/>
          <w:szCs w:val="22"/>
        </w:rPr>
      </w:pPr>
      <w:r w:rsidRPr="00D163A9">
        <w:rPr>
          <w:i w:val="0"/>
          <w:sz w:val="22"/>
          <w:szCs w:val="22"/>
        </w:rPr>
        <w:t>- podizvajalcu …………… na transakcijski račun številka: …………………., odprt pri ……………...</w:t>
      </w:r>
    </w:p>
    <w:p w14:paraId="6DBC12C9" w14:textId="77777777" w:rsidR="00EB56CD" w:rsidRPr="00D163A9" w:rsidRDefault="00EB56CD" w:rsidP="00EB56CD">
      <w:pPr>
        <w:jc w:val="both"/>
        <w:rPr>
          <w:i w:val="0"/>
          <w:sz w:val="22"/>
          <w:szCs w:val="22"/>
        </w:rPr>
      </w:pPr>
    </w:p>
    <w:p w14:paraId="6329A2B4" w14:textId="77777777" w:rsidR="00EB56CD" w:rsidRPr="00D163A9" w:rsidRDefault="00EB56CD" w:rsidP="00EB56CD">
      <w:pPr>
        <w:jc w:val="both"/>
        <w:rPr>
          <w:i w:val="0"/>
          <w:sz w:val="22"/>
          <w:szCs w:val="22"/>
        </w:rPr>
      </w:pPr>
      <w:r w:rsidRPr="00D163A9">
        <w:rPr>
          <w:i w:val="0"/>
          <w:sz w:val="22"/>
          <w:szCs w:val="22"/>
        </w:rPr>
        <w:t>Izvajalec mora za vse podizvajalce, ki niso zahtevali neposrednega plačila in za katere neposredno plačilo ni obvezno, naročniku najpozneje v 60 (šestdesetih) dneh od plačila končne situacije  poslati svojo pisno izjavo in pisno izjavo podizvajalca, da je podizvajalec prejel plačilo za izvedena dela po tej pogodbi.</w:t>
      </w:r>
    </w:p>
    <w:p w14:paraId="4F53ACA1" w14:textId="77777777" w:rsidR="00EB56CD" w:rsidRDefault="00EB56CD" w:rsidP="00EB56CD">
      <w:pPr>
        <w:jc w:val="both"/>
        <w:rPr>
          <w:i w:val="0"/>
          <w:sz w:val="22"/>
          <w:szCs w:val="22"/>
        </w:rPr>
      </w:pPr>
    </w:p>
    <w:p w14:paraId="58128324" w14:textId="77777777" w:rsidR="00EB56CD" w:rsidRPr="00D163A9" w:rsidRDefault="00EB56CD" w:rsidP="00EB56CD">
      <w:pPr>
        <w:jc w:val="both"/>
        <w:rPr>
          <w:i w:val="0"/>
          <w:sz w:val="22"/>
          <w:szCs w:val="22"/>
        </w:rPr>
      </w:pPr>
    </w:p>
    <w:p w14:paraId="593DD012"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Rok za izvedbo pogodbenih del</w:t>
      </w:r>
    </w:p>
    <w:p w14:paraId="33643422" w14:textId="77777777" w:rsidR="00EB56CD" w:rsidRPr="00D163A9" w:rsidRDefault="00EB56CD" w:rsidP="00EB56CD">
      <w:pPr>
        <w:ind w:right="141"/>
        <w:jc w:val="both"/>
        <w:rPr>
          <w:b/>
          <w:i w:val="0"/>
          <w:color w:val="000000" w:themeColor="text1"/>
          <w:sz w:val="22"/>
          <w:szCs w:val="22"/>
        </w:rPr>
      </w:pPr>
    </w:p>
    <w:p w14:paraId="2630BDEA" w14:textId="77777777" w:rsidR="00EB56CD" w:rsidRPr="00D163A9" w:rsidRDefault="00EB56CD" w:rsidP="00EB56CD">
      <w:pPr>
        <w:ind w:left="4395" w:right="141"/>
        <w:jc w:val="both"/>
        <w:rPr>
          <w:i w:val="0"/>
          <w:sz w:val="22"/>
          <w:szCs w:val="22"/>
        </w:rPr>
      </w:pPr>
      <w:r>
        <w:rPr>
          <w:i w:val="0"/>
          <w:color w:val="000000" w:themeColor="text1"/>
          <w:sz w:val="22"/>
          <w:szCs w:val="22"/>
        </w:rPr>
        <w:t>7.</w:t>
      </w:r>
      <w:r>
        <w:rPr>
          <w:i w:val="0"/>
          <w:color w:val="000000" w:themeColor="text1"/>
          <w:sz w:val="22"/>
          <w:szCs w:val="22"/>
        </w:rPr>
        <w:tab/>
      </w:r>
      <w:r w:rsidRPr="00D163A9">
        <w:rPr>
          <w:i w:val="0"/>
          <w:color w:val="000000" w:themeColor="text1"/>
          <w:sz w:val="22"/>
          <w:szCs w:val="22"/>
        </w:rPr>
        <w:t>člen</w:t>
      </w:r>
    </w:p>
    <w:p w14:paraId="36F29160" w14:textId="77777777" w:rsidR="00EB56CD" w:rsidRPr="00D163A9" w:rsidRDefault="00EB56CD" w:rsidP="00EB56CD">
      <w:pPr>
        <w:ind w:right="141"/>
        <w:jc w:val="both"/>
        <w:rPr>
          <w:i w:val="0"/>
          <w:color w:val="000000" w:themeColor="text1"/>
          <w:sz w:val="22"/>
          <w:szCs w:val="22"/>
        </w:rPr>
      </w:pPr>
    </w:p>
    <w:p w14:paraId="12BFE1C6" w14:textId="77777777" w:rsidR="00EB56CD" w:rsidRPr="00D163A9" w:rsidRDefault="00EB56CD" w:rsidP="00EB56CD">
      <w:pPr>
        <w:jc w:val="both"/>
        <w:rPr>
          <w:i w:val="0"/>
          <w:sz w:val="22"/>
          <w:szCs w:val="22"/>
          <w:lang w:eastAsia="en-US"/>
        </w:rPr>
      </w:pPr>
      <w:r w:rsidRPr="00D163A9">
        <w:rPr>
          <w:i w:val="0"/>
          <w:color w:val="000000" w:themeColor="text1"/>
          <w:sz w:val="22"/>
          <w:szCs w:val="22"/>
          <w:lang w:eastAsia="en-US"/>
        </w:rPr>
        <w:t xml:space="preserve">Izvajalec se obvezuje dela izvajati skladno s terminskim planom izvedbe pogodbenih del. Detajlni terminski plan </w:t>
      </w:r>
      <w:r>
        <w:rPr>
          <w:i w:val="0"/>
          <w:color w:val="000000" w:themeColor="text1"/>
          <w:sz w:val="22"/>
          <w:szCs w:val="22"/>
          <w:lang w:eastAsia="en-US"/>
        </w:rPr>
        <w:t xml:space="preserve">izvedbe pogodbenih del </w:t>
      </w:r>
      <w:r w:rsidRPr="00D163A9">
        <w:rPr>
          <w:i w:val="0"/>
          <w:color w:val="000000" w:themeColor="text1"/>
          <w:sz w:val="22"/>
          <w:szCs w:val="22"/>
          <w:lang w:eastAsia="en-US"/>
        </w:rPr>
        <w:t xml:space="preserve">mora izvajalec predložiti naročniku </w:t>
      </w:r>
      <w:r>
        <w:rPr>
          <w:i w:val="0"/>
          <w:color w:val="000000" w:themeColor="text1"/>
          <w:sz w:val="22"/>
          <w:szCs w:val="22"/>
          <w:lang w:eastAsia="en-US"/>
        </w:rPr>
        <w:t xml:space="preserve">v potrditev </w:t>
      </w:r>
      <w:r w:rsidRPr="00D163A9">
        <w:rPr>
          <w:i w:val="0"/>
          <w:color w:val="000000" w:themeColor="text1"/>
          <w:sz w:val="22"/>
          <w:szCs w:val="22"/>
          <w:lang w:eastAsia="en-US"/>
        </w:rPr>
        <w:t>v roku 3 (tri) dni od uvedbe v delo.</w:t>
      </w:r>
    </w:p>
    <w:p w14:paraId="664530DC" w14:textId="77777777" w:rsidR="00EB56CD" w:rsidRPr="00D163A9" w:rsidRDefault="00EB56CD" w:rsidP="00EB56CD">
      <w:pPr>
        <w:ind w:right="141"/>
        <w:jc w:val="both"/>
        <w:rPr>
          <w:i w:val="0"/>
          <w:color w:val="000000" w:themeColor="text1"/>
          <w:sz w:val="22"/>
          <w:szCs w:val="22"/>
        </w:rPr>
      </w:pPr>
    </w:p>
    <w:p w14:paraId="07705027" w14:textId="77777777" w:rsidR="00EB56CD" w:rsidRPr="00D163A9" w:rsidRDefault="00EB56CD" w:rsidP="00EB56CD">
      <w:pPr>
        <w:jc w:val="both"/>
        <w:rPr>
          <w:i w:val="0"/>
          <w:color w:val="000000" w:themeColor="text1"/>
          <w:sz w:val="22"/>
          <w:szCs w:val="22"/>
        </w:rPr>
      </w:pPr>
      <w:r w:rsidRPr="00D163A9">
        <w:rPr>
          <w:i w:val="0"/>
          <w:color w:val="000000" w:themeColor="text1"/>
          <w:sz w:val="22"/>
          <w:szCs w:val="22"/>
        </w:rPr>
        <w:t xml:space="preserve">Izvajalec se zavezuje, da bo s pogodbenimi deli začel takoj po uvedbi v delo in pogodbena dela izvajal v skladu s potrjenim terminskim planom ter pogodbena dela dokončal </w:t>
      </w:r>
      <w:r>
        <w:rPr>
          <w:b/>
          <w:i w:val="0"/>
          <w:color w:val="000000" w:themeColor="text1"/>
          <w:sz w:val="22"/>
          <w:szCs w:val="22"/>
        </w:rPr>
        <w:t>najkasneje …8 (osem)…………. mesecev po podpisu pogodbe</w:t>
      </w:r>
      <w:r w:rsidRPr="00D163A9">
        <w:rPr>
          <w:i w:val="0"/>
          <w:color w:val="000000" w:themeColor="text1"/>
          <w:sz w:val="22"/>
          <w:szCs w:val="22"/>
        </w:rPr>
        <w:t xml:space="preserve">. Končni prevzem in obveznosti glede dokončnega obračuna bo izvajalec dokončal najkasneje </w:t>
      </w:r>
      <w:r>
        <w:rPr>
          <w:b/>
          <w:i w:val="0"/>
          <w:color w:val="000000" w:themeColor="text1"/>
          <w:sz w:val="22"/>
          <w:szCs w:val="22"/>
        </w:rPr>
        <w:t>……10 (deset)………….. mesecev po podpisu pogodbe</w:t>
      </w:r>
      <w:r w:rsidRPr="00D163A9">
        <w:rPr>
          <w:i w:val="0"/>
          <w:color w:val="000000" w:themeColor="text1"/>
          <w:sz w:val="22"/>
          <w:szCs w:val="22"/>
        </w:rPr>
        <w:t>.</w:t>
      </w:r>
    </w:p>
    <w:p w14:paraId="7ABF8EAE" w14:textId="77777777" w:rsidR="00EB56CD" w:rsidRPr="00D163A9" w:rsidRDefault="00EB56CD" w:rsidP="00EB56CD">
      <w:pPr>
        <w:jc w:val="both"/>
        <w:rPr>
          <w:i w:val="0"/>
          <w:color w:val="000000" w:themeColor="text1"/>
          <w:sz w:val="22"/>
          <w:szCs w:val="22"/>
        </w:rPr>
      </w:pPr>
    </w:p>
    <w:p w14:paraId="21D190FD"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 xml:space="preserve">Šteje se, da so </w:t>
      </w:r>
      <w:r>
        <w:rPr>
          <w:i w:val="0"/>
          <w:color w:val="000000" w:themeColor="text1"/>
          <w:sz w:val="22"/>
          <w:szCs w:val="22"/>
          <w:lang w:eastAsia="en-US"/>
        </w:rPr>
        <w:t xml:space="preserve">pogodbena </w:t>
      </w:r>
      <w:r w:rsidRPr="00D163A9">
        <w:rPr>
          <w:i w:val="0"/>
          <w:color w:val="000000" w:themeColor="text1"/>
          <w:sz w:val="22"/>
          <w:szCs w:val="22"/>
          <w:lang w:eastAsia="en-US"/>
        </w:rPr>
        <w:t>dela po tej pogodbi končana, ko izvajalec izpolni vse svoje obveznosti po tej pogodbi</w:t>
      </w:r>
      <w:r>
        <w:rPr>
          <w:i w:val="0"/>
          <w:color w:val="000000" w:themeColor="text1"/>
          <w:sz w:val="22"/>
          <w:szCs w:val="22"/>
          <w:lang w:eastAsia="en-US"/>
        </w:rPr>
        <w:t xml:space="preserve"> </w:t>
      </w:r>
      <w:r w:rsidRPr="00D163A9">
        <w:rPr>
          <w:i w:val="0"/>
          <w:color w:val="000000" w:themeColor="text1"/>
          <w:sz w:val="22"/>
          <w:szCs w:val="22"/>
          <w:lang w:eastAsia="en-US"/>
        </w:rPr>
        <w:t xml:space="preserve">in </w:t>
      </w:r>
      <w:r>
        <w:rPr>
          <w:i w:val="0"/>
          <w:color w:val="000000" w:themeColor="text1"/>
          <w:sz w:val="22"/>
          <w:szCs w:val="22"/>
          <w:lang w:eastAsia="en-US"/>
        </w:rPr>
        <w:t xml:space="preserve">izroči </w:t>
      </w:r>
      <w:r w:rsidRPr="00D163A9">
        <w:rPr>
          <w:i w:val="0"/>
          <w:color w:val="000000" w:themeColor="text1"/>
          <w:sz w:val="22"/>
          <w:szCs w:val="22"/>
          <w:lang w:eastAsia="en-US"/>
        </w:rPr>
        <w:t>vse izvedbene dokumentacije, ko je opravljen tehnični pregled, ko so odpravljene vse pomanjkljivosti, ugotovljene na tehničnem pregledu, in ko so odpravljene vse pomanjkljivosti in napake, ugotovljene na komisijskem kvalitativnem pregledu</w:t>
      </w:r>
      <w:r>
        <w:rPr>
          <w:i w:val="0"/>
          <w:color w:val="000000" w:themeColor="text1"/>
          <w:sz w:val="22"/>
          <w:szCs w:val="22"/>
          <w:lang w:eastAsia="en-US"/>
        </w:rPr>
        <w:t>.</w:t>
      </w:r>
      <w:r w:rsidRPr="00D163A9">
        <w:rPr>
          <w:i w:val="0"/>
          <w:color w:val="000000" w:themeColor="text1"/>
          <w:sz w:val="22"/>
          <w:szCs w:val="22"/>
          <w:lang w:eastAsia="en-US"/>
        </w:rPr>
        <w:t xml:space="preserve"> </w:t>
      </w:r>
    </w:p>
    <w:p w14:paraId="7FB40369" w14:textId="77777777" w:rsidR="00EB56CD" w:rsidRPr="00D163A9" w:rsidRDefault="00EB56CD" w:rsidP="00EB56CD">
      <w:pPr>
        <w:ind w:right="141"/>
        <w:jc w:val="both"/>
        <w:rPr>
          <w:i w:val="0"/>
          <w:color w:val="000000" w:themeColor="text1"/>
          <w:sz w:val="22"/>
          <w:szCs w:val="22"/>
          <w:lang w:eastAsia="en-US"/>
        </w:rPr>
      </w:pPr>
    </w:p>
    <w:p w14:paraId="37F3DA9E"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Če izvajalec zamuja z izvajanjem del glede na rok dokončanja del, je o tem dolžan pisno obvestiti naročnika takoj po nastanku  razlogov za zamudo  oziroma najkasneje v roku 3 (treh) delovnih dni od nastanka razloga za zamudo in v tem roku pisno zaprositi za  primerno podaljšanje roka za izvedbo pogodbenih del. </w:t>
      </w:r>
    </w:p>
    <w:p w14:paraId="2116A276" w14:textId="77777777" w:rsidR="00EB56CD" w:rsidRPr="00D163A9" w:rsidRDefault="00EB56CD" w:rsidP="00EB56CD">
      <w:pPr>
        <w:ind w:right="141"/>
        <w:jc w:val="both"/>
        <w:rPr>
          <w:i w:val="0"/>
          <w:color w:val="000000" w:themeColor="text1"/>
          <w:sz w:val="22"/>
          <w:szCs w:val="22"/>
        </w:rPr>
      </w:pPr>
    </w:p>
    <w:p w14:paraId="7C635225"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Izvajalec ima pravico zahtevati podaljšanje roka za izvajanje pogodbenih del, kadar zaradi spremenjenih okoliščin ali zaradi tega, ker naročnik ni izpolnil obveznosti, ni mogel izvajati del. </w:t>
      </w:r>
    </w:p>
    <w:p w14:paraId="09534803" w14:textId="77777777" w:rsidR="00EB56CD" w:rsidRPr="00D163A9" w:rsidRDefault="00EB56CD" w:rsidP="00EB56CD">
      <w:pPr>
        <w:ind w:right="141"/>
        <w:jc w:val="both"/>
        <w:rPr>
          <w:i w:val="0"/>
          <w:color w:val="000000" w:themeColor="text1"/>
          <w:sz w:val="22"/>
          <w:szCs w:val="22"/>
        </w:rPr>
      </w:pPr>
    </w:p>
    <w:p w14:paraId="5AFE4439"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Vzroke za podaljšanje roka, potrebni čas ter posledice ugotavljata naročnik (za naročnika nadzornik) in izvajalec sproti ter jih </w:t>
      </w:r>
      <w:r>
        <w:rPr>
          <w:i w:val="0"/>
          <w:color w:val="000000" w:themeColor="text1"/>
          <w:sz w:val="22"/>
          <w:szCs w:val="22"/>
        </w:rPr>
        <w:t xml:space="preserve">zapisniško </w:t>
      </w:r>
      <w:r w:rsidRPr="00D163A9">
        <w:rPr>
          <w:i w:val="0"/>
          <w:color w:val="000000" w:themeColor="text1"/>
          <w:sz w:val="22"/>
          <w:szCs w:val="22"/>
        </w:rPr>
        <w:t>evidentirata.</w:t>
      </w:r>
    </w:p>
    <w:p w14:paraId="678C3431" w14:textId="77777777" w:rsidR="00EB56CD" w:rsidRPr="00D163A9" w:rsidRDefault="00EB56CD" w:rsidP="00EB56CD">
      <w:pPr>
        <w:ind w:right="141"/>
        <w:jc w:val="both"/>
        <w:rPr>
          <w:i w:val="0"/>
          <w:color w:val="000000" w:themeColor="text1"/>
          <w:sz w:val="22"/>
          <w:szCs w:val="22"/>
        </w:rPr>
      </w:pPr>
    </w:p>
    <w:p w14:paraId="08BB34D0"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primeru podaljšanja pogodbenega roka izvedbe pogodbenih del se sklene pisni dodatek k tej pogodbi.</w:t>
      </w:r>
    </w:p>
    <w:p w14:paraId="10E5D074" w14:textId="77777777" w:rsidR="00EB56CD" w:rsidRPr="00D163A9" w:rsidRDefault="00EB56CD" w:rsidP="00EB56CD">
      <w:pPr>
        <w:ind w:right="141"/>
        <w:jc w:val="both"/>
        <w:rPr>
          <w:i w:val="0"/>
          <w:color w:val="000000" w:themeColor="text1"/>
          <w:sz w:val="22"/>
          <w:szCs w:val="22"/>
        </w:rPr>
      </w:pPr>
    </w:p>
    <w:p w14:paraId="5B7AB127"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Če pride do odstopanj od terminskega plana izvajanja del za katere je odgovoren izvajalec v posameznih delih ali celoti, ki so daljša od 14 (štirinajst) dni in obstaja nevarnost, da bo zato ogrožen rok za dokončanje pogodbenih del, lahko naročnik odpove pogodbena dela v celoti ali delno za tista dela, zaradi katerih je ogroženo dokončanje pogodbenih del.</w:t>
      </w:r>
    </w:p>
    <w:p w14:paraId="0CEB1C28" w14:textId="77777777" w:rsidR="00EB56CD" w:rsidRPr="00D163A9" w:rsidRDefault="00EB56CD" w:rsidP="00EB56CD">
      <w:pPr>
        <w:ind w:right="141"/>
        <w:jc w:val="both"/>
        <w:rPr>
          <w:i w:val="0"/>
          <w:color w:val="000000" w:themeColor="text1"/>
          <w:sz w:val="22"/>
          <w:szCs w:val="22"/>
        </w:rPr>
      </w:pPr>
    </w:p>
    <w:p w14:paraId="32A3EF17"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61826E9" w14:textId="77777777" w:rsidR="00EB56CD" w:rsidRDefault="00EB56CD" w:rsidP="00EB56CD">
      <w:pPr>
        <w:ind w:right="141"/>
        <w:jc w:val="both"/>
        <w:rPr>
          <w:i w:val="0"/>
          <w:color w:val="000000" w:themeColor="text1"/>
          <w:sz w:val="22"/>
          <w:szCs w:val="22"/>
        </w:rPr>
      </w:pPr>
    </w:p>
    <w:p w14:paraId="7799A583" w14:textId="77777777" w:rsidR="00EB56CD" w:rsidRPr="00D163A9" w:rsidRDefault="00EB56CD" w:rsidP="00EB56CD">
      <w:pPr>
        <w:ind w:right="141"/>
        <w:jc w:val="both"/>
        <w:rPr>
          <w:i w:val="0"/>
          <w:color w:val="000000" w:themeColor="text1"/>
          <w:sz w:val="22"/>
          <w:szCs w:val="22"/>
        </w:rPr>
      </w:pPr>
    </w:p>
    <w:p w14:paraId="5C6F8FDE"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Obveznosti naročnika</w:t>
      </w:r>
    </w:p>
    <w:p w14:paraId="3EEF2C76" w14:textId="77777777" w:rsidR="00EB56CD" w:rsidRPr="00D163A9" w:rsidRDefault="00EB56CD" w:rsidP="00EB56CD">
      <w:pPr>
        <w:ind w:right="141"/>
        <w:jc w:val="both"/>
        <w:rPr>
          <w:b/>
          <w:i w:val="0"/>
          <w:color w:val="000000" w:themeColor="text1"/>
          <w:sz w:val="22"/>
          <w:szCs w:val="22"/>
        </w:rPr>
      </w:pPr>
    </w:p>
    <w:p w14:paraId="78898B86" w14:textId="77777777" w:rsidR="00EB56CD" w:rsidRPr="00D163A9" w:rsidRDefault="00EB56CD" w:rsidP="00EB56CD">
      <w:pPr>
        <w:ind w:left="4395" w:right="141"/>
        <w:jc w:val="both"/>
        <w:rPr>
          <w:i w:val="0"/>
          <w:sz w:val="22"/>
          <w:szCs w:val="22"/>
        </w:rPr>
      </w:pPr>
      <w:r>
        <w:rPr>
          <w:i w:val="0"/>
          <w:color w:val="000000" w:themeColor="text1"/>
          <w:sz w:val="22"/>
          <w:szCs w:val="22"/>
        </w:rPr>
        <w:t>8.</w:t>
      </w:r>
      <w:r>
        <w:rPr>
          <w:i w:val="0"/>
          <w:color w:val="000000" w:themeColor="text1"/>
          <w:sz w:val="22"/>
          <w:szCs w:val="22"/>
        </w:rPr>
        <w:tab/>
      </w:r>
      <w:r w:rsidRPr="00D163A9">
        <w:rPr>
          <w:i w:val="0"/>
          <w:color w:val="000000" w:themeColor="text1"/>
          <w:sz w:val="22"/>
          <w:szCs w:val="22"/>
        </w:rPr>
        <w:t>člen</w:t>
      </w:r>
    </w:p>
    <w:p w14:paraId="4FBA79A8" w14:textId="77777777" w:rsidR="00EB56CD" w:rsidRPr="00D163A9" w:rsidRDefault="00EB56CD" w:rsidP="00EB56CD">
      <w:pPr>
        <w:ind w:right="141"/>
        <w:jc w:val="both"/>
        <w:rPr>
          <w:i w:val="0"/>
          <w:color w:val="000000" w:themeColor="text1"/>
          <w:sz w:val="22"/>
          <w:szCs w:val="22"/>
        </w:rPr>
      </w:pPr>
    </w:p>
    <w:p w14:paraId="3FDA041D"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Naročnik je dolžan pred pričetkom izvajanja del izvajalca uvesti v delo. Izvajalec je uveden v delo, ko mu naročnik izroči oziroma zagotovi:</w:t>
      </w:r>
    </w:p>
    <w:p w14:paraId="29DC9D76" w14:textId="77777777" w:rsidR="00EB56CD" w:rsidRPr="00D163A9" w:rsidRDefault="00EB56CD" w:rsidP="00EB56CD">
      <w:pPr>
        <w:numPr>
          <w:ilvl w:val="0"/>
          <w:numId w:val="31"/>
        </w:numPr>
        <w:ind w:left="426" w:right="141"/>
        <w:contextualSpacing/>
        <w:jc w:val="both"/>
        <w:rPr>
          <w:i w:val="0"/>
          <w:color w:val="000000" w:themeColor="text1"/>
          <w:sz w:val="22"/>
          <w:szCs w:val="22"/>
        </w:rPr>
      </w:pPr>
      <w:r w:rsidRPr="00D163A9">
        <w:rPr>
          <w:i w:val="0"/>
          <w:color w:val="000000" w:themeColor="text1"/>
          <w:sz w:val="22"/>
          <w:szCs w:val="22"/>
        </w:rPr>
        <w:t>2 (dva) izvoda projektne dokumentacije (PZI),</w:t>
      </w:r>
    </w:p>
    <w:p w14:paraId="0F9171F1" w14:textId="77777777" w:rsidR="00EB56CD" w:rsidRPr="00D163A9" w:rsidRDefault="00EB56CD" w:rsidP="00EB56CD">
      <w:pPr>
        <w:numPr>
          <w:ilvl w:val="0"/>
          <w:numId w:val="31"/>
        </w:numPr>
        <w:ind w:left="426" w:right="141"/>
        <w:contextualSpacing/>
        <w:jc w:val="both"/>
        <w:rPr>
          <w:i w:val="0"/>
          <w:color w:val="000000" w:themeColor="text1"/>
          <w:sz w:val="22"/>
          <w:szCs w:val="22"/>
        </w:rPr>
      </w:pPr>
      <w:r w:rsidRPr="00D163A9">
        <w:rPr>
          <w:i w:val="0"/>
          <w:color w:val="000000" w:themeColor="text1"/>
          <w:sz w:val="22"/>
          <w:szCs w:val="22"/>
        </w:rPr>
        <w:t>zemljišča in objekt, na katerem se bodo izvajala pogodbena dela,</w:t>
      </w:r>
    </w:p>
    <w:p w14:paraId="59CCD542" w14:textId="77777777" w:rsidR="00EB56CD" w:rsidRPr="00D163A9" w:rsidRDefault="00EB56CD" w:rsidP="00EB56CD">
      <w:pPr>
        <w:numPr>
          <w:ilvl w:val="0"/>
          <w:numId w:val="31"/>
        </w:numPr>
        <w:ind w:left="426" w:right="141"/>
        <w:contextualSpacing/>
        <w:jc w:val="both"/>
        <w:rPr>
          <w:i w:val="0"/>
          <w:color w:val="000000" w:themeColor="text1"/>
          <w:sz w:val="22"/>
          <w:szCs w:val="22"/>
        </w:rPr>
      </w:pPr>
      <w:r w:rsidRPr="00D163A9">
        <w:rPr>
          <w:i w:val="0"/>
          <w:color w:val="000000" w:themeColor="text1"/>
          <w:sz w:val="22"/>
          <w:szCs w:val="22"/>
        </w:rPr>
        <w:t xml:space="preserve">izvajanje nadzora v skladu z določili te pogodbe, </w:t>
      </w:r>
    </w:p>
    <w:p w14:paraId="221E3359" w14:textId="77777777" w:rsidR="00EB56CD" w:rsidRPr="00D163A9" w:rsidRDefault="00EB56CD" w:rsidP="00EB56CD">
      <w:pPr>
        <w:numPr>
          <w:ilvl w:val="0"/>
          <w:numId w:val="31"/>
        </w:numPr>
        <w:ind w:left="426" w:right="141"/>
        <w:contextualSpacing/>
        <w:jc w:val="both"/>
        <w:rPr>
          <w:i w:val="0"/>
          <w:color w:val="000000" w:themeColor="text1"/>
          <w:sz w:val="22"/>
          <w:szCs w:val="22"/>
        </w:rPr>
      </w:pPr>
      <w:r w:rsidRPr="00D163A9">
        <w:rPr>
          <w:i w:val="0"/>
          <w:color w:val="000000" w:themeColor="text1"/>
          <w:sz w:val="22"/>
          <w:szCs w:val="22"/>
        </w:rPr>
        <w:t>izvedbeni varnostni načrt in kopijo prijave gradbišča, ki jo je poslal inšpekciji za delo v skladu s predpisi o zagotavljanju varnosti in zdravja pri delu na gradbiščih</w:t>
      </w:r>
      <w:r>
        <w:rPr>
          <w:i w:val="0"/>
          <w:color w:val="000000" w:themeColor="text1"/>
          <w:sz w:val="22"/>
          <w:szCs w:val="22"/>
        </w:rPr>
        <w:t>.</w:t>
      </w:r>
    </w:p>
    <w:p w14:paraId="7BA4A629" w14:textId="77777777" w:rsidR="00EB56CD" w:rsidRPr="00D163A9" w:rsidRDefault="00EB56CD" w:rsidP="00EB56CD">
      <w:pPr>
        <w:ind w:right="141"/>
        <w:jc w:val="both"/>
        <w:rPr>
          <w:i w:val="0"/>
          <w:color w:val="000000" w:themeColor="text1"/>
          <w:sz w:val="22"/>
          <w:szCs w:val="22"/>
        </w:rPr>
      </w:pPr>
    </w:p>
    <w:p w14:paraId="76876203"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Naročnik se obvezuje izvajalca uvesti v delo najkasneje v roku 10 (desetih) dni po začetku veljavnosti te pogodbe. </w:t>
      </w:r>
    </w:p>
    <w:p w14:paraId="42C7F551" w14:textId="77777777" w:rsidR="00EB56CD" w:rsidRPr="00D163A9" w:rsidRDefault="00EB56CD" w:rsidP="00EB56CD">
      <w:pPr>
        <w:ind w:right="141"/>
        <w:jc w:val="both"/>
        <w:rPr>
          <w:i w:val="0"/>
          <w:color w:val="000000" w:themeColor="text1"/>
          <w:sz w:val="22"/>
          <w:szCs w:val="22"/>
        </w:rPr>
      </w:pPr>
    </w:p>
    <w:p w14:paraId="0C1AF161"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O uvedbi izvajalca v delo se sestavi poseben zapisnik</w:t>
      </w:r>
      <w:r>
        <w:rPr>
          <w:i w:val="0"/>
          <w:color w:val="000000" w:themeColor="text1"/>
          <w:sz w:val="22"/>
          <w:szCs w:val="22"/>
        </w:rPr>
        <w:t>.</w:t>
      </w:r>
      <w:r w:rsidRPr="00D163A9">
        <w:rPr>
          <w:i w:val="0"/>
          <w:color w:val="000000" w:themeColor="text1"/>
          <w:sz w:val="22"/>
          <w:szCs w:val="22"/>
        </w:rPr>
        <w:t xml:space="preserve"> </w:t>
      </w:r>
    </w:p>
    <w:p w14:paraId="00AADEA0" w14:textId="77777777" w:rsidR="00EB56CD" w:rsidRPr="00D163A9" w:rsidRDefault="00EB56CD" w:rsidP="00EB56CD">
      <w:pPr>
        <w:ind w:right="141"/>
        <w:jc w:val="both"/>
        <w:rPr>
          <w:i w:val="0"/>
          <w:color w:val="000000" w:themeColor="text1"/>
          <w:sz w:val="22"/>
          <w:szCs w:val="22"/>
        </w:rPr>
      </w:pPr>
    </w:p>
    <w:p w14:paraId="362B3F12" w14:textId="77777777" w:rsidR="00EB56CD" w:rsidRPr="00D163A9" w:rsidRDefault="00EB56CD" w:rsidP="00EB56CD">
      <w:pPr>
        <w:ind w:left="4395" w:right="141"/>
        <w:jc w:val="both"/>
        <w:rPr>
          <w:i w:val="0"/>
          <w:sz w:val="22"/>
          <w:szCs w:val="22"/>
        </w:rPr>
      </w:pPr>
      <w:r>
        <w:rPr>
          <w:i w:val="0"/>
          <w:color w:val="000000" w:themeColor="text1"/>
          <w:sz w:val="22"/>
          <w:szCs w:val="22"/>
        </w:rPr>
        <w:t>9.</w:t>
      </w:r>
      <w:r>
        <w:rPr>
          <w:i w:val="0"/>
          <w:color w:val="000000" w:themeColor="text1"/>
          <w:sz w:val="22"/>
          <w:szCs w:val="22"/>
        </w:rPr>
        <w:tab/>
      </w:r>
      <w:r w:rsidRPr="00D163A9">
        <w:rPr>
          <w:i w:val="0"/>
          <w:color w:val="000000" w:themeColor="text1"/>
          <w:sz w:val="22"/>
          <w:szCs w:val="22"/>
        </w:rPr>
        <w:t>člen</w:t>
      </w:r>
    </w:p>
    <w:p w14:paraId="341F700E" w14:textId="77777777" w:rsidR="00EB56CD" w:rsidRPr="00D163A9" w:rsidRDefault="00EB56CD" w:rsidP="00EB56CD">
      <w:pPr>
        <w:ind w:right="141"/>
        <w:jc w:val="both"/>
        <w:rPr>
          <w:i w:val="0"/>
          <w:color w:val="000000" w:themeColor="text1"/>
          <w:sz w:val="22"/>
          <w:szCs w:val="22"/>
        </w:rPr>
      </w:pPr>
    </w:p>
    <w:p w14:paraId="351A9836"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zvezi z izvajanjem pogodbenih del se naročnik obvezuje, da bo:</w:t>
      </w:r>
    </w:p>
    <w:p w14:paraId="584E2243" w14:textId="77777777" w:rsidR="00EB56CD" w:rsidRPr="00D163A9" w:rsidRDefault="00EB56CD" w:rsidP="00EB56CD">
      <w:pPr>
        <w:numPr>
          <w:ilvl w:val="0"/>
          <w:numId w:val="32"/>
        </w:numPr>
        <w:ind w:left="426" w:right="141"/>
        <w:contextualSpacing/>
        <w:jc w:val="both"/>
        <w:rPr>
          <w:i w:val="0"/>
          <w:color w:val="000000" w:themeColor="text1"/>
          <w:sz w:val="22"/>
          <w:szCs w:val="22"/>
        </w:rPr>
      </w:pPr>
      <w:r w:rsidRPr="00D163A9">
        <w:rPr>
          <w:i w:val="0"/>
          <w:color w:val="000000" w:themeColor="text1"/>
          <w:sz w:val="22"/>
          <w:szCs w:val="22"/>
        </w:rPr>
        <w:t>izvajalcu dal na razpolago vso ostalo dokumentacijo in informacije, s katerimi razpolaga,</w:t>
      </w:r>
    </w:p>
    <w:p w14:paraId="48854B97" w14:textId="77777777" w:rsidR="00EB56CD" w:rsidRPr="00D163A9" w:rsidRDefault="00EB56CD" w:rsidP="00EB56CD">
      <w:pPr>
        <w:numPr>
          <w:ilvl w:val="0"/>
          <w:numId w:val="32"/>
        </w:numPr>
        <w:ind w:left="426" w:right="141"/>
        <w:contextualSpacing/>
        <w:jc w:val="both"/>
        <w:rPr>
          <w:i w:val="0"/>
          <w:color w:val="000000" w:themeColor="text1"/>
          <w:sz w:val="22"/>
          <w:szCs w:val="22"/>
        </w:rPr>
      </w:pPr>
      <w:r w:rsidRPr="00D163A9">
        <w:rPr>
          <w:i w:val="0"/>
          <w:color w:val="000000" w:themeColor="text1"/>
          <w:sz w:val="22"/>
          <w:szCs w:val="22"/>
        </w:rPr>
        <w:t>sodeloval z izvajalcem s ciljem, da prevzete obveznosti izvrši pravočasno in v skladu z določili te pogodbe,</w:t>
      </w:r>
    </w:p>
    <w:p w14:paraId="3CB1C53C" w14:textId="77777777" w:rsidR="00EB56CD" w:rsidRPr="00D163A9" w:rsidRDefault="00EB56CD" w:rsidP="00EB56CD">
      <w:pPr>
        <w:numPr>
          <w:ilvl w:val="0"/>
          <w:numId w:val="32"/>
        </w:numPr>
        <w:ind w:left="426" w:right="141"/>
        <w:contextualSpacing/>
        <w:jc w:val="both"/>
        <w:rPr>
          <w:i w:val="0"/>
          <w:color w:val="000000" w:themeColor="text1"/>
          <w:sz w:val="22"/>
          <w:szCs w:val="22"/>
        </w:rPr>
      </w:pPr>
      <w:r w:rsidRPr="00D163A9">
        <w:rPr>
          <w:i w:val="0"/>
          <w:color w:val="000000" w:themeColor="text1"/>
          <w:sz w:val="22"/>
          <w:szCs w:val="22"/>
        </w:rPr>
        <w:t>tekoče spremljal izvajanje pogodbenih del, potrjeval predložene dokumente in plačeval izvedena naročena dela v dogovorjenih rokih.</w:t>
      </w:r>
    </w:p>
    <w:p w14:paraId="0AE85F6C" w14:textId="77777777" w:rsidR="00EB56CD" w:rsidRDefault="00EB56CD" w:rsidP="00EB56CD">
      <w:pPr>
        <w:ind w:right="141"/>
        <w:jc w:val="both"/>
        <w:rPr>
          <w:b/>
          <w:i w:val="0"/>
          <w:color w:val="000000" w:themeColor="text1"/>
          <w:sz w:val="22"/>
          <w:szCs w:val="22"/>
        </w:rPr>
      </w:pPr>
    </w:p>
    <w:p w14:paraId="0FA176CC" w14:textId="77777777" w:rsidR="00EB56CD" w:rsidRPr="00D163A9" w:rsidRDefault="00EB56CD" w:rsidP="00EB56CD">
      <w:pPr>
        <w:ind w:right="141"/>
        <w:jc w:val="both"/>
        <w:rPr>
          <w:b/>
          <w:i w:val="0"/>
          <w:color w:val="000000" w:themeColor="text1"/>
          <w:sz w:val="22"/>
          <w:szCs w:val="22"/>
        </w:rPr>
      </w:pPr>
    </w:p>
    <w:p w14:paraId="40572B4E"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Obveznosti izvajalca</w:t>
      </w:r>
    </w:p>
    <w:p w14:paraId="6B2515D7" w14:textId="77777777" w:rsidR="00EB56CD" w:rsidRPr="00D163A9" w:rsidRDefault="00EB56CD" w:rsidP="00EB56CD">
      <w:pPr>
        <w:ind w:right="141"/>
        <w:jc w:val="both"/>
        <w:rPr>
          <w:b/>
          <w:i w:val="0"/>
          <w:color w:val="000000" w:themeColor="text1"/>
          <w:sz w:val="22"/>
          <w:szCs w:val="22"/>
        </w:rPr>
      </w:pPr>
    </w:p>
    <w:p w14:paraId="08C3D664" w14:textId="77777777" w:rsidR="00EB56CD" w:rsidRPr="00D163A9" w:rsidRDefault="00EB56CD" w:rsidP="00EB56CD">
      <w:pPr>
        <w:ind w:left="4395" w:right="141"/>
        <w:jc w:val="both"/>
        <w:rPr>
          <w:i w:val="0"/>
          <w:sz w:val="22"/>
          <w:szCs w:val="22"/>
        </w:rPr>
      </w:pPr>
      <w:r>
        <w:rPr>
          <w:i w:val="0"/>
          <w:color w:val="000000" w:themeColor="text1"/>
          <w:sz w:val="22"/>
          <w:szCs w:val="22"/>
        </w:rPr>
        <w:t xml:space="preserve">10. </w:t>
      </w:r>
      <w:r w:rsidRPr="00D163A9">
        <w:rPr>
          <w:i w:val="0"/>
          <w:color w:val="000000" w:themeColor="text1"/>
          <w:sz w:val="22"/>
          <w:szCs w:val="22"/>
        </w:rPr>
        <w:t>člen</w:t>
      </w:r>
    </w:p>
    <w:p w14:paraId="5C04626A" w14:textId="77777777" w:rsidR="00EB56CD" w:rsidRPr="00D163A9" w:rsidRDefault="00EB56CD" w:rsidP="00EB56CD">
      <w:pPr>
        <w:ind w:right="141"/>
        <w:jc w:val="both"/>
        <w:rPr>
          <w:i w:val="0"/>
          <w:color w:val="000000" w:themeColor="text1"/>
          <w:sz w:val="22"/>
          <w:szCs w:val="22"/>
        </w:rPr>
      </w:pPr>
    </w:p>
    <w:p w14:paraId="2F405D2B"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zvezi z izvajanjem pogodbenih del se izvajalec obvezuje:</w:t>
      </w:r>
    </w:p>
    <w:p w14:paraId="5342FA3C"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naročniku ob uvedbi v delo predložiti terminski in finančni plan izvedbe pogodbenih del;</w:t>
      </w:r>
    </w:p>
    <w:p w14:paraId="4B86B1CD"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pisno obvestiti naročnika o pričetku in dokončanju del;</w:t>
      </w:r>
    </w:p>
    <w:p w14:paraId="095FF5CB"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organizirati gradbišče, urediti dostopne poti in deponije</w:t>
      </w:r>
      <w:r>
        <w:rPr>
          <w:i w:val="0"/>
          <w:color w:val="000000" w:themeColor="text1"/>
          <w:sz w:val="22"/>
          <w:szCs w:val="22"/>
        </w:rPr>
        <w:t>;</w:t>
      </w:r>
    </w:p>
    <w:p w14:paraId="41652AF0"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pričeti z deli v pogodbeno dogovorjenem roku, dela izvajati skladno z določili te pogodbe in jih dokončati v roku, določenem s pogodbo;</w:t>
      </w:r>
    </w:p>
    <w:p w14:paraId="612D09E2"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 xml:space="preserve">izvajati dela v skladu s to pogodbo,  projektno dokumentacijo </w:t>
      </w:r>
      <w:r>
        <w:rPr>
          <w:i w:val="0"/>
          <w:color w:val="000000" w:themeColor="text1"/>
          <w:sz w:val="22"/>
          <w:szCs w:val="22"/>
        </w:rPr>
        <w:t xml:space="preserve">in </w:t>
      </w:r>
      <w:r w:rsidRPr="00D163A9">
        <w:rPr>
          <w:i w:val="0"/>
          <w:color w:val="000000" w:themeColor="text1"/>
          <w:sz w:val="22"/>
          <w:szCs w:val="22"/>
        </w:rPr>
        <w:t xml:space="preserve"> predpisi ter  pravili  stroke;</w:t>
      </w:r>
    </w:p>
    <w:p w14:paraId="17E114FF"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da bo izvedel pogodbena dela strokovno in pravilno s svojim materialom, ki mora ustrezati zahtevanim standardom in vrstam določenih v projektni dokumentaciji ter kvaliteti določeni v opisih del in predračunu</w:t>
      </w:r>
      <w:r>
        <w:rPr>
          <w:i w:val="0"/>
          <w:color w:val="000000" w:themeColor="text1"/>
          <w:sz w:val="22"/>
          <w:szCs w:val="22"/>
        </w:rPr>
        <w:t>;</w:t>
      </w:r>
    </w:p>
    <w:p w14:paraId="30EF31B6"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vgrajevati samo prvovrstne materiale v kvaliteti, predvideni s popisom del in tehničnimi specifikacijami, v nasprotnem primeru pa takoj odstraniti neustrezen material in/ali sanirati neustrezno izvedeno delo na način, ki bo zadovoljil pravila stroke;</w:t>
      </w:r>
    </w:p>
    <w:p w14:paraId="6352D9FF"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naročniku skladno z roki iz te pogodbe predati dokazilo o zanesljivosti ter navodila za obratovanje in vzdrževanje, dokazila (ateste) o vgrajenih materialih, konstrukcijah in opremi;</w:t>
      </w:r>
    </w:p>
    <w:p w14:paraId="7C820564"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za vse vgrajene materiale in opremo pred njihovo vgradnjo dostaviti naročniku oziroma odgovornemu nadzorniku v potrditev ustrezne vzorce skupaj z veljavno atestno dokumentacijo, za izvršena dela pa poročila pooblaščenih institucij o izvršenih preiskavah in meritvah;</w:t>
      </w:r>
    </w:p>
    <w:p w14:paraId="2315D3E7"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omogočiti naročniku stalni nadzor nad dobavo in montažo opreme ter nad količino in kakovostjo dobavljene notranje opreme po tej pogodbi</w:t>
      </w:r>
      <w:r>
        <w:rPr>
          <w:i w:val="0"/>
          <w:color w:val="000000" w:themeColor="text1"/>
          <w:sz w:val="22"/>
          <w:szCs w:val="22"/>
        </w:rPr>
        <w:t>;</w:t>
      </w:r>
    </w:p>
    <w:p w14:paraId="176F0117"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sodelovati z naročnikom na vseh operativnih sestankih, pregledu obračuna del in vseh pregledih objekta do izteka garancijskega roka;</w:t>
      </w:r>
    </w:p>
    <w:p w14:paraId="18897D5D"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 xml:space="preserve">voditi knjigo obračunskih izmer, ažurno za ves čas </w:t>
      </w:r>
      <w:r>
        <w:rPr>
          <w:i w:val="0"/>
          <w:color w:val="000000" w:themeColor="text1"/>
          <w:sz w:val="22"/>
          <w:szCs w:val="22"/>
        </w:rPr>
        <w:t>izvajanja del</w:t>
      </w:r>
      <w:r w:rsidRPr="00D163A9">
        <w:rPr>
          <w:i w:val="0"/>
          <w:color w:val="000000" w:themeColor="text1"/>
          <w:sz w:val="22"/>
          <w:szCs w:val="22"/>
        </w:rPr>
        <w:t>;</w:t>
      </w:r>
    </w:p>
    <w:p w14:paraId="6D9B207D"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opozoriti naročnika na morebitne pomanjkljivosti ali nepravilnosti, ki jih je kot strokovno usposobljen izvajalec pri izvajanju del odkril;</w:t>
      </w:r>
    </w:p>
    <w:p w14:paraId="733A5517"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lastRenderedPageBreak/>
        <w:t>pravočasno pisno obvestiti naročnika o vseh spremembah, ki bi imele za posledico drugačen način izvedbe ali povečanje količin in pogodbeno dogovorjenih rokov in zanje pridobiti predhodno soglasje nadzornika in naročnika;</w:t>
      </w:r>
    </w:p>
    <w:p w14:paraId="1FDF52F6"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izvajati vsa dela s strokovno usposobljenimi delavci in odgovarjati ter garantirati za svoje delo, kakor tudi za delo svojih podizvajalcev;</w:t>
      </w:r>
    </w:p>
    <w:p w14:paraId="557E67BB"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pred prevzemom pogodbenih del izročiti naročniku originale potrebne dokumentacije o kvaliteti izvedenih del (ateste, poročila pregledov, certifikate, garancijske liste itd.);</w:t>
      </w:r>
    </w:p>
    <w:p w14:paraId="6D5E4BE5"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pripraviti dokumentacijo za</w:t>
      </w:r>
      <w:r>
        <w:rPr>
          <w:i w:val="0"/>
          <w:color w:val="000000" w:themeColor="text1"/>
          <w:sz w:val="22"/>
          <w:szCs w:val="22"/>
        </w:rPr>
        <w:t xml:space="preserve"> </w:t>
      </w:r>
      <w:r w:rsidRPr="00D163A9">
        <w:rPr>
          <w:i w:val="0"/>
          <w:color w:val="000000" w:themeColor="text1"/>
          <w:sz w:val="22"/>
          <w:szCs w:val="22"/>
        </w:rPr>
        <w:t>primopredajo izvedenih del naročniku in uporabniku</w:t>
      </w:r>
      <w:r>
        <w:rPr>
          <w:i w:val="0"/>
          <w:color w:val="000000" w:themeColor="text1"/>
          <w:sz w:val="22"/>
          <w:szCs w:val="22"/>
        </w:rPr>
        <w:t>;</w:t>
      </w:r>
    </w:p>
    <w:p w14:paraId="55927DA9"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odpraviti vse napake in pomanjkljivosti, ugotovljene v zapisniku o tehničnem pregledu in zapisniku o kvalitativnem pregledu</w:t>
      </w:r>
      <w:r>
        <w:rPr>
          <w:i w:val="0"/>
          <w:color w:val="000000" w:themeColor="text1"/>
          <w:sz w:val="22"/>
          <w:szCs w:val="22"/>
        </w:rPr>
        <w:t xml:space="preserve"> izvedenih del</w:t>
      </w:r>
      <w:r w:rsidRPr="00D163A9">
        <w:rPr>
          <w:i w:val="0"/>
          <w:color w:val="000000" w:themeColor="text1"/>
          <w:sz w:val="22"/>
          <w:szCs w:val="22"/>
        </w:rPr>
        <w:t>, v roku določenem kot dokončanje del;</w:t>
      </w:r>
    </w:p>
    <w:p w14:paraId="6FEBA4C4"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3E1CF461"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 xml:space="preserve">zagotoviti pogoje za varnost in zdravje pri delu, varnost objekta,  življenja in zdravja  mimoidočih, prometa, sosednjih objektov in  opreme, materiala in strojnega parka; </w:t>
      </w:r>
    </w:p>
    <w:p w14:paraId="77D80CC5" w14:textId="77777777" w:rsidR="00EB56CD" w:rsidRPr="00D163A9" w:rsidRDefault="00EB56CD" w:rsidP="00EB56CD">
      <w:pPr>
        <w:numPr>
          <w:ilvl w:val="0"/>
          <w:numId w:val="36"/>
        </w:numPr>
        <w:spacing w:after="200" w:line="276" w:lineRule="auto"/>
        <w:ind w:right="141"/>
        <w:contextualSpacing/>
        <w:jc w:val="both"/>
        <w:rPr>
          <w:i w:val="0"/>
          <w:color w:val="000000" w:themeColor="text1"/>
          <w:sz w:val="22"/>
          <w:szCs w:val="22"/>
        </w:rPr>
      </w:pPr>
      <w:r w:rsidRPr="00D163A9">
        <w:rPr>
          <w:i w:val="0"/>
          <w:color w:val="000000" w:themeColor="text1"/>
          <w:sz w:val="22"/>
          <w:szCs w:val="22"/>
        </w:rPr>
        <w:t>upoštevati strokovne ocene in pripombe nadzornika glede kvalitete izvedenih del in že med izvajanjem del sproti odpraviti napake in pomanjkljivosti, na katere ga ta opozori;</w:t>
      </w:r>
    </w:p>
    <w:p w14:paraId="366ED21C" w14:textId="77777777" w:rsidR="00EB56CD" w:rsidRPr="00D163A9" w:rsidRDefault="00EB56CD" w:rsidP="00EB56CD">
      <w:pPr>
        <w:numPr>
          <w:ilvl w:val="0"/>
          <w:numId w:val="36"/>
        </w:numPr>
        <w:spacing w:after="200" w:line="276" w:lineRule="auto"/>
        <w:ind w:right="141"/>
        <w:contextualSpacing/>
        <w:jc w:val="both"/>
        <w:rPr>
          <w:i w:val="0"/>
          <w:color w:val="000000" w:themeColor="text1"/>
          <w:sz w:val="22"/>
          <w:szCs w:val="22"/>
        </w:rPr>
      </w:pPr>
      <w:r w:rsidRPr="00D163A9">
        <w:rPr>
          <w:i w:val="0"/>
          <w:color w:val="000000" w:themeColor="text1"/>
          <w:sz w:val="22"/>
          <w:szCs w:val="22"/>
        </w:rPr>
        <w:t>na svoje stroške skrbeti za vso koordinacijo in organizacijo del vezano na prisotnost drugih izvajalcev na delovišču;</w:t>
      </w:r>
    </w:p>
    <w:p w14:paraId="547F4F6B" w14:textId="77777777" w:rsidR="00EB56CD" w:rsidRPr="00D163A9" w:rsidRDefault="00EB56CD" w:rsidP="00EB56CD">
      <w:pPr>
        <w:pStyle w:val="Odstavekseznama"/>
        <w:numPr>
          <w:ilvl w:val="0"/>
          <w:numId w:val="36"/>
        </w:numPr>
      </w:pPr>
      <w:r w:rsidRPr="00B03BFB">
        <w:rPr>
          <w:i w:val="0"/>
          <w:color w:val="000000" w:themeColor="text1"/>
          <w:sz w:val="22"/>
          <w:szCs w:val="22"/>
        </w:rPr>
        <w:t>izvršiti vse ostale naloge, ki jih določajo veljavni predpisi za izvajalca.</w:t>
      </w:r>
    </w:p>
    <w:p w14:paraId="33168E25" w14:textId="77777777" w:rsidR="00EB56CD" w:rsidRDefault="00EB56CD" w:rsidP="00EB56CD">
      <w:pPr>
        <w:ind w:right="141"/>
        <w:jc w:val="both"/>
        <w:rPr>
          <w:i w:val="0"/>
          <w:color w:val="000000" w:themeColor="text1"/>
          <w:sz w:val="22"/>
          <w:szCs w:val="22"/>
        </w:rPr>
      </w:pPr>
    </w:p>
    <w:p w14:paraId="0357E5DB"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5E19AFD0" w14:textId="77777777" w:rsidR="00EB56CD" w:rsidRPr="00D163A9" w:rsidRDefault="00EB56CD" w:rsidP="00EB56CD">
      <w:pPr>
        <w:ind w:right="141"/>
        <w:jc w:val="both"/>
        <w:rPr>
          <w:i w:val="0"/>
          <w:color w:val="000000" w:themeColor="text1"/>
          <w:sz w:val="22"/>
          <w:szCs w:val="22"/>
          <w:lang w:eastAsia="en-US"/>
        </w:rPr>
      </w:pPr>
    </w:p>
    <w:p w14:paraId="1A7AB3AE"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opreme</w:t>
      </w:r>
      <w:r>
        <w:rPr>
          <w:i w:val="0"/>
          <w:color w:val="000000" w:themeColor="text1"/>
          <w:sz w:val="22"/>
          <w:szCs w:val="22"/>
          <w:lang w:eastAsia="en-US"/>
        </w:rPr>
        <w:t>, ki je predmet te pogodbe</w:t>
      </w:r>
      <w:r w:rsidRPr="00D163A9">
        <w:rPr>
          <w:i w:val="0"/>
          <w:color w:val="000000" w:themeColor="text1"/>
          <w:sz w:val="22"/>
          <w:szCs w:val="22"/>
          <w:lang w:eastAsia="en-US"/>
        </w:rPr>
        <w:t>.</w:t>
      </w:r>
    </w:p>
    <w:p w14:paraId="704BCA03" w14:textId="77777777" w:rsidR="00EB56CD" w:rsidRPr="00D163A9" w:rsidRDefault="00EB56CD" w:rsidP="00EB56CD">
      <w:pPr>
        <w:ind w:right="141"/>
        <w:jc w:val="both"/>
        <w:rPr>
          <w:i w:val="0"/>
          <w:color w:val="000000" w:themeColor="text1"/>
          <w:sz w:val="22"/>
          <w:szCs w:val="22"/>
          <w:lang w:eastAsia="en-US"/>
        </w:rPr>
      </w:pPr>
    </w:p>
    <w:p w14:paraId="2691D0F3"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4309B77E" w14:textId="77777777" w:rsidR="00EB56CD" w:rsidRPr="00D163A9" w:rsidRDefault="00EB56CD" w:rsidP="00EB56CD">
      <w:pPr>
        <w:ind w:right="141"/>
        <w:jc w:val="both"/>
        <w:rPr>
          <w:i w:val="0"/>
          <w:color w:val="000000" w:themeColor="text1"/>
          <w:sz w:val="22"/>
          <w:szCs w:val="22"/>
        </w:rPr>
      </w:pPr>
    </w:p>
    <w:p w14:paraId="66D145F9" w14:textId="77777777" w:rsidR="00EB56CD" w:rsidRPr="00D163A9" w:rsidRDefault="00EB56CD" w:rsidP="00EB56CD">
      <w:pPr>
        <w:ind w:left="4395" w:right="141"/>
        <w:jc w:val="both"/>
        <w:rPr>
          <w:i w:val="0"/>
          <w:sz w:val="22"/>
          <w:szCs w:val="22"/>
        </w:rPr>
      </w:pPr>
      <w:r>
        <w:rPr>
          <w:i w:val="0"/>
          <w:color w:val="000000" w:themeColor="text1"/>
          <w:sz w:val="22"/>
          <w:szCs w:val="22"/>
        </w:rPr>
        <w:t>11.</w:t>
      </w:r>
      <w:r>
        <w:rPr>
          <w:i w:val="0"/>
          <w:color w:val="000000" w:themeColor="text1"/>
          <w:sz w:val="22"/>
          <w:szCs w:val="22"/>
        </w:rPr>
        <w:tab/>
      </w:r>
      <w:r w:rsidRPr="00D163A9">
        <w:rPr>
          <w:i w:val="0"/>
          <w:color w:val="000000" w:themeColor="text1"/>
          <w:sz w:val="22"/>
          <w:szCs w:val="22"/>
        </w:rPr>
        <w:t>člen</w:t>
      </w:r>
    </w:p>
    <w:p w14:paraId="05763C33" w14:textId="77777777" w:rsidR="00EB56CD" w:rsidRPr="00D163A9" w:rsidRDefault="00EB56CD" w:rsidP="00EB56CD">
      <w:pPr>
        <w:ind w:right="141"/>
        <w:jc w:val="both"/>
        <w:rPr>
          <w:i w:val="0"/>
          <w:color w:val="000000" w:themeColor="text1"/>
          <w:sz w:val="22"/>
          <w:szCs w:val="22"/>
        </w:rPr>
      </w:pPr>
    </w:p>
    <w:p w14:paraId="23F022BB"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Izvajalec se zavezuje, da bo v obsegu kot je to skladno s predmetom te pogodbe, spoštoval določbe Uredbe o zelenem javnem naročanju (Uradni list RS, št. 51/17, 64/19 in 121/21).</w:t>
      </w:r>
    </w:p>
    <w:p w14:paraId="4E712E3C" w14:textId="77777777" w:rsidR="00EB56CD" w:rsidRPr="00D163A9" w:rsidRDefault="00EB56CD" w:rsidP="00EB56CD">
      <w:pPr>
        <w:ind w:right="141"/>
        <w:jc w:val="both"/>
        <w:rPr>
          <w:i w:val="0"/>
          <w:color w:val="000000" w:themeColor="text1"/>
          <w:sz w:val="22"/>
          <w:szCs w:val="22"/>
        </w:rPr>
      </w:pPr>
    </w:p>
    <w:p w14:paraId="67078684"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14:paraId="26C0642D" w14:textId="77777777" w:rsidR="00EB56CD" w:rsidRPr="00D163A9" w:rsidRDefault="00EB56CD" w:rsidP="00EB56CD">
      <w:pPr>
        <w:ind w:right="141"/>
        <w:jc w:val="both"/>
        <w:rPr>
          <w:i w:val="0"/>
          <w:color w:val="000000" w:themeColor="text1"/>
          <w:sz w:val="22"/>
          <w:szCs w:val="22"/>
        </w:rPr>
      </w:pPr>
    </w:p>
    <w:p w14:paraId="3DCFCD3E"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primeru, da izvajalec ne izpolnjuje pogodbenih obveznosti na način, predviden v pogodbi o izvedbi javnega naročila, lahko začne naročnik ustrezne postopke za njeno prekinitev.</w:t>
      </w:r>
    </w:p>
    <w:p w14:paraId="68019485" w14:textId="77777777" w:rsidR="00EB56CD" w:rsidRPr="00D163A9" w:rsidRDefault="00EB56CD" w:rsidP="00EB56CD">
      <w:pPr>
        <w:ind w:right="141"/>
        <w:jc w:val="both"/>
        <w:rPr>
          <w:i w:val="0"/>
          <w:color w:val="000000" w:themeColor="text1"/>
          <w:sz w:val="22"/>
          <w:szCs w:val="22"/>
        </w:rPr>
      </w:pPr>
    </w:p>
    <w:p w14:paraId="1FAB99B8" w14:textId="77777777" w:rsidR="00EB56CD" w:rsidRPr="00D163A9" w:rsidRDefault="00EB56CD" w:rsidP="00EB56CD">
      <w:pPr>
        <w:ind w:right="141"/>
        <w:jc w:val="both"/>
        <w:rPr>
          <w:i w:val="0"/>
          <w:color w:val="000000" w:themeColor="text1"/>
          <w:sz w:val="22"/>
          <w:szCs w:val="22"/>
        </w:rPr>
      </w:pPr>
    </w:p>
    <w:p w14:paraId="1534F4CC"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Zavarovanje odgovornosti za škodo</w:t>
      </w:r>
    </w:p>
    <w:p w14:paraId="2B9FFE7E" w14:textId="77777777" w:rsidR="00EB56CD" w:rsidRPr="00D163A9" w:rsidRDefault="00EB56CD" w:rsidP="00EB56CD">
      <w:pPr>
        <w:ind w:right="141"/>
        <w:jc w:val="both"/>
        <w:rPr>
          <w:i w:val="0"/>
          <w:color w:val="000000" w:themeColor="text1"/>
          <w:sz w:val="22"/>
          <w:szCs w:val="22"/>
        </w:rPr>
      </w:pPr>
    </w:p>
    <w:p w14:paraId="33F2ED15" w14:textId="77777777" w:rsidR="00EB56CD" w:rsidRPr="00D163A9" w:rsidRDefault="00EB56CD" w:rsidP="00EB56CD">
      <w:pPr>
        <w:ind w:left="4395" w:right="141"/>
        <w:jc w:val="both"/>
        <w:rPr>
          <w:i w:val="0"/>
          <w:sz w:val="22"/>
          <w:szCs w:val="22"/>
        </w:rPr>
      </w:pPr>
      <w:r>
        <w:rPr>
          <w:i w:val="0"/>
          <w:color w:val="000000" w:themeColor="text1"/>
          <w:sz w:val="22"/>
          <w:szCs w:val="22"/>
        </w:rPr>
        <w:t>12.</w:t>
      </w:r>
      <w:r>
        <w:rPr>
          <w:i w:val="0"/>
          <w:color w:val="000000" w:themeColor="text1"/>
          <w:sz w:val="22"/>
          <w:szCs w:val="22"/>
        </w:rPr>
        <w:tab/>
      </w:r>
      <w:r w:rsidRPr="00D163A9">
        <w:rPr>
          <w:i w:val="0"/>
          <w:color w:val="000000" w:themeColor="text1"/>
          <w:sz w:val="22"/>
          <w:szCs w:val="22"/>
        </w:rPr>
        <w:t>člen</w:t>
      </w:r>
    </w:p>
    <w:p w14:paraId="097E1925" w14:textId="77777777" w:rsidR="00EB56CD" w:rsidRPr="00D163A9" w:rsidRDefault="00EB56CD" w:rsidP="00EB56CD">
      <w:pPr>
        <w:tabs>
          <w:tab w:val="left" w:pos="0"/>
        </w:tabs>
        <w:ind w:right="141"/>
        <w:jc w:val="both"/>
        <w:rPr>
          <w:i w:val="0"/>
          <w:color w:val="000000" w:themeColor="text1"/>
          <w:sz w:val="22"/>
          <w:szCs w:val="22"/>
        </w:rPr>
      </w:pPr>
    </w:p>
    <w:p w14:paraId="4597641A" w14:textId="77777777" w:rsidR="00EB56CD" w:rsidRPr="00D163A9" w:rsidRDefault="00EB56CD" w:rsidP="00EB56CD">
      <w:pPr>
        <w:tabs>
          <w:tab w:val="left" w:pos="0"/>
        </w:tabs>
        <w:ind w:right="141"/>
        <w:jc w:val="both"/>
        <w:rPr>
          <w:i w:val="0"/>
          <w:color w:val="000000" w:themeColor="text1"/>
          <w:sz w:val="22"/>
          <w:szCs w:val="22"/>
        </w:rPr>
      </w:pPr>
      <w:r w:rsidRPr="00D163A9">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5BE8141B" w14:textId="77777777" w:rsidR="00EB56CD" w:rsidRPr="00D163A9" w:rsidRDefault="00EB56CD" w:rsidP="00EB56CD">
      <w:pPr>
        <w:tabs>
          <w:tab w:val="left" w:pos="0"/>
        </w:tabs>
        <w:ind w:right="141"/>
        <w:jc w:val="both"/>
        <w:rPr>
          <w:i w:val="0"/>
          <w:color w:val="000000" w:themeColor="text1"/>
          <w:sz w:val="22"/>
          <w:szCs w:val="22"/>
        </w:rPr>
      </w:pPr>
    </w:p>
    <w:p w14:paraId="715847C4"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Izvajalec mora imeti zavarovano tudi svojo odgovornost za škodo, ki bi utegnila nastati naročniku in tretjim osebam v zvezi z opravljanjem njegove dejavnosti </w:t>
      </w:r>
      <w:r w:rsidRPr="00D163A9">
        <w:rPr>
          <w:i w:val="0"/>
          <w:color w:val="000000" w:themeColor="text1"/>
          <w:sz w:val="22"/>
          <w:szCs w:val="22"/>
          <w:lang w:eastAsia="en-US"/>
        </w:rPr>
        <w:t>njegove pravne subjektivitete in njegovih pravnih razmerij</w:t>
      </w:r>
      <w:r w:rsidRPr="00D163A9">
        <w:rPr>
          <w:i w:val="0"/>
          <w:color w:val="000000" w:themeColor="text1"/>
          <w:sz w:val="22"/>
          <w:szCs w:val="22"/>
        </w:rPr>
        <w:t xml:space="preserve"> najmanj v obsegu minimalnega zavarovalnega programa določenega v izjavi zavarovalnice (Priloga razpisne dokumentacije), ki je kot priloga sestavni del te pogodbe. </w:t>
      </w:r>
    </w:p>
    <w:p w14:paraId="62C622FC"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14:paraId="66391641" w14:textId="77777777" w:rsidR="00EB56CD" w:rsidRPr="00D163A9" w:rsidRDefault="00EB56CD" w:rsidP="00EB56CD">
      <w:pPr>
        <w:ind w:right="141"/>
        <w:jc w:val="both"/>
        <w:rPr>
          <w:i w:val="0"/>
          <w:color w:val="000000" w:themeColor="text1"/>
          <w:sz w:val="22"/>
          <w:szCs w:val="22"/>
          <w:lang w:eastAsia="en-US"/>
        </w:rPr>
      </w:pPr>
    </w:p>
    <w:p w14:paraId="3717AD5B"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Sprožilec zavarovalnega kritja za vsa zavarovanja po tem členu mora biti nastanek škodnega dogodka (ne velja claims-made način).</w:t>
      </w:r>
    </w:p>
    <w:p w14:paraId="22624B8F" w14:textId="77777777" w:rsidR="00EB56CD" w:rsidRPr="00D163A9" w:rsidRDefault="00EB56CD" w:rsidP="00EB56CD">
      <w:pPr>
        <w:ind w:right="141"/>
        <w:jc w:val="both"/>
        <w:rPr>
          <w:i w:val="0"/>
          <w:color w:val="000000" w:themeColor="text1"/>
          <w:sz w:val="22"/>
          <w:szCs w:val="22"/>
          <w:lang w:eastAsia="en-US"/>
        </w:rPr>
      </w:pPr>
    </w:p>
    <w:p w14:paraId="2FF97C13"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1119B78D"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Prav tako mora imeti izvajalec ves čas trajanja te pogodbe sklenjena tudi zavarovanja v skladu z veljavnimi zakonskimi predpisi.</w:t>
      </w:r>
    </w:p>
    <w:p w14:paraId="22A35D1D" w14:textId="77777777" w:rsidR="00EB56CD" w:rsidRPr="00D163A9" w:rsidRDefault="00EB56CD" w:rsidP="00EB56CD">
      <w:pPr>
        <w:ind w:right="141"/>
        <w:jc w:val="both"/>
        <w:rPr>
          <w:i w:val="0"/>
          <w:color w:val="000000" w:themeColor="text1"/>
          <w:sz w:val="22"/>
          <w:szCs w:val="22"/>
          <w:lang w:eastAsia="en-US"/>
        </w:rPr>
      </w:pPr>
    </w:p>
    <w:p w14:paraId="7037E08C"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Za obveznost sklenitve morebitnega dodatnega zavarovanja mora ves čas izvajanja te pogodbe skrbeti izvajalec, ki mora o tem obveščati naročnika.</w:t>
      </w:r>
    </w:p>
    <w:p w14:paraId="2AAE51D9" w14:textId="77777777" w:rsidR="00EB56CD" w:rsidRPr="00D163A9" w:rsidRDefault="00EB56CD" w:rsidP="00EB56CD">
      <w:pPr>
        <w:ind w:right="141"/>
        <w:jc w:val="both"/>
        <w:rPr>
          <w:i w:val="0"/>
          <w:color w:val="000000" w:themeColor="text1"/>
          <w:sz w:val="22"/>
          <w:szCs w:val="22"/>
          <w:lang w:eastAsia="en-US"/>
        </w:rPr>
      </w:pPr>
    </w:p>
    <w:p w14:paraId="7C86B663"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570FFBE2" w14:textId="77777777" w:rsidR="00EB56CD" w:rsidRPr="00D163A9" w:rsidRDefault="00EB56CD" w:rsidP="00EB56CD">
      <w:pPr>
        <w:ind w:right="141"/>
        <w:jc w:val="both"/>
        <w:rPr>
          <w:i w:val="0"/>
          <w:color w:val="000000" w:themeColor="text1"/>
          <w:sz w:val="22"/>
          <w:szCs w:val="22"/>
          <w:lang w:eastAsia="en-US"/>
        </w:rPr>
      </w:pPr>
    </w:p>
    <w:p w14:paraId="1B3EFA20" w14:textId="77777777" w:rsidR="00EB56CD" w:rsidRPr="00D163A9" w:rsidRDefault="00EB56CD" w:rsidP="00EB56CD">
      <w:pPr>
        <w:jc w:val="both"/>
        <w:rPr>
          <w:i w:val="0"/>
          <w:sz w:val="22"/>
          <w:szCs w:val="22"/>
        </w:rPr>
      </w:pPr>
      <w:r w:rsidRPr="00D163A9">
        <w:rPr>
          <w:i w:val="0"/>
          <w:sz w:val="22"/>
          <w:szCs w:val="22"/>
        </w:rPr>
        <w:t xml:space="preserve">Izvajalec odgovarja neposredno za škodo, ki nastane naročniku in tretjim osebam in izvira iz njegovega dela in njegovih pogodbenih obveznosti. </w:t>
      </w:r>
    </w:p>
    <w:p w14:paraId="5A0E5C1D" w14:textId="77777777" w:rsidR="00EB56CD" w:rsidRPr="00D163A9" w:rsidRDefault="00EB56CD" w:rsidP="00EB56CD">
      <w:pPr>
        <w:jc w:val="both"/>
        <w:rPr>
          <w:i w:val="0"/>
          <w:sz w:val="22"/>
          <w:szCs w:val="22"/>
        </w:rPr>
      </w:pPr>
    </w:p>
    <w:p w14:paraId="73F0B11A" w14:textId="77777777" w:rsidR="00EB56CD" w:rsidRPr="00D163A9" w:rsidRDefault="00EB56CD" w:rsidP="00EB56CD">
      <w:pPr>
        <w:jc w:val="both"/>
        <w:rPr>
          <w:i w:val="0"/>
          <w:sz w:val="22"/>
          <w:szCs w:val="22"/>
        </w:rPr>
      </w:pPr>
      <w:r w:rsidRPr="00D163A9">
        <w:rPr>
          <w:i w:val="0"/>
          <w:sz w:val="22"/>
          <w:szCs w:val="22"/>
        </w:rPr>
        <w:t xml:space="preserve">Izvajalec mora imeti ves čas svojega poslovanja do poteka vseh zastaralnih rokov za morebitne odškodninske zahtevke po tej pogodbi, zavarovano svojo odgovornost za škodo skladno z 16 . členom Gradbenega zakona (Uradni list RS, št. 199/21 in 105/22-ZZNŠPP ), ki bi utegnila nastati naročniku in tretjim osebam v zvezi z opravljanjem njegove dejavnosti z minimalno zavarovalno vsoto v višini, ki ne sme biti manjša od </w:t>
      </w:r>
      <w:r w:rsidRPr="00D163A9">
        <w:rPr>
          <w:b/>
          <w:i w:val="0"/>
          <w:sz w:val="22"/>
          <w:szCs w:val="22"/>
        </w:rPr>
        <w:t>100.000,00 EUR</w:t>
      </w:r>
      <w:r w:rsidRPr="00D163A9">
        <w:rPr>
          <w:i w:val="0"/>
          <w:sz w:val="22"/>
          <w:szCs w:val="22"/>
        </w:rPr>
        <w:t xml:space="preserve"> (z besedo: sto tisoč eurov in 00/100).</w:t>
      </w:r>
      <w:r w:rsidRPr="00D163A9">
        <w:rPr>
          <w:i w:val="0"/>
          <w:sz w:val="20"/>
        </w:rPr>
        <w:t xml:space="preserve"> </w:t>
      </w:r>
    </w:p>
    <w:p w14:paraId="73C73A36" w14:textId="77777777" w:rsidR="00EB56CD" w:rsidRPr="00D163A9" w:rsidRDefault="00EB56CD" w:rsidP="00EB56CD">
      <w:pPr>
        <w:jc w:val="both"/>
        <w:rPr>
          <w:i w:val="0"/>
          <w:sz w:val="22"/>
          <w:szCs w:val="22"/>
        </w:rPr>
      </w:pPr>
    </w:p>
    <w:p w14:paraId="3D112EEA" w14:textId="77777777" w:rsidR="00EB56CD" w:rsidRPr="00D163A9" w:rsidRDefault="00EB56CD" w:rsidP="00EB56CD">
      <w:pPr>
        <w:jc w:val="both"/>
        <w:rPr>
          <w:i w:val="0"/>
          <w:sz w:val="22"/>
          <w:szCs w:val="22"/>
        </w:rPr>
      </w:pPr>
      <w:r w:rsidRPr="00D163A9">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5741A63E" w14:textId="77777777" w:rsidR="00EB56CD" w:rsidRPr="00D163A9" w:rsidRDefault="00EB56CD" w:rsidP="00EB56CD">
      <w:pPr>
        <w:jc w:val="both"/>
        <w:rPr>
          <w:i w:val="0"/>
          <w:sz w:val="22"/>
          <w:szCs w:val="22"/>
        </w:rPr>
      </w:pPr>
    </w:p>
    <w:p w14:paraId="0C936D32"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lang w:eastAsia="en-US"/>
        </w:rPr>
        <w:t xml:space="preserve">Izvajalec se zavezuje, da bo ustrezno zavarovalno dokumentacijo (kopijo zavarovalnih polic, idr.) </w:t>
      </w:r>
      <w:r w:rsidRPr="00D163A9">
        <w:rPr>
          <w:i w:val="0"/>
          <w:sz w:val="22"/>
          <w:szCs w:val="22"/>
        </w:rPr>
        <w:t xml:space="preserve">in potrdilo o plačilu zavarovalne premije </w:t>
      </w:r>
      <w:r w:rsidRPr="00D163A9">
        <w:rPr>
          <w:i w:val="0"/>
          <w:color w:val="000000" w:themeColor="text1"/>
          <w:sz w:val="22"/>
          <w:szCs w:val="22"/>
          <w:lang w:eastAsia="en-US"/>
        </w:rPr>
        <w:t xml:space="preserve">v skladu z določili tega člena, izročil naročniku v roku 15 (petnajstih) dni od sklenitve te pogodbe, kot pogoj, ki se mora izpolniti za veljavnost te pogodbe. </w:t>
      </w:r>
    </w:p>
    <w:p w14:paraId="0ED0D462" w14:textId="77777777" w:rsidR="00EB56CD" w:rsidRPr="00D163A9" w:rsidRDefault="00EB56CD" w:rsidP="00EB56CD">
      <w:pPr>
        <w:ind w:right="141"/>
        <w:jc w:val="both"/>
        <w:rPr>
          <w:i w:val="0"/>
          <w:color w:val="000000" w:themeColor="text1"/>
          <w:sz w:val="22"/>
          <w:szCs w:val="22"/>
        </w:rPr>
      </w:pPr>
    </w:p>
    <w:p w14:paraId="7C70766F" w14:textId="77777777" w:rsidR="00EB56CD" w:rsidRPr="00D163A9" w:rsidRDefault="00EB56CD" w:rsidP="00EB56CD">
      <w:pPr>
        <w:ind w:right="141"/>
        <w:jc w:val="both"/>
        <w:rPr>
          <w:b/>
          <w:i w:val="0"/>
          <w:color w:val="000000" w:themeColor="text1"/>
          <w:sz w:val="22"/>
          <w:szCs w:val="22"/>
        </w:rPr>
      </w:pPr>
    </w:p>
    <w:p w14:paraId="017C816E"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 xml:space="preserve">Finančno zavarovanje za dobro izvedbo pogodbenih obveznosti </w:t>
      </w:r>
    </w:p>
    <w:p w14:paraId="207E0B3D" w14:textId="77777777" w:rsidR="00EB56CD" w:rsidRPr="00D163A9" w:rsidRDefault="00EB56CD" w:rsidP="00EB56CD">
      <w:pPr>
        <w:ind w:right="141"/>
        <w:jc w:val="both"/>
        <w:rPr>
          <w:i w:val="0"/>
          <w:color w:val="000000" w:themeColor="text1"/>
          <w:sz w:val="22"/>
          <w:szCs w:val="22"/>
        </w:rPr>
      </w:pPr>
    </w:p>
    <w:p w14:paraId="1E81F86F" w14:textId="77777777" w:rsidR="00EB56CD" w:rsidRPr="00D163A9" w:rsidRDefault="00EB56CD" w:rsidP="00EB56CD">
      <w:pPr>
        <w:ind w:left="4395" w:right="141"/>
        <w:jc w:val="both"/>
        <w:rPr>
          <w:i w:val="0"/>
          <w:sz w:val="22"/>
          <w:szCs w:val="22"/>
        </w:rPr>
      </w:pPr>
      <w:r>
        <w:rPr>
          <w:i w:val="0"/>
          <w:color w:val="000000" w:themeColor="text1"/>
          <w:sz w:val="22"/>
          <w:szCs w:val="22"/>
        </w:rPr>
        <w:t>13.</w:t>
      </w:r>
      <w:r>
        <w:rPr>
          <w:i w:val="0"/>
          <w:color w:val="000000" w:themeColor="text1"/>
          <w:sz w:val="22"/>
          <w:szCs w:val="22"/>
        </w:rPr>
        <w:tab/>
      </w:r>
      <w:r w:rsidRPr="00D163A9">
        <w:rPr>
          <w:i w:val="0"/>
          <w:color w:val="000000" w:themeColor="text1"/>
          <w:sz w:val="22"/>
          <w:szCs w:val="22"/>
        </w:rPr>
        <w:t>člen</w:t>
      </w:r>
    </w:p>
    <w:p w14:paraId="7B246E0F" w14:textId="77777777" w:rsidR="00EB56CD" w:rsidRPr="00D163A9" w:rsidRDefault="00EB56CD" w:rsidP="00EB56CD">
      <w:pPr>
        <w:ind w:right="141"/>
        <w:jc w:val="both"/>
        <w:rPr>
          <w:i w:val="0"/>
          <w:color w:val="000000" w:themeColor="text1"/>
          <w:sz w:val="22"/>
          <w:szCs w:val="22"/>
        </w:rPr>
      </w:pPr>
    </w:p>
    <w:p w14:paraId="3F9F32B1"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Izvajalec</w:t>
      </w:r>
      <w:r w:rsidRPr="00D163A9">
        <w:rPr>
          <w:color w:val="000000"/>
        </w:rPr>
        <w:t xml:space="preserve"> </w:t>
      </w:r>
      <w:r w:rsidRPr="00D163A9">
        <w:rPr>
          <w:i w:val="0"/>
          <w:color w:val="000000" w:themeColor="text1"/>
          <w:sz w:val="22"/>
          <w:szCs w:val="22"/>
        </w:rPr>
        <w:t>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skupne cene pogodbenih del z DDV iz 3. člena te pogodbe, to je …………… EUR, ki ga bo naročnik unovčil v primeru, če izvajalec svoje pogodbene obveznosti ne bo  izpolnil v dogovorjeni kakovosti, količini in rokih. Rok veljavnosti finančnega zavarovanja za dobro izvedbo pogodbenih obveznosti</w:t>
      </w:r>
      <w:r w:rsidRPr="00D163A9">
        <w:rPr>
          <w:color w:val="000000" w:themeColor="text1"/>
          <w:sz w:val="22"/>
          <w:szCs w:val="22"/>
        </w:rPr>
        <w:t xml:space="preserve"> </w:t>
      </w:r>
      <w:r w:rsidRPr="00D163A9">
        <w:rPr>
          <w:i w:val="0"/>
          <w:color w:val="000000" w:themeColor="text1"/>
          <w:sz w:val="22"/>
          <w:szCs w:val="22"/>
        </w:rPr>
        <w:t xml:space="preserve">mora znašati še najmanj 60 (šestdeset) dni po preteku roka za dokončanje in izpolnitev vseh pogodbenih obveznosti , to je najmanj do…………….. </w:t>
      </w:r>
    </w:p>
    <w:p w14:paraId="59688E7C" w14:textId="77777777" w:rsidR="00EB56CD" w:rsidRPr="00D163A9" w:rsidRDefault="00EB56CD" w:rsidP="00EB56CD">
      <w:pPr>
        <w:ind w:right="141"/>
        <w:jc w:val="both"/>
        <w:rPr>
          <w:i w:val="0"/>
          <w:color w:val="000000" w:themeColor="text1"/>
          <w:sz w:val="22"/>
          <w:szCs w:val="22"/>
        </w:rPr>
      </w:pPr>
    </w:p>
    <w:p w14:paraId="1B2F1140"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lastRenderedPageBreak/>
        <w:t>Finančno zavarovanje mora biti izdano v slovenskem jeziku. Bančna garancija mora biti izdana s strani banke, ki ima po Zakonu o bančništvu dovoljenje Banke Slovenije za opravljanje bančnih, vzajemno priznanih in dodatnih finančnih storitev.</w:t>
      </w:r>
    </w:p>
    <w:p w14:paraId="77B594CB" w14:textId="77777777" w:rsidR="00EB56CD" w:rsidRPr="00D163A9" w:rsidRDefault="00EB56CD" w:rsidP="00EB56CD">
      <w:pPr>
        <w:ind w:right="141"/>
        <w:jc w:val="both"/>
        <w:rPr>
          <w:i w:val="0"/>
          <w:color w:val="000000" w:themeColor="text1"/>
          <w:sz w:val="22"/>
          <w:szCs w:val="22"/>
        </w:rPr>
      </w:pPr>
    </w:p>
    <w:p w14:paraId="0C1A3A11"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65325DA3" w14:textId="77777777" w:rsidR="00EB56CD" w:rsidRPr="00D163A9" w:rsidRDefault="00EB56CD" w:rsidP="00EB56CD">
      <w:pPr>
        <w:ind w:right="141"/>
        <w:jc w:val="both"/>
        <w:rPr>
          <w:i w:val="0"/>
          <w:color w:val="000000" w:themeColor="text1"/>
          <w:sz w:val="22"/>
          <w:szCs w:val="22"/>
        </w:rPr>
      </w:pPr>
    </w:p>
    <w:p w14:paraId="583F30A6" w14:textId="77777777" w:rsidR="00EB56CD" w:rsidRPr="00D163A9" w:rsidRDefault="00EB56CD" w:rsidP="00EB56CD">
      <w:pPr>
        <w:tabs>
          <w:tab w:val="left" w:pos="9072"/>
        </w:tabs>
        <w:ind w:right="141"/>
        <w:jc w:val="both"/>
        <w:rPr>
          <w:i w:val="0"/>
          <w:color w:val="000000" w:themeColor="text1"/>
          <w:sz w:val="22"/>
          <w:szCs w:val="22"/>
        </w:rPr>
      </w:pPr>
      <w:r w:rsidRPr="00D163A9">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0B3A2281" w14:textId="77777777" w:rsidR="00EB56CD" w:rsidRDefault="00EB56CD" w:rsidP="00EB56CD">
      <w:pPr>
        <w:tabs>
          <w:tab w:val="left" w:pos="9072"/>
        </w:tabs>
        <w:ind w:right="141"/>
        <w:jc w:val="both"/>
        <w:rPr>
          <w:i w:val="0"/>
          <w:color w:val="000000" w:themeColor="text1"/>
          <w:sz w:val="22"/>
          <w:szCs w:val="22"/>
        </w:rPr>
      </w:pPr>
    </w:p>
    <w:p w14:paraId="504A6C4E" w14:textId="77777777" w:rsidR="00EB56CD" w:rsidRPr="00D163A9" w:rsidRDefault="00EB56CD" w:rsidP="00EB56CD">
      <w:pPr>
        <w:tabs>
          <w:tab w:val="left" w:pos="9072"/>
        </w:tabs>
        <w:ind w:right="141"/>
        <w:jc w:val="both"/>
        <w:rPr>
          <w:i w:val="0"/>
          <w:color w:val="000000" w:themeColor="text1"/>
          <w:sz w:val="22"/>
          <w:szCs w:val="22"/>
        </w:rPr>
      </w:pPr>
    </w:p>
    <w:p w14:paraId="5229C414"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Pogodbena kazen</w:t>
      </w:r>
    </w:p>
    <w:p w14:paraId="275401A4" w14:textId="77777777" w:rsidR="00EB56CD" w:rsidRPr="00D163A9" w:rsidRDefault="00EB56CD" w:rsidP="00EB56CD">
      <w:pPr>
        <w:ind w:left="4395" w:right="141"/>
        <w:jc w:val="both"/>
        <w:rPr>
          <w:i w:val="0"/>
          <w:sz w:val="22"/>
          <w:szCs w:val="22"/>
        </w:rPr>
      </w:pPr>
      <w:r>
        <w:rPr>
          <w:i w:val="0"/>
          <w:color w:val="000000" w:themeColor="text1"/>
          <w:sz w:val="22"/>
          <w:szCs w:val="22"/>
        </w:rPr>
        <w:t>14.</w:t>
      </w:r>
      <w:r>
        <w:rPr>
          <w:i w:val="0"/>
          <w:color w:val="000000" w:themeColor="text1"/>
          <w:sz w:val="22"/>
          <w:szCs w:val="22"/>
        </w:rPr>
        <w:tab/>
      </w:r>
      <w:r w:rsidRPr="00D163A9">
        <w:rPr>
          <w:i w:val="0"/>
          <w:color w:val="000000" w:themeColor="text1"/>
          <w:sz w:val="22"/>
          <w:szCs w:val="22"/>
        </w:rPr>
        <w:t>člen</w:t>
      </w:r>
    </w:p>
    <w:p w14:paraId="5CCFCA44" w14:textId="77777777" w:rsidR="00EB56CD" w:rsidRPr="00D163A9" w:rsidRDefault="00EB56CD" w:rsidP="00EB56CD">
      <w:pPr>
        <w:ind w:right="141"/>
        <w:jc w:val="both"/>
        <w:rPr>
          <w:i w:val="0"/>
          <w:sz w:val="22"/>
          <w:szCs w:val="22"/>
        </w:rPr>
      </w:pPr>
    </w:p>
    <w:p w14:paraId="2A8F7CCE"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Če izvajalec iz razlogov, za katere je odgovoren, ne izpolni pravilno svojih obveznosti v pogodbeno določenem roku, lahko naročnik obračuna za vsak koledarski dan zamude pogodbeno kazen v višini 5</w:t>
      </w:r>
      <w:r w:rsidRPr="00D163A9">
        <w:rPr>
          <w:i w:val="0"/>
          <w:color w:val="000000" w:themeColor="text1"/>
          <w:sz w:val="22"/>
          <w:szCs w:val="22"/>
          <w:vertAlign w:val="superscript"/>
        </w:rPr>
        <w:t>0</w:t>
      </w:r>
      <w:r w:rsidRPr="00D163A9">
        <w:rPr>
          <w:i w:val="0"/>
          <w:color w:val="000000" w:themeColor="text1"/>
          <w:sz w:val="22"/>
          <w:szCs w:val="22"/>
        </w:rPr>
        <w:t>/</w:t>
      </w:r>
      <w:r w:rsidRPr="00D163A9">
        <w:rPr>
          <w:i w:val="0"/>
          <w:color w:val="000000" w:themeColor="text1"/>
          <w:sz w:val="22"/>
          <w:szCs w:val="22"/>
          <w:vertAlign w:val="subscript"/>
        </w:rPr>
        <w:t xml:space="preserve">00  </w:t>
      </w:r>
      <w:r w:rsidRPr="00D163A9">
        <w:rPr>
          <w:i w:val="0"/>
          <w:color w:val="000000" w:themeColor="text1"/>
          <w:sz w:val="22"/>
          <w:szCs w:val="22"/>
        </w:rPr>
        <w:t>(pet promilov) od skupne cene pogodbenih del z DDV iz 3. člena te pogodbe, to je……..EUR. Pogodbena kazen skupno ne sme preseči 10 % (deset odstotkov) skupne cene pogodbenih del z DDV.</w:t>
      </w:r>
    </w:p>
    <w:p w14:paraId="5DB3A61A" w14:textId="77777777" w:rsidR="00EB56CD" w:rsidRPr="00D163A9" w:rsidRDefault="00EB56CD" w:rsidP="00EB56CD">
      <w:pPr>
        <w:ind w:right="141"/>
        <w:jc w:val="both"/>
        <w:rPr>
          <w:i w:val="0"/>
          <w:color w:val="000000" w:themeColor="text1"/>
          <w:sz w:val="22"/>
          <w:szCs w:val="22"/>
        </w:rPr>
      </w:pPr>
    </w:p>
    <w:p w14:paraId="4FF82749" w14:textId="77777777" w:rsidR="00EB56CD" w:rsidRPr="00D163A9" w:rsidRDefault="00EB56CD" w:rsidP="00EB56CD">
      <w:pPr>
        <w:ind w:right="1"/>
        <w:jc w:val="both"/>
        <w:rPr>
          <w:rFonts w:eastAsia="Calibri"/>
          <w:i w:val="0"/>
          <w:sz w:val="22"/>
          <w:szCs w:val="22"/>
        </w:rPr>
      </w:pPr>
      <w:r w:rsidRPr="00D163A9">
        <w:rPr>
          <w:rFonts w:eastAsia="Calibri"/>
          <w:i w:val="0"/>
          <w:sz w:val="22"/>
          <w:szCs w:val="22"/>
        </w:rPr>
        <w:t>Za znesek pogodbene kazni bo naročnik izvajalcu izstavil račun, ki ga mora izvajalec poravnati v roku 30 (trideset) dni od dneva izstavitve računa.</w:t>
      </w:r>
    </w:p>
    <w:p w14:paraId="7E07EE50" w14:textId="77777777" w:rsidR="00EB56CD" w:rsidRPr="00D163A9" w:rsidRDefault="00EB56CD" w:rsidP="00EB56CD">
      <w:pPr>
        <w:ind w:right="141"/>
        <w:jc w:val="both"/>
        <w:rPr>
          <w:i w:val="0"/>
          <w:color w:val="000000" w:themeColor="text1"/>
          <w:sz w:val="22"/>
          <w:szCs w:val="22"/>
        </w:rPr>
      </w:pPr>
    </w:p>
    <w:p w14:paraId="114E6841" w14:textId="77777777" w:rsidR="00EB56CD" w:rsidRPr="00D163A9" w:rsidRDefault="00EB56CD" w:rsidP="00EB56CD">
      <w:pPr>
        <w:ind w:right="1"/>
        <w:jc w:val="both"/>
        <w:rPr>
          <w:i w:val="0"/>
          <w:color w:val="000000" w:themeColor="text1"/>
          <w:sz w:val="22"/>
          <w:szCs w:val="22"/>
        </w:rPr>
      </w:pPr>
      <w:r w:rsidRPr="00D163A9">
        <w:rPr>
          <w:i w:val="0"/>
          <w:color w:val="000000" w:themeColor="text1"/>
          <w:sz w:val="22"/>
          <w:szCs w:val="22"/>
        </w:rPr>
        <w:t>Če naročniku zaradi zamude nastane škoda, ki je večja od pogodbene kazni, ima naročnik pravico zahtevati od izvajalca razliko do popolne odškodnine</w:t>
      </w:r>
      <w:r w:rsidRPr="00D163A9">
        <w:rPr>
          <w:b/>
          <w:i w:val="0"/>
          <w:color w:val="000000" w:themeColor="text1"/>
          <w:sz w:val="22"/>
          <w:szCs w:val="22"/>
        </w:rPr>
        <w:t xml:space="preserve"> </w:t>
      </w:r>
      <w:r w:rsidRPr="00D163A9">
        <w:rPr>
          <w:i w:val="0"/>
          <w:color w:val="000000" w:themeColor="text1"/>
          <w:sz w:val="22"/>
          <w:szCs w:val="22"/>
        </w:rPr>
        <w:t>in vso škodo zaradi slabo ali nestrokovno izvedenih pogodbenih del.</w:t>
      </w:r>
    </w:p>
    <w:p w14:paraId="08023C64" w14:textId="77777777" w:rsidR="00EB56CD" w:rsidRPr="00D163A9" w:rsidRDefault="00EB56CD" w:rsidP="00EB56CD">
      <w:pPr>
        <w:ind w:right="141"/>
        <w:jc w:val="both"/>
        <w:rPr>
          <w:i w:val="0"/>
          <w:color w:val="000000" w:themeColor="text1"/>
          <w:sz w:val="22"/>
          <w:szCs w:val="22"/>
        </w:rPr>
      </w:pPr>
    </w:p>
    <w:p w14:paraId="58D37356"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Plačilo pogodbene kazni izvajalca ne odvezuje od izpolnitve pogodbenih obveznosti.</w:t>
      </w:r>
    </w:p>
    <w:p w14:paraId="42FC8E1F" w14:textId="77777777" w:rsidR="00EB56CD" w:rsidRPr="00D163A9" w:rsidRDefault="00EB56CD" w:rsidP="00EB56CD">
      <w:pPr>
        <w:ind w:right="141"/>
        <w:jc w:val="both"/>
        <w:rPr>
          <w:i w:val="0"/>
          <w:color w:val="000000" w:themeColor="text1"/>
          <w:sz w:val="22"/>
          <w:szCs w:val="22"/>
        </w:rPr>
      </w:pPr>
    </w:p>
    <w:p w14:paraId="6DE519F8" w14:textId="77777777" w:rsidR="00EB56CD" w:rsidRPr="00D163A9" w:rsidRDefault="00EB56CD" w:rsidP="00EB56CD">
      <w:pPr>
        <w:ind w:left="4395" w:right="141"/>
        <w:jc w:val="both"/>
        <w:rPr>
          <w:i w:val="0"/>
          <w:sz w:val="22"/>
          <w:szCs w:val="22"/>
        </w:rPr>
      </w:pPr>
      <w:r>
        <w:rPr>
          <w:i w:val="0"/>
          <w:color w:val="000000" w:themeColor="text1"/>
          <w:sz w:val="22"/>
          <w:szCs w:val="22"/>
        </w:rPr>
        <w:t>15.</w:t>
      </w:r>
      <w:r>
        <w:rPr>
          <w:i w:val="0"/>
          <w:color w:val="000000" w:themeColor="text1"/>
          <w:sz w:val="22"/>
          <w:szCs w:val="22"/>
        </w:rPr>
        <w:tab/>
      </w:r>
      <w:r w:rsidRPr="00D163A9">
        <w:rPr>
          <w:i w:val="0"/>
          <w:color w:val="000000" w:themeColor="text1"/>
          <w:sz w:val="22"/>
          <w:szCs w:val="22"/>
        </w:rPr>
        <w:t>člen</w:t>
      </w:r>
    </w:p>
    <w:p w14:paraId="09222FB7" w14:textId="77777777" w:rsidR="00EB56CD" w:rsidRPr="00D163A9" w:rsidRDefault="00EB56CD" w:rsidP="00EB56CD">
      <w:pPr>
        <w:ind w:right="141"/>
        <w:jc w:val="both"/>
        <w:rPr>
          <w:i w:val="0"/>
          <w:color w:val="000000" w:themeColor="text1"/>
          <w:sz w:val="22"/>
          <w:szCs w:val="22"/>
        </w:rPr>
      </w:pPr>
    </w:p>
    <w:p w14:paraId="7F8D3341"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Pogodbeno kazen v višini 10 % (deset odstotkov) skupne cene pogodbenih del z DDV, to je………..EUR, lahko naročnik obračuna tudi v primeru njegove neizpolnitve pogodbe.</w:t>
      </w:r>
    </w:p>
    <w:p w14:paraId="66F43228" w14:textId="77777777" w:rsidR="00EB56CD" w:rsidRPr="00D163A9" w:rsidRDefault="00EB56CD" w:rsidP="00EB56CD">
      <w:pPr>
        <w:ind w:right="141"/>
        <w:jc w:val="both"/>
        <w:rPr>
          <w:i w:val="0"/>
          <w:color w:val="000000" w:themeColor="text1"/>
          <w:sz w:val="22"/>
          <w:szCs w:val="22"/>
        </w:rPr>
      </w:pPr>
    </w:p>
    <w:p w14:paraId="413517F3"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Za znesek pogodbene kazni naročnik izvajalcu izstavi račun, ki ga mora izvajalec poravnati v roku 30 (trideset) dni od dneva izstavitve računa.</w:t>
      </w:r>
    </w:p>
    <w:p w14:paraId="2CE4A2F0" w14:textId="77777777" w:rsidR="00EB56CD" w:rsidRPr="00D163A9" w:rsidRDefault="00EB56CD" w:rsidP="00EB56CD">
      <w:pPr>
        <w:ind w:right="141"/>
        <w:jc w:val="both"/>
        <w:rPr>
          <w:b/>
          <w:i w:val="0"/>
          <w:color w:val="000000" w:themeColor="text1"/>
          <w:sz w:val="22"/>
          <w:szCs w:val="22"/>
        </w:rPr>
      </w:pPr>
    </w:p>
    <w:p w14:paraId="5A4BACF9"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2437B9DB" w14:textId="77777777" w:rsidR="00EB56CD" w:rsidRPr="00D163A9" w:rsidRDefault="00EB56CD" w:rsidP="00EB56CD">
      <w:pPr>
        <w:ind w:right="141"/>
        <w:jc w:val="both"/>
        <w:rPr>
          <w:i w:val="0"/>
          <w:color w:val="000000" w:themeColor="text1"/>
          <w:sz w:val="22"/>
          <w:szCs w:val="22"/>
        </w:rPr>
      </w:pPr>
    </w:p>
    <w:p w14:paraId="08E1C188" w14:textId="77777777" w:rsidR="00EB56CD" w:rsidRPr="00D163A9" w:rsidRDefault="00EB56CD" w:rsidP="00EB56CD">
      <w:pPr>
        <w:ind w:right="141"/>
        <w:jc w:val="both"/>
        <w:rPr>
          <w:i w:val="0"/>
          <w:color w:val="000000" w:themeColor="text1"/>
          <w:sz w:val="22"/>
          <w:szCs w:val="22"/>
        </w:rPr>
      </w:pPr>
    </w:p>
    <w:p w14:paraId="57CA3002"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Garancije izvajalca</w:t>
      </w:r>
    </w:p>
    <w:p w14:paraId="02A0A003" w14:textId="77777777" w:rsidR="00EB56CD" w:rsidRPr="00D163A9" w:rsidRDefault="00EB56CD" w:rsidP="00EB56CD">
      <w:pPr>
        <w:ind w:right="141"/>
        <w:jc w:val="both"/>
        <w:rPr>
          <w:i w:val="0"/>
          <w:color w:val="000000" w:themeColor="text1"/>
          <w:sz w:val="22"/>
          <w:szCs w:val="22"/>
        </w:rPr>
      </w:pPr>
    </w:p>
    <w:p w14:paraId="67273A0D" w14:textId="77777777" w:rsidR="00EB56CD" w:rsidRPr="00D163A9" w:rsidRDefault="00EB56CD" w:rsidP="00EB56CD">
      <w:pPr>
        <w:ind w:left="4395" w:right="141"/>
        <w:jc w:val="both"/>
        <w:rPr>
          <w:i w:val="0"/>
          <w:sz w:val="22"/>
          <w:szCs w:val="22"/>
        </w:rPr>
      </w:pPr>
      <w:r>
        <w:rPr>
          <w:i w:val="0"/>
          <w:color w:val="000000" w:themeColor="text1"/>
          <w:sz w:val="22"/>
          <w:szCs w:val="22"/>
        </w:rPr>
        <w:t>16.</w:t>
      </w:r>
      <w:r>
        <w:rPr>
          <w:i w:val="0"/>
          <w:color w:val="000000" w:themeColor="text1"/>
          <w:sz w:val="22"/>
          <w:szCs w:val="22"/>
        </w:rPr>
        <w:tab/>
      </w:r>
      <w:r w:rsidRPr="00D163A9">
        <w:rPr>
          <w:i w:val="0"/>
          <w:color w:val="000000" w:themeColor="text1"/>
          <w:sz w:val="22"/>
          <w:szCs w:val="22"/>
        </w:rPr>
        <w:t>člen</w:t>
      </w:r>
    </w:p>
    <w:p w14:paraId="66EAEFF2" w14:textId="77777777" w:rsidR="00EB56CD" w:rsidRPr="00D163A9" w:rsidRDefault="00EB56CD" w:rsidP="00EB56CD">
      <w:pPr>
        <w:ind w:right="141"/>
        <w:jc w:val="both"/>
        <w:rPr>
          <w:i w:val="0"/>
          <w:color w:val="000000" w:themeColor="text1"/>
          <w:sz w:val="22"/>
          <w:szCs w:val="22"/>
        </w:rPr>
      </w:pPr>
    </w:p>
    <w:p w14:paraId="5E0404FB"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5B400ADE" w14:textId="77777777" w:rsidR="00EB56CD" w:rsidRPr="00D163A9" w:rsidRDefault="00EB56CD" w:rsidP="00EB56CD">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D163A9">
        <w:rPr>
          <w:i w:val="0"/>
          <w:color w:val="000000" w:themeColor="text1"/>
          <w:sz w:val="22"/>
          <w:szCs w:val="22"/>
        </w:rPr>
        <w:t>splošni garancijski rok za izvedena dela je 5 (pet) let;</w:t>
      </w:r>
    </w:p>
    <w:p w14:paraId="42EDBFE3" w14:textId="77777777" w:rsidR="00EB56CD" w:rsidRPr="00D163A9" w:rsidRDefault="00EB56CD" w:rsidP="00EB56CD">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D163A9">
        <w:rPr>
          <w:i w:val="0"/>
          <w:color w:val="000000" w:themeColor="text1"/>
          <w:sz w:val="22"/>
          <w:szCs w:val="22"/>
        </w:rPr>
        <w:t>za vgrajene naprave in opremo 3 (tri) leta oziroma veljajo garancijski roki proizvajalcev, če so le-ti daljši.</w:t>
      </w:r>
    </w:p>
    <w:p w14:paraId="35E74E1E" w14:textId="77777777" w:rsidR="00EB56CD" w:rsidRPr="00D163A9" w:rsidRDefault="00EB56CD" w:rsidP="00EB56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05ACA8E6" w14:textId="77777777" w:rsidR="00EB56CD" w:rsidRPr="00D163A9" w:rsidRDefault="00EB56CD" w:rsidP="00EB56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D163A9">
        <w:rPr>
          <w:i w:val="0"/>
          <w:color w:val="000000" w:themeColor="text1"/>
          <w:sz w:val="22"/>
          <w:szCs w:val="22"/>
        </w:rPr>
        <w:t>Garancijski roki začnejo teči z dnem končnega prevzema pogodbenih del.</w:t>
      </w:r>
    </w:p>
    <w:p w14:paraId="4BD8246B" w14:textId="77777777" w:rsidR="00EB56CD" w:rsidRPr="00D163A9" w:rsidRDefault="00EB56CD" w:rsidP="00EB56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3DFA04CC"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lastRenderedPageBreak/>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3B96DD7A" w14:textId="77777777" w:rsidR="00EB56CD" w:rsidRPr="00D163A9" w:rsidRDefault="00EB56CD" w:rsidP="00EB56CD">
      <w:pPr>
        <w:ind w:right="141"/>
        <w:jc w:val="both"/>
        <w:rPr>
          <w:i w:val="0"/>
          <w:color w:val="000000" w:themeColor="text1"/>
          <w:sz w:val="22"/>
          <w:szCs w:val="22"/>
        </w:rPr>
      </w:pPr>
    </w:p>
    <w:p w14:paraId="25BB6338"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Izvajalec je dolžan na svoje stroške odpraviti vse pomanjkljivosti, za katere jamči in ki se pokažejo med garancijskim rokom.</w:t>
      </w:r>
    </w:p>
    <w:p w14:paraId="20DA2347" w14:textId="77777777" w:rsidR="00EB56CD" w:rsidRDefault="00EB56CD" w:rsidP="00EB56CD">
      <w:pPr>
        <w:ind w:right="141"/>
        <w:jc w:val="both"/>
        <w:rPr>
          <w:b/>
          <w:i w:val="0"/>
          <w:color w:val="000000" w:themeColor="text1"/>
          <w:sz w:val="22"/>
          <w:szCs w:val="22"/>
        </w:rPr>
      </w:pPr>
    </w:p>
    <w:p w14:paraId="6B881CA7" w14:textId="77777777" w:rsidR="00EB56CD" w:rsidRPr="00D163A9" w:rsidRDefault="00EB56CD" w:rsidP="00EB56CD">
      <w:pPr>
        <w:ind w:right="141"/>
        <w:jc w:val="both"/>
        <w:rPr>
          <w:b/>
          <w:i w:val="0"/>
          <w:color w:val="000000" w:themeColor="text1"/>
          <w:sz w:val="22"/>
          <w:szCs w:val="22"/>
        </w:rPr>
      </w:pPr>
    </w:p>
    <w:p w14:paraId="5FC025E8"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Prevzem pogodbenih del</w:t>
      </w:r>
    </w:p>
    <w:p w14:paraId="697B1D34" w14:textId="77777777" w:rsidR="00EB56CD" w:rsidRPr="00D163A9" w:rsidRDefault="00EB56CD" w:rsidP="00EB56CD">
      <w:pPr>
        <w:ind w:right="141"/>
        <w:jc w:val="both"/>
        <w:rPr>
          <w:i w:val="0"/>
          <w:color w:val="000000" w:themeColor="text1"/>
          <w:sz w:val="22"/>
          <w:szCs w:val="22"/>
        </w:rPr>
      </w:pPr>
    </w:p>
    <w:p w14:paraId="331C519F" w14:textId="77777777" w:rsidR="00EB56CD" w:rsidRPr="00D163A9" w:rsidRDefault="00EB56CD" w:rsidP="00EB56CD">
      <w:pPr>
        <w:ind w:left="4395" w:right="141"/>
        <w:jc w:val="both"/>
        <w:rPr>
          <w:i w:val="0"/>
          <w:sz w:val="22"/>
          <w:szCs w:val="22"/>
        </w:rPr>
      </w:pPr>
      <w:r>
        <w:rPr>
          <w:i w:val="0"/>
          <w:color w:val="000000" w:themeColor="text1"/>
          <w:sz w:val="22"/>
          <w:szCs w:val="22"/>
        </w:rPr>
        <w:t>17.</w:t>
      </w:r>
      <w:r>
        <w:rPr>
          <w:i w:val="0"/>
          <w:color w:val="000000" w:themeColor="text1"/>
          <w:sz w:val="22"/>
          <w:szCs w:val="22"/>
        </w:rPr>
        <w:tab/>
      </w:r>
      <w:r w:rsidRPr="00D163A9">
        <w:rPr>
          <w:i w:val="0"/>
          <w:color w:val="000000" w:themeColor="text1"/>
          <w:sz w:val="22"/>
          <w:szCs w:val="22"/>
        </w:rPr>
        <w:t>člen</w:t>
      </w:r>
    </w:p>
    <w:p w14:paraId="607412A8" w14:textId="77777777" w:rsidR="00EB56CD" w:rsidRPr="00D163A9" w:rsidRDefault="00EB56CD" w:rsidP="00EB56CD">
      <w:pPr>
        <w:ind w:right="141"/>
        <w:jc w:val="both"/>
        <w:rPr>
          <w:i w:val="0"/>
          <w:color w:val="000000" w:themeColor="text1"/>
          <w:sz w:val="22"/>
          <w:szCs w:val="22"/>
        </w:rPr>
      </w:pPr>
    </w:p>
    <w:p w14:paraId="5FFCA553"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Izvajalec </w:t>
      </w:r>
      <w:r w:rsidRPr="00D163A9">
        <w:rPr>
          <w:rFonts w:eastAsia="Calibri"/>
        </w:rPr>
        <w:t xml:space="preserve"> </w:t>
      </w:r>
      <w:r w:rsidRPr="00D163A9">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7A5F4960" w14:textId="77777777" w:rsidR="00EB56CD" w:rsidRPr="00D163A9" w:rsidRDefault="00EB56CD" w:rsidP="00EB56CD">
      <w:pPr>
        <w:ind w:right="141"/>
        <w:jc w:val="both"/>
        <w:rPr>
          <w:i w:val="0"/>
          <w:color w:val="000000" w:themeColor="text1"/>
          <w:sz w:val="22"/>
          <w:szCs w:val="22"/>
        </w:rPr>
      </w:pPr>
    </w:p>
    <w:p w14:paraId="348EDB1E"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Končni prevzem pogodbenih del se izvede pod pogojem, da so odpravljene vse pomanjkljivosti ugotovljene</w:t>
      </w:r>
      <w:r>
        <w:rPr>
          <w:i w:val="0"/>
          <w:color w:val="000000" w:themeColor="text1"/>
          <w:sz w:val="22"/>
          <w:szCs w:val="22"/>
        </w:rPr>
        <w:t xml:space="preserve"> </w:t>
      </w:r>
      <w:r w:rsidRPr="00D163A9">
        <w:rPr>
          <w:i w:val="0"/>
          <w:color w:val="000000" w:themeColor="text1"/>
          <w:sz w:val="22"/>
          <w:szCs w:val="22"/>
        </w:rPr>
        <w:t>na tehničnem pregledu in komisijskem kvalitativnem pregledu. O prevzemu se sestavi zapisnik.</w:t>
      </w:r>
    </w:p>
    <w:p w14:paraId="6778CF75" w14:textId="77777777" w:rsidR="00EB56CD" w:rsidRPr="00D163A9" w:rsidRDefault="00EB56CD" w:rsidP="00EB56CD">
      <w:pPr>
        <w:ind w:right="141"/>
        <w:jc w:val="both"/>
        <w:rPr>
          <w:i w:val="0"/>
          <w:color w:val="000000" w:themeColor="text1"/>
          <w:sz w:val="22"/>
          <w:szCs w:val="22"/>
        </w:rPr>
      </w:pPr>
    </w:p>
    <w:p w14:paraId="20BBB93C" w14:textId="77777777" w:rsidR="00EB56CD" w:rsidRPr="00D163A9" w:rsidRDefault="00EB56CD" w:rsidP="00EB56CD">
      <w:pPr>
        <w:jc w:val="both"/>
        <w:rPr>
          <w:i w:val="0"/>
          <w:color w:val="000000"/>
          <w:sz w:val="22"/>
          <w:szCs w:val="22"/>
          <w:lang w:eastAsia="en-US"/>
        </w:rPr>
      </w:pPr>
      <w:r w:rsidRPr="00D163A9">
        <w:rPr>
          <w:i w:val="0"/>
          <w:color w:val="000000"/>
          <w:sz w:val="22"/>
          <w:szCs w:val="22"/>
          <w:lang w:eastAsia="en-US"/>
        </w:rPr>
        <w:t xml:space="preserve">Izvajalec mora po prevzemu pogodbenih del izročiti naročniku nepreklicno in brezpogojno  bančno garancijo ali kavcijsko zavarovanje zavarovalnice 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 za odpravo napak v garancijskem roku je 60 (šestdeset) dni daljši, kot je splošni garancijski rok, določen v tej pogodbi, torej 5 (pet) let in 60 (šestdeset) dni. </w:t>
      </w:r>
    </w:p>
    <w:p w14:paraId="5CBE04B1" w14:textId="77777777" w:rsidR="00EB56CD" w:rsidRPr="00D163A9" w:rsidRDefault="00EB56CD" w:rsidP="00EB56CD">
      <w:pPr>
        <w:ind w:left="1134"/>
        <w:jc w:val="both"/>
        <w:rPr>
          <w:i w:val="0"/>
          <w:color w:val="000000"/>
          <w:sz w:val="22"/>
          <w:szCs w:val="22"/>
          <w:lang w:eastAsia="en-US"/>
        </w:rPr>
      </w:pPr>
    </w:p>
    <w:p w14:paraId="00C6E899" w14:textId="77777777" w:rsidR="00EB56CD" w:rsidRPr="00D163A9" w:rsidRDefault="00EB56CD" w:rsidP="00EB56CD">
      <w:pPr>
        <w:jc w:val="both"/>
        <w:rPr>
          <w:i w:val="0"/>
          <w:color w:val="000000"/>
          <w:sz w:val="22"/>
          <w:szCs w:val="22"/>
          <w:lang w:eastAsia="en-US"/>
        </w:rPr>
      </w:pPr>
      <w:r w:rsidRPr="00D163A9">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D163A9">
        <w:t xml:space="preserve"> </w:t>
      </w:r>
      <w:r w:rsidRPr="00D163A9">
        <w:rPr>
          <w:i w:val="0"/>
          <w:color w:val="000000"/>
          <w:sz w:val="22"/>
          <w:szCs w:val="22"/>
          <w:lang w:eastAsia="en-US"/>
        </w:rPr>
        <w:t>za odpravo napak v garancijskem roku.</w:t>
      </w:r>
    </w:p>
    <w:p w14:paraId="69D5F771" w14:textId="77777777" w:rsidR="00EB56CD" w:rsidRPr="00D163A9" w:rsidRDefault="00EB56CD" w:rsidP="00EB56CD">
      <w:pPr>
        <w:jc w:val="both"/>
        <w:rPr>
          <w:i w:val="0"/>
          <w:color w:val="000000"/>
          <w:sz w:val="22"/>
          <w:szCs w:val="22"/>
          <w:lang w:eastAsia="en-US"/>
        </w:rPr>
      </w:pPr>
    </w:p>
    <w:p w14:paraId="50829D4A"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Finančno zavarovanje </w:t>
      </w:r>
      <w:r w:rsidRPr="00D163A9">
        <w:rPr>
          <w:i w:val="0"/>
          <w:color w:val="000000"/>
          <w:sz w:val="22"/>
          <w:szCs w:val="22"/>
          <w:lang w:eastAsia="en-US"/>
        </w:rPr>
        <w:t xml:space="preserve">za odpravo napak v garancijskem roku </w:t>
      </w:r>
      <w:r w:rsidRPr="00D163A9">
        <w:rPr>
          <w:i w:val="0"/>
          <w:color w:val="000000" w:themeColor="text1"/>
          <w:sz w:val="22"/>
          <w:szCs w:val="22"/>
        </w:rPr>
        <w:t>mora biti izdano v slovenskem jeziku. Bančna garancija mora biti izdana s strani banke, ki ima po Zakonu o bančništvu dovoljenje Banke Slovenije za opravljanje bančnih, vzajemno priznanih in dodatnih finančnih storitev.</w:t>
      </w:r>
    </w:p>
    <w:p w14:paraId="3DD9131F" w14:textId="77777777" w:rsidR="00EB56CD" w:rsidRPr="00D163A9" w:rsidRDefault="00EB56CD" w:rsidP="00EB56CD">
      <w:pPr>
        <w:jc w:val="both"/>
        <w:rPr>
          <w:i w:val="0"/>
          <w:color w:val="000000" w:themeColor="text1"/>
          <w:sz w:val="22"/>
          <w:szCs w:val="22"/>
        </w:rPr>
      </w:pPr>
    </w:p>
    <w:p w14:paraId="4BBF7409" w14:textId="77777777" w:rsidR="00EB56CD" w:rsidRPr="00D163A9" w:rsidRDefault="00EB56CD" w:rsidP="00EB56CD">
      <w:pPr>
        <w:jc w:val="both"/>
        <w:rPr>
          <w:i w:val="0"/>
          <w:color w:val="000000" w:themeColor="text1"/>
          <w:sz w:val="22"/>
          <w:szCs w:val="22"/>
        </w:rPr>
      </w:pPr>
      <w:r w:rsidRPr="00D163A9">
        <w:rPr>
          <w:i w:val="0"/>
          <w:color w:val="000000" w:themeColor="text1"/>
          <w:sz w:val="22"/>
          <w:szCs w:val="22"/>
        </w:rPr>
        <w:t>Izvajalec odgovarja za odpravo stvarnih napak v garancijskih rokih skladno s to pogodbo, tudi če bo naročnik iz kateregakoli razloga vnovčil prejeto garancijo.</w:t>
      </w:r>
    </w:p>
    <w:p w14:paraId="0AD36D11" w14:textId="77777777" w:rsidR="00EB56CD" w:rsidRPr="00D163A9" w:rsidRDefault="00EB56CD" w:rsidP="00EB56CD">
      <w:pPr>
        <w:jc w:val="both"/>
        <w:rPr>
          <w:i w:val="0"/>
          <w:color w:val="000000"/>
          <w:sz w:val="22"/>
          <w:szCs w:val="22"/>
          <w:lang w:eastAsia="en-US"/>
        </w:rPr>
      </w:pPr>
    </w:p>
    <w:p w14:paraId="6C0BD8F3" w14:textId="77777777" w:rsidR="00EB56CD" w:rsidRPr="00D163A9" w:rsidRDefault="00EB56CD" w:rsidP="00EB56CD">
      <w:pPr>
        <w:ind w:right="141"/>
        <w:jc w:val="both"/>
        <w:rPr>
          <w:b/>
          <w:i w:val="0"/>
          <w:color w:val="000000" w:themeColor="text1"/>
          <w:sz w:val="22"/>
          <w:szCs w:val="22"/>
        </w:rPr>
      </w:pPr>
      <w:r w:rsidRPr="00D163A9">
        <w:rPr>
          <w:i w:val="0"/>
          <w:color w:val="000000" w:themeColor="text1"/>
          <w:sz w:val="22"/>
          <w:szCs w:val="22"/>
        </w:rPr>
        <w:t>Brez predložene</w:t>
      </w:r>
      <w:r w:rsidRPr="00D163A9">
        <w:rPr>
          <w:b/>
          <w:i w:val="0"/>
          <w:color w:val="000000" w:themeColor="text1"/>
          <w:sz w:val="22"/>
          <w:szCs w:val="22"/>
        </w:rPr>
        <w:t xml:space="preserve"> </w:t>
      </w:r>
      <w:r w:rsidRPr="00D163A9">
        <w:rPr>
          <w:i w:val="0"/>
          <w:color w:val="000000" w:themeColor="text1"/>
          <w:sz w:val="22"/>
          <w:szCs w:val="22"/>
        </w:rPr>
        <w:t xml:space="preserve">bančne garancije za odpravo napak v garancijskem roku </w:t>
      </w:r>
      <w:r w:rsidRPr="00D163A9">
        <w:rPr>
          <w:b/>
          <w:i w:val="0"/>
          <w:color w:val="000000" w:themeColor="text1"/>
          <w:sz w:val="22"/>
          <w:szCs w:val="22"/>
        </w:rPr>
        <w:t>končni prevzem pogodbenih del ni opravljen.</w:t>
      </w:r>
    </w:p>
    <w:p w14:paraId="1D8ECFD3" w14:textId="77777777" w:rsidR="00EB56CD" w:rsidRPr="00D163A9" w:rsidRDefault="00EB56CD" w:rsidP="00EB56CD">
      <w:pPr>
        <w:ind w:right="141"/>
        <w:jc w:val="both"/>
        <w:rPr>
          <w:i w:val="0"/>
          <w:color w:val="000000" w:themeColor="text1"/>
          <w:sz w:val="22"/>
          <w:szCs w:val="22"/>
        </w:rPr>
      </w:pPr>
    </w:p>
    <w:p w14:paraId="0AC79AB6" w14:textId="77777777" w:rsidR="00EB56CD" w:rsidRPr="00D163A9" w:rsidRDefault="00EB56CD" w:rsidP="00EB56CD">
      <w:pPr>
        <w:ind w:right="141"/>
        <w:jc w:val="both"/>
        <w:rPr>
          <w:i w:val="0"/>
          <w:color w:val="000000" w:themeColor="text1"/>
          <w:sz w:val="22"/>
          <w:szCs w:val="22"/>
        </w:rPr>
      </w:pPr>
    </w:p>
    <w:p w14:paraId="2686EF6B" w14:textId="77777777" w:rsidR="00EB56CD" w:rsidRPr="00D163A9" w:rsidRDefault="00EB56CD" w:rsidP="00EB56CD">
      <w:pPr>
        <w:ind w:left="4395" w:right="141"/>
        <w:jc w:val="both"/>
        <w:rPr>
          <w:i w:val="0"/>
          <w:sz w:val="22"/>
          <w:szCs w:val="22"/>
        </w:rPr>
      </w:pPr>
      <w:r>
        <w:rPr>
          <w:i w:val="0"/>
          <w:color w:val="000000" w:themeColor="text1"/>
          <w:sz w:val="22"/>
          <w:szCs w:val="22"/>
        </w:rPr>
        <w:t>18.</w:t>
      </w:r>
      <w:r>
        <w:rPr>
          <w:i w:val="0"/>
          <w:color w:val="000000" w:themeColor="text1"/>
          <w:sz w:val="22"/>
          <w:szCs w:val="22"/>
        </w:rPr>
        <w:tab/>
      </w:r>
      <w:r w:rsidRPr="00D163A9">
        <w:rPr>
          <w:i w:val="0"/>
          <w:color w:val="000000" w:themeColor="text1"/>
          <w:sz w:val="22"/>
          <w:szCs w:val="22"/>
        </w:rPr>
        <w:t>člen</w:t>
      </w:r>
    </w:p>
    <w:p w14:paraId="219B914C" w14:textId="77777777" w:rsidR="00EB56CD" w:rsidRPr="00D163A9" w:rsidRDefault="00EB56CD" w:rsidP="00EB56CD">
      <w:pPr>
        <w:ind w:right="141"/>
        <w:jc w:val="both"/>
        <w:rPr>
          <w:i w:val="0"/>
          <w:color w:val="000000" w:themeColor="text1"/>
          <w:sz w:val="22"/>
          <w:szCs w:val="22"/>
        </w:rPr>
      </w:pPr>
    </w:p>
    <w:p w14:paraId="6821D7A4"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Za skrite napake, ki se pokažejo v garancijski dobi, je naročnik dolžan obvestiti izvajalca brez odlašanja. Pogodbeni stranki sporazumno določita primeren rok za odpravo napak, če to ne bo mogoče, pa ga določi naročnik sam.</w:t>
      </w:r>
    </w:p>
    <w:p w14:paraId="755A8FE8" w14:textId="77777777" w:rsidR="00EB56CD" w:rsidRPr="00D163A9" w:rsidRDefault="00EB56CD" w:rsidP="00EB56CD">
      <w:pPr>
        <w:ind w:right="141"/>
        <w:jc w:val="both"/>
        <w:rPr>
          <w:i w:val="0"/>
          <w:color w:val="000000" w:themeColor="text1"/>
          <w:sz w:val="22"/>
          <w:szCs w:val="22"/>
        </w:rPr>
      </w:pPr>
    </w:p>
    <w:p w14:paraId="2E4FB59D"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Izvajalec je k odpravi napak dolžan pristopiti v dogovorjenem roku, v nujnih primerih pa takoj, ko je to mogoče. </w:t>
      </w:r>
    </w:p>
    <w:p w14:paraId="42F7051A" w14:textId="77777777" w:rsidR="00EB56CD" w:rsidRPr="00D163A9" w:rsidRDefault="00EB56CD" w:rsidP="00EB56CD">
      <w:pPr>
        <w:ind w:right="141"/>
        <w:jc w:val="both"/>
        <w:rPr>
          <w:i w:val="0"/>
          <w:color w:val="000000" w:themeColor="text1"/>
          <w:sz w:val="22"/>
          <w:szCs w:val="22"/>
        </w:rPr>
      </w:pPr>
    </w:p>
    <w:p w14:paraId="198B91B6"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1A61AFBD" w14:textId="77777777" w:rsidR="00EB56CD" w:rsidRPr="00D163A9" w:rsidRDefault="00EB56CD" w:rsidP="00EB56CD">
      <w:pPr>
        <w:ind w:right="141"/>
        <w:jc w:val="both"/>
        <w:rPr>
          <w:i w:val="0"/>
          <w:color w:val="000000" w:themeColor="text1"/>
          <w:sz w:val="22"/>
          <w:szCs w:val="22"/>
        </w:rPr>
      </w:pPr>
    </w:p>
    <w:p w14:paraId="309F971D" w14:textId="77777777" w:rsidR="00EB56CD" w:rsidRPr="00D163A9" w:rsidRDefault="00EB56CD" w:rsidP="00EB56CD">
      <w:pPr>
        <w:ind w:right="141"/>
        <w:jc w:val="both"/>
        <w:rPr>
          <w:i w:val="0"/>
          <w:color w:val="000000" w:themeColor="text1"/>
          <w:sz w:val="22"/>
          <w:szCs w:val="22"/>
        </w:rPr>
      </w:pPr>
    </w:p>
    <w:p w14:paraId="757508E0"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Varstvo podatkov</w:t>
      </w:r>
    </w:p>
    <w:p w14:paraId="25E2754F" w14:textId="77777777" w:rsidR="00EB56CD" w:rsidRPr="00D163A9" w:rsidRDefault="00EB56CD" w:rsidP="00EB56CD">
      <w:pPr>
        <w:ind w:right="141"/>
        <w:jc w:val="both"/>
        <w:rPr>
          <w:i w:val="0"/>
          <w:sz w:val="22"/>
          <w:szCs w:val="22"/>
        </w:rPr>
      </w:pPr>
    </w:p>
    <w:p w14:paraId="7BBB1BF5" w14:textId="77777777" w:rsidR="00EB56CD" w:rsidRPr="00D163A9" w:rsidRDefault="00EB56CD" w:rsidP="00EB56CD">
      <w:pPr>
        <w:ind w:left="4395" w:right="141"/>
        <w:jc w:val="both"/>
        <w:rPr>
          <w:i w:val="0"/>
          <w:sz w:val="22"/>
          <w:szCs w:val="22"/>
        </w:rPr>
      </w:pPr>
      <w:r>
        <w:rPr>
          <w:i w:val="0"/>
          <w:color w:val="000000" w:themeColor="text1"/>
          <w:sz w:val="22"/>
          <w:szCs w:val="22"/>
        </w:rPr>
        <w:t>19.</w:t>
      </w:r>
      <w:r>
        <w:rPr>
          <w:i w:val="0"/>
          <w:color w:val="000000" w:themeColor="text1"/>
          <w:sz w:val="22"/>
          <w:szCs w:val="22"/>
        </w:rPr>
        <w:tab/>
      </w:r>
      <w:r w:rsidRPr="00D163A9">
        <w:rPr>
          <w:i w:val="0"/>
          <w:color w:val="000000" w:themeColor="text1"/>
          <w:sz w:val="22"/>
          <w:szCs w:val="22"/>
        </w:rPr>
        <w:t>člen</w:t>
      </w:r>
    </w:p>
    <w:p w14:paraId="542C720D" w14:textId="77777777" w:rsidR="00EB56CD" w:rsidRPr="00D163A9" w:rsidRDefault="00EB56CD" w:rsidP="00EB56CD">
      <w:pPr>
        <w:ind w:right="141"/>
        <w:jc w:val="both"/>
        <w:rPr>
          <w:i w:val="0"/>
          <w:color w:val="000000" w:themeColor="text1"/>
          <w:sz w:val="22"/>
          <w:szCs w:val="22"/>
        </w:rPr>
      </w:pPr>
    </w:p>
    <w:p w14:paraId="482033DD" w14:textId="77777777" w:rsidR="00EB56CD" w:rsidRPr="00D163A9" w:rsidRDefault="00EB56CD" w:rsidP="00EB56CD">
      <w:pPr>
        <w:jc w:val="both"/>
        <w:rPr>
          <w:i w:val="0"/>
          <w:sz w:val="22"/>
          <w:szCs w:val="22"/>
        </w:rPr>
      </w:pPr>
      <w:r w:rsidRPr="00D163A9">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167288A5" w14:textId="77777777" w:rsidR="00EB56CD" w:rsidRPr="00D163A9" w:rsidRDefault="00EB56CD" w:rsidP="00EB56CD">
      <w:pPr>
        <w:jc w:val="both"/>
        <w:rPr>
          <w:i w:val="0"/>
          <w:sz w:val="22"/>
          <w:szCs w:val="22"/>
        </w:rPr>
      </w:pPr>
    </w:p>
    <w:p w14:paraId="42F0CFDF" w14:textId="77777777" w:rsidR="00EB56CD" w:rsidRPr="00D163A9" w:rsidRDefault="00EB56CD" w:rsidP="00EB56CD">
      <w:pPr>
        <w:jc w:val="both"/>
        <w:rPr>
          <w:i w:val="0"/>
          <w:sz w:val="22"/>
          <w:szCs w:val="22"/>
        </w:rPr>
      </w:pPr>
      <w:r w:rsidRPr="00D163A9">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2B63851D" w14:textId="77777777" w:rsidR="00EB56CD" w:rsidRDefault="00EB56CD" w:rsidP="00EB56CD">
      <w:pPr>
        <w:ind w:right="141"/>
        <w:jc w:val="both"/>
        <w:rPr>
          <w:i w:val="0"/>
          <w:color w:val="000000" w:themeColor="text1"/>
          <w:sz w:val="22"/>
          <w:szCs w:val="22"/>
        </w:rPr>
      </w:pPr>
    </w:p>
    <w:p w14:paraId="23F680FA" w14:textId="77777777" w:rsidR="00EB56CD" w:rsidRPr="00D163A9" w:rsidRDefault="00EB56CD" w:rsidP="00EB56CD">
      <w:pPr>
        <w:ind w:right="141"/>
        <w:jc w:val="both"/>
        <w:rPr>
          <w:i w:val="0"/>
          <w:color w:val="000000" w:themeColor="text1"/>
          <w:sz w:val="22"/>
          <w:szCs w:val="22"/>
        </w:rPr>
      </w:pPr>
    </w:p>
    <w:p w14:paraId="42BECFAF"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Pooblaščeni predstavniki pogodbenih strank</w:t>
      </w:r>
    </w:p>
    <w:p w14:paraId="2D3256C0" w14:textId="77777777" w:rsidR="00EB56CD" w:rsidRPr="00D163A9" w:rsidRDefault="00EB56CD" w:rsidP="00EB56CD">
      <w:pPr>
        <w:ind w:right="141"/>
        <w:jc w:val="both"/>
        <w:rPr>
          <w:i w:val="0"/>
          <w:sz w:val="22"/>
          <w:szCs w:val="22"/>
        </w:rPr>
      </w:pPr>
    </w:p>
    <w:p w14:paraId="7F36C5FC" w14:textId="77777777" w:rsidR="00EB56CD" w:rsidRPr="00D163A9" w:rsidRDefault="00EB56CD" w:rsidP="00EB56CD">
      <w:pPr>
        <w:ind w:left="4395" w:right="141"/>
        <w:jc w:val="both"/>
        <w:rPr>
          <w:i w:val="0"/>
          <w:sz w:val="22"/>
          <w:szCs w:val="22"/>
        </w:rPr>
      </w:pPr>
      <w:r>
        <w:rPr>
          <w:i w:val="0"/>
          <w:color w:val="000000" w:themeColor="text1"/>
          <w:sz w:val="22"/>
          <w:szCs w:val="22"/>
        </w:rPr>
        <w:t>20.</w:t>
      </w:r>
      <w:r>
        <w:rPr>
          <w:i w:val="0"/>
          <w:color w:val="000000" w:themeColor="text1"/>
          <w:sz w:val="22"/>
          <w:szCs w:val="22"/>
        </w:rPr>
        <w:tab/>
      </w:r>
      <w:r w:rsidRPr="00D163A9">
        <w:rPr>
          <w:i w:val="0"/>
          <w:color w:val="000000" w:themeColor="text1"/>
          <w:sz w:val="22"/>
          <w:szCs w:val="22"/>
        </w:rPr>
        <w:t>člen</w:t>
      </w:r>
    </w:p>
    <w:p w14:paraId="73564443" w14:textId="77777777" w:rsidR="00EB56CD" w:rsidRPr="00D163A9" w:rsidRDefault="00EB56CD" w:rsidP="00EB56CD">
      <w:pPr>
        <w:ind w:right="141"/>
        <w:jc w:val="both"/>
        <w:rPr>
          <w:i w:val="0"/>
          <w:color w:val="000000" w:themeColor="text1"/>
          <w:sz w:val="22"/>
          <w:szCs w:val="22"/>
        </w:rPr>
      </w:pPr>
    </w:p>
    <w:p w14:paraId="4F85B7F3"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Pooblaščen predstavnik naročnika za izvajanje te pogodbe je: Irena Bezgovšek, e-mail: </w:t>
      </w:r>
      <w:hyperlink r:id="rId17" w:history="1">
        <w:r w:rsidRPr="00D163A9">
          <w:rPr>
            <w:i w:val="0"/>
            <w:color w:val="0000FF"/>
            <w:sz w:val="22"/>
            <w:szCs w:val="22"/>
            <w:u w:val="single"/>
          </w:rPr>
          <w:t>irena.bezgovsek@ljubljana.si</w:t>
        </w:r>
      </w:hyperlink>
      <w:r w:rsidRPr="00D163A9">
        <w:rPr>
          <w:i w:val="0"/>
          <w:sz w:val="22"/>
          <w:szCs w:val="22"/>
        </w:rPr>
        <w:t>, tel.</w:t>
      </w:r>
      <w:r w:rsidRPr="00D163A9">
        <w:rPr>
          <w:i w:val="0"/>
          <w:color w:val="000000" w:themeColor="text1"/>
          <w:sz w:val="22"/>
          <w:szCs w:val="22"/>
        </w:rPr>
        <w:t xml:space="preserve"> št. 01 306 40 26, ki je skrbnica te pogodbe.</w:t>
      </w:r>
    </w:p>
    <w:p w14:paraId="57EEB79F" w14:textId="77777777" w:rsidR="00EB56CD" w:rsidRPr="00D163A9" w:rsidRDefault="00EB56CD" w:rsidP="00EB56CD">
      <w:pPr>
        <w:ind w:right="141"/>
        <w:jc w:val="both"/>
        <w:rPr>
          <w:i w:val="0"/>
          <w:color w:val="000000" w:themeColor="text1"/>
          <w:sz w:val="22"/>
          <w:szCs w:val="22"/>
        </w:rPr>
      </w:pPr>
    </w:p>
    <w:p w14:paraId="7C074080"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 </w:t>
      </w:r>
    </w:p>
    <w:p w14:paraId="3D42645D" w14:textId="77777777" w:rsidR="00EB56CD" w:rsidRPr="00D163A9" w:rsidRDefault="00EB56CD" w:rsidP="00EB56CD">
      <w:pPr>
        <w:ind w:right="141"/>
        <w:jc w:val="both"/>
        <w:rPr>
          <w:i w:val="0"/>
          <w:color w:val="000000" w:themeColor="text1"/>
          <w:sz w:val="22"/>
          <w:szCs w:val="22"/>
        </w:rPr>
      </w:pPr>
    </w:p>
    <w:p w14:paraId="371112FC"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Pooblaščen predstavnik izvajalca za izvajanje te pogodbe je: ………………. e-mail:……………tel. št………………</w:t>
      </w:r>
    </w:p>
    <w:p w14:paraId="2512272A" w14:textId="77777777" w:rsidR="00EB56CD" w:rsidRPr="00D163A9" w:rsidRDefault="00EB56CD" w:rsidP="00EB56CD">
      <w:pPr>
        <w:ind w:right="141"/>
        <w:jc w:val="both"/>
        <w:rPr>
          <w:i w:val="0"/>
          <w:color w:val="000000" w:themeColor="text1"/>
          <w:sz w:val="22"/>
          <w:szCs w:val="22"/>
        </w:rPr>
      </w:pPr>
    </w:p>
    <w:p w14:paraId="44753306"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Nadzor nad </w:t>
      </w:r>
      <w:r>
        <w:rPr>
          <w:i w:val="0"/>
          <w:color w:val="000000" w:themeColor="text1"/>
          <w:sz w:val="22"/>
          <w:szCs w:val="22"/>
        </w:rPr>
        <w:t>izvedbo pogodbenih del</w:t>
      </w:r>
      <w:r w:rsidRPr="00D163A9">
        <w:rPr>
          <w:i w:val="0"/>
          <w:color w:val="000000" w:themeColor="text1"/>
          <w:sz w:val="22"/>
          <w:szCs w:val="22"/>
        </w:rPr>
        <w:t>, kot tudi urejanje vseh drugih vprašanj, ki bodo nastala ob izvajanju te pogodbe, bo naročnik uredil pred začetkom izvajanja pogodbenih del in o tem obvestil izvajalca.</w:t>
      </w:r>
    </w:p>
    <w:p w14:paraId="5F3352EE" w14:textId="77777777" w:rsidR="00EB56CD" w:rsidRPr="00D163A9" w:rsidRDefault="00EB56CD" w:rsidP="00EB56CD">
      <w:pPr>
        <w:overflowPunct w:val="0"/>
        <w:autoSpaceDE w:val="0"/>
        <w:autoSpaceDN w:val="0"/>
        <w:adjustRightInd w:val="0"/>
        <w:ind w:right="141"/>
        <w:jc w:val="both"/>
        <w:textAlignment w:val="baseline"/>
        <w:rPr>
          <w:i w:val="0"/>
          <w:color w:val="000000" w:themeColor="text1"/>
          <w:sz w:val="22"/>
          <w:szCs w:val="22"/>
        </w:rPr>
      </w:pPr>
    </w:p>
    <w:p w14:paraId="4F0167ED" w14:textId="77777777" w:rsidR="00EB56CD" w:rsidRPr="00D163A9" w:rsidRDefault="00EB56CD" w:rsidP="00EB56CD">
      <w:pPr>
        <w:overflowPunct w:val="0"/>
        <w:autoSpaceDE w:val="0"/>
        <w:autoSpaceDN w:val="0"/>
        <w:adjustRightInd w:val="0"/>
        <w:ind w:right="141"/>
        <w:jc w:val="both"/>
        <w:textAlignment w:val="baseline"/>
        <w:rPr>
          <w:i w:val="0"/>
          <w:color w:val="000000" w:themeColor="text1"/>
          <w:sz w:val="22"/>
          <w:szCs w:val="22"/>
        </w:rPr>
      </w:pPr>
      <w:r w:rsidRPr="00D163A9">
        <w:rPr>
          <w:i w:val="0"/>
          <w:color w:val="000000" w:themeColor="text1"/>
          <w:sz w:val="22"/>
          <w:szCs w:val="22"/>
        </w:rPr>
        <w:t>Izvajanje nalog koordinatorja za varnost in zdravje pri delu v izvajalni fazi projekta bo naročnik uredil pred začetkom izvajanja pogodbenih del in o tem obvestil izvajalca.</w:t>
      </w:r>
    </w:p>
    <w:p w14:paraId="03FCC56B" w14:textId="77777777" w:rsidR="00EB56CD" w:rsidRPr="00D163A9" w:rsidRDefault="00EB56CD" w:rsidP="00EB56CD">
      <w:pPr>
        <w:ind w:right="141"/>
        <w:jc w:val="both"/>
        <w:rPr>
          <w:i w:val="0"/>
          <w:color w:val="000000" w:themeColor="text1"/>
          <w:sz w:val="22"/>
          <w:szCs w:val="22"/>
        </w:rPr>
      </w:pPr>
    </w:p>
    <w:p w14:paraId="132E56F1"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Izvajalec mora na zahtevo naročnika zamenjati odgovorno osebo, če delo opravlja nestrokovno ali v nasprotju z interesi naročnika.</w:t>
      </w:r>
    </w:p>
    <w:p w14:paraId="73CA1073" w14:textId="77777777" w:rsidR="00EB56CD" w:rsidRPr="00D163A9" w:rsidRDefault="00EB56CD" w:rsidP="00EB56CD">
      <w:pPr>
        <w:ind w:right="141"/>
        <w:jc w:val="both"/>
        <w:rPr>
          <w:i w:val="0"/>
          <w:color w:val="000000" w:themeColor="text1"/>
          <w:sz w:val="22"/>
          <w:szCs w:val="22"/>
        </w:rPr>
      </w:pPr>
    </w:p>
    <w:p w14:paraId="29E5EEC2"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V primeru spremembe pooblaščenih predstavnikov se pogodbeni stranki o tem pisno obvestita v roku 3 (treh) dni od zamenjave. </w:t>
      </w:r>
    </w:p>
    <w:p w14:paraId="7505605D" w14:textId="77777777" w:rsidR="00EB56CD" w:rsidRPr="00D163A9" w:rsidRDefault="00EB56CD" w:rsidP="00EB56CD">
      <w:pPr>
        <w:ind w:right="141"/>
        <w:jc w:val="both"/>
        <w:rPr>
          <w:i w:val="0"/>
          <w:color w:val="000000" w:themeColor="text1"/>
          <w:sz w:val="22"/>
          <w:szCs w:val="22"/>
        </w:rPr>
      </w:pPr>
    </w:p>
    <w:p w14:paraId="6A4ED275" w14:textId="77777777" w:rsidR="00EB56CD" w:rsidRPr="00D163A9" w:rsidRDefault="00EB56CD" w:rsidP="00EB56CD">
      <w:pPr>
        <w:ind w:right="141"/>
        <w:jc w:val="both"/>
        <w:rPr>
          <w:i w:val="0"/>
          <w:color w:val="000000" w:themeColor="text1"/>
          <w:sz w:val="22"/>
          <w:szCs w:val="22"/>
        </w:rPr>
      </w:pPr>
    </w:p>
    <w:p w14:paraId="6CECCA50"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Prenehanje pogodbe</w:t>
      </w:r>
    </w:p>
    <w:p w14:paraId="531A49E9" w14:textId="77777777" w:rsidR="00EB56CD" w:rsidRPr="00D163A9" w:rsidRDefault="00EB56CD" w:rsidP="00EB56CD">
      <w:pPr>
        <w:ind w:right="141"/>
        <w:jc w:val="both"/>
        <w:rPr>
          <w:b/>
          <w:i w:val="0"/>
          <w:color w:val="000000" w:themeColor="text1"/>
          <w:sz w:val="22"/>
          <w:szCs w:val="22"/>
        </w:rPr>
      </w:pPr>
    </w:p>
    <w:p w14:paraId="32924A62" w14:textId="77777777" w:rsidR="00EB56CD" w:rsidRPr="00D163A9" w:rsidRDefault="00EB56CD" w:rsidP="00EB56CD">
      <w:pPr>
        <w:ind w:left="4395" w:right="141"/>
        <w:jc w:val="both"/>
        <w:rPr>
          <w:i w:val="0"/>
          <w:sz w:val="22"/>
          <w:szCs w:val="22"/>
        </w:rPr>
      </w:pPr>
      <w:r>
        <w:rPr>
          <w:i w:val="0"/>
          <w:color w:val="000000" w:themeColor="text1"/>
          <w:sz w:val="22"/>
          <w:szCs w:val="22"/>
        </w:rPr>
        <w:t>21.</w:t>
      </w:r>
      <w:r>
        <w:rPr>
          <w:i w:val="0"/>
          <w:color w:val="000000" w:themeColor="text1"/>
          <w:sz w:val="22"/>
          <w:szCs w:val="22"/>
        </w:rPr>
        <w:tab/>
      </w:r>
      <w:r w:rsidRPr="00D163A9">
        <w:rPr>
          <w:i w:val="0"/>
          <w:color w:val="000000" w:themeColor="text1"/>
          <w:sz w:val="22"/>
          <w:szCs w:val="22"/>
        </w:rPr>
        <w:t>člen</w:t>
      </w:r>
    </w:p>
    <w:p w14:paraId="313C6A2B" w14:textId="77777777" w:rsidR="00EB56CD" w:rsidRPr="00D163A9" w:rsidRDefault="00EB56CD" w:rsidP="00EB56CD">
      <w:pPr>
        <w:ind w:right="141"/>
        <w:jc w:val="both"/>
        <w:rPr>
          <w:b/>
          <w:i w:val="0"/>
          <w:color w:val="000000" w:themeColor="text1"/>
          <w:sz w:val="22"/>
          <w:szCs w:val="22"/>
        </w:rPr>
      </w:pPr>
    </w:p>
    <w:p w14:paraId="75C1C1EB"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Naročnik lahko odstopi od pogodbe, če izvajalec ne začne z izvedbo del v roku, določenem s to pogodbo in niti v naknadnem roku, ki mu ga določi naročnik. </w:t>
      </w:r>
    </w:p>
    <w:p w14:paraId="25394D75" w14:textId="77777777" w:rsidR="00EB56CD" w:rsidRPr="00D163A9" w:rsidRDefault="00EB56CD" w:rsidP="00EB56CD">
      <w:pPr>
        <w:ind w:right="141"/>
        <w:jc w:val="both"/>
        <w:rPr>
          <w:i w:val="0"/>
          <w:color w:val="000000" w:themeColor="text1"/>
          <w:sz w:val="22"/>
          <w:szCs w:val="22"/>
        </w:rPr>
      </w:pPr>
    </w:p>
    <w:p w14:paraId="225D495D"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Če pride do odstopanj od terminskega plana izvajanja del za katere je odgovoren  izvajalec v posameznih delih ali v celoti, ki so daljša od 14 (štirinajst) dni in obstaja nevarnost, da bo zato  ogrožen rok za dokončanje pogodbenih del, lahko naročnik odpove pogodbena dela v celoti ali delno za tista dela, zaradi katerih je ogroženo dokončanje pogodbenih del.</w:t>
      </w:r>
    </w:p>
    <w:p w14:paraId="6FD42FAD"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3A35F736"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D163A9">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435993BB"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5E8540DA"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D163A9">
        <w:rPr>
          <w:i w:val="0"/>
          <w:color w:val="000000" w:themeColor="text1"/>
          <w:sz w:val="22"/>
          <w:szCs w:val="22"/>
        </w:rPr>
        <w:t xml:space="preserve">V primeru, da izvajalec kako drugače ne izpolnjuje pogodbenih obveznosti na  način, predviden v tej pogodbi, lahko začne naročnik ustrezne postopke za njeno prekinitev. </w:t>
      </w:r>
    </w:p>
    <w:p w14:paraId="3915D5D2"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15B89EFA"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6B78D72"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D163A9">
        <w:rPr>
          <w:b/>
          <w:i w:val="0"/>
          <w:color w:val="000000" w:themeColor="text1"/>
          <w:sz w:val="22"/>
          <w:szCs w:val="22"/>
        </w:rPr>
        <w:lastRenderedPageBreak/>
        <w:t>Razvezni pogoj</w:t>
      </w:r>
    </w:p>
    <w:p w14:paraId="2ABA4A32"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7BD3CB3" w14:textId="77777777" w:rsidR="00EB56CD" w:rsidRPr="00D163A9" w:rsidRDefault="00EB56CD" w:rsidP="00EB56CD">
      <w:pPr>
        <w:ind w:left="4395" w:right="141"/>
        <w:jc w:val="both"/>
        <w:rPr>
          <w:i w:val="0"/>
          <w:color w:val="000000" w:themeColor="text1"/>
          <w:sz w:val="22"/>
          <w:szCs w:val="22"/>
        </w:rPr>
      </w:pPr>
      <w:r>
        <w:rPr>
          <w:i w:val="0"/>
          <w:color w:val="000000" w:themeColor="text1"/>
          <w:sz w:val="22"/>
          <w:szCs w:val="22"/>
        </w:rPr>
        <w:t>22.</w:t>
      </w:r>
      <w:r>
        <w:rPr>
          <w:i w:val="0"/>
          <w:color w:val="000000" w:themeColor="text1"/>
          <w:sz w:val="22"/>
          <w:szCs w:val="22"/>
        </w:rPr>
        <w:tab/>
      </w:r>
      <w:r w:rsidRPr="00D163A9">
        <w:rPr>
          <w:i w:val="0"/>
          <w:color w:val="000000" w:themeColor="text1"/>
          <w:sz w:val="22"/>
          <w:szCs w:val="22"/>
        </w:rPr>
        <w:t>člen</w:t>
      </w:r>
    </w:p>
    <w:p w14:paraId="41CE8561"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2ADFB8B9" w14:textId="77777777" w:rsidR="00EB56CD" w:rsidRPr="00D163A9" w:rsidRDefault="00EB56CD" w:rsidP="00EB56CD">
      <w:pPr>
        <w:jc w:val="both"/>
        <w:rPr>
          <w:rFonts w:eastAsia="Calibri"/>
          <w:i w:val="0"/>
          <w:sz w:val="22"/>
          <w:szCs w:val="22"/>
          <w:lang w:eastAsia="en-US"/>
        </w:rPr>
      </w:pPr>
      <w:r w:rsidRPr="00D163A9">
        <w:rPr>
          <w:rFonts w:eastAsia="Calibri"/>
          <w:i w:val="0"/>
          <w:iCs/>
          <w:sz w:val="22"/>
          <w:szCs w:val="22"/>
          <w:lang w:eastAsia="en-US"/>
        </w:rPr>
        <w:t>Ta pogodba je skladno s 67. členom ZJN-3 sklenjena pod razveznim pogojem, ki se uresniči v primeru izpolnitve ene od naslednjih okoliščin:</w:t>
      </w:r>
    </w:p>
    <w:p w14:paraId="63BE6CEB" w14:textId="77777777" w:rsidR="00EB56CD" w:rsidRPr="00D163A9" w:rsidRDefault="00EB56CD" w:rsidP="00EB56CD">
      <w:pPr>
        <w:numPr>
          <w:ilvl w:val="0"/>
          <w:numId w:val="35"/>
        </w:numPr>
        <w:jc w:val="both"/>
        <w:rPr>
          <w:i w:val="0"/>
          <w:iCs/>
          <w:sz w:val="22"/>
          <w:szCs w:val="22"/>
          <w:lang w:eastAsia="en-US"/>
        </w:rPr>
      </w:pPr>
      <w:r w:rsidRPr="00D163A9">
        <w:rPr>
          <w:i w:val="0"/>
          <w:iCs/>
          <w:sz w:val="22"/>
          <w:szCs w:val="22"/>
          <w:lang w:eastAsia="en-US"/>
        </w:rPr>
        <w:t xml:space="preserve">če bo naročnik seznanjen, da je sodišče s pravnomočno odločitvijo ugotovilo kršitev obveznosti iz delovne, okoljske ali socialne zakonodaje s strani izvajalca/dobavitelja ali njegovega podizvajalca ali </w:t>
      </w:r>
    </w:p>
    <w:p w14:paraId="1B6559CD" w14:textId="77777777" w:rsidR="00EB56CD" w:rsidRPr="00D163A9" w:rsidRDefault="00EB56CD" w:rsidP="00EB56CD">
      <w:pPr>
        <w:numPr>
          <w:ilvl w:val="0"/>
          <w:numId w:val="35"/>
        </w:numPr>
        <w:jc w:val="both"/>
        <w:rPr>
          <w:i w:val="0"/>
          <w:iCs/>
          <w:sz w:val="22"/>
          <w:szCs w:val="22"/>
          <w:lang w:eastAsia="en-US"/>
        </w:rPr>
      </w:pPr>
      <w:r w:rsidRPr="00D163A9">
        <w:rPr>
          <w:i w:val="0"/>
          <w:iCs/>
          <w:sz w:val="22"/>
          <w:szCs w:val="22"/>
          <w:lang w:eastAsia="en-US"/>
        </w:rPr>
        <w:t>če bo naročnik seznanjen, da je pristojni državni organ pri izvajalcu/dobavitelju ali njegovem podizvajalcu v času izvajanja pogodbe ugotovil najmanj 2 (dve) kršitvi v zvezi s:</w:t>
      </w:r>
    </w:p>
    <w:p w14:paraId="1A32CC91" w14:textId="77777777" w:rsidR="00EB56CD" w:rsidRPr="00D163A9" w:rsidRDefault="00EB56CD" w:rsidP="00EB56CD">
      <w:pPr>
        <w:numPr>
          <w:ilvl w:val="1"/>
          <w:numId w:val="35"/>
        </w:numPr>
        <w:jc w:val="both"/>
        <w:rPr>
          <w:i w:val="0"/>
          <w:iCs/>
          <w:sz w:val="22"/>
          <w:szCs w:val="22"/>
          <w:lang w:eastAsia="en-US"/>
        </w:rPr>
      </w:pPr>
      <w:r w:rsidRPr="00D163A9">
        <w:rPr>
          <w:i w:val="0"/>
          <w:iCs/>
          <w:sz w:val="22"/>
          <w:szCs w:val="22"/>
          <w:lang w:eastAsia="en-US"/>
        </w:rPr>
        <w:t xml:space="preserve">plačilom za delo, </w:t>
      </w:r>
    </w:p>
    <w:p w14:paraId="29DE87E8" w14:textId="77777777" w:rsidR="00EB56CD" w:rsidRPr="00D163A9" w:rsidRDefault="00EB56CD" w:rsidP="00EB56CD">
      <w:pPr>
        <w:numPr>
          <w:ilvl w:val="1"/>
          <w:numId w:val="35"/>
        </w:numPr>
        <w:jc w:val="both"/>
        <w:rPr>
          <w:i w:val="0"/>
          <w:iCs/>
          <w:sz w:val="22"/>
          <w:szCs w:val="22"/>
          <w:lang w:eastAsia="en-US"/>
        </w:rPr>
      </w:pPr>
      <w:r w:rsidRPr="00D163A9">
        <w:rPr>
          <w:i w:val="0"/>
          <w:iCs/>
          <w:sz w:val="22"/>
          <w:szCs w:val="22"/>
          <w:lang w:eastAsia="en-US"/>
        </w:rPr>
        <w:t xml:space="preserve">delovnim časom, </w:t>
      </w:r>
    </w:p>
    <w:p w14:paraId="59108FB8" w14:textId="77777777" w:rsidR="00EB56CD" w:rsidRPr="00D163A9" w:rsidRDefault="00EB56CD" w:rsidP="00EB56CD">
      <w:pPr>
        <w:numPr>
          <w:ilvl w:val="1"/>
          <w:numId w:val="35"/>
        </w:numPr>
        <w:jc w:val="both"/>
        <w:rPr>
          <w:i w:val="0"/>
          <w:iCs/>
          <w:sz w:val="22"/>
          <w:szCs w:val="22"/>
          <w:lang w:eastAsia="en-US"/>
        </w:rPr>
      </w:pPr>
      <w:r w:rsidRPr="00D163A9">
        <w:rPr>
          <w:i w:val="0"/>
          <w:iCs/>
          <w:sz w:val="22"/>
          <w:szCs w:val="22"/>
          <w:lang w:eastAsia="en-US"/>
        </w:rPr>
        <w:t xml:space="preserve">počitki, </w:t>
      </w:r>
    </w:p>
    <w:p w14:paraId="6B6667C6" w14:textId="77777777" w:rsidR="00EB56CD" w:rsidRPr="00D163A9" w:rsidRDefault="00EB56CD" w:rsidP="00EB56CD">
      <w:pPr>
        <w:numPr>
          <w:ilvl w:val="1"/>
          <w:numId w:val="35"/>
        </w:numPr>
        <w:jc w:val="both"/>
        <w:rPr>
          <w:i w:val="0"/>
          <w:iCs/>
          <w:sz w:val="22"/>
          <w:szCs w:val="22"/>
          <w:lang w:eastAsia="en-US"/>
        </w:rPr>
      </w:pPr>
      <w:r w:rsidRPr="00D163A9">
        <w:rPr>
          <w:i w:val="0"/>
          <w:iCs/>
          <w:sz w:val="22"/>
          <w:szCs w:val="22"/>
          <w:lang w:eastAsia="en-US"/>
        </w:rPr>
        <w:t xml:space="preserve">opravljanjem dela na podlagi pogodb civilnega prava kljub obstoju elementov delovnega razmerja ali v zvezi z zaposlovanjem na črno </w:t>
      </w:r>
    </w:p>
    <w:p w14:paraId="52A80047" w14:textId="77777777" w:rsidR="00EB56CD" w:rsidRPr="00D163A9" w:rsidRDefault="00EB56CD" w:rsidP="00EB56CD">
      <w:pPr>
        <w:ind w:left="720"/>
        <w:jc w:val="both"/>
        <w:rPr>
          <w:rFonts w:eastAsia="Calibri"/>
          <w:i w:val="0"/>
          <w:sz w:val="22"/>
          <w:szCs w:val="22"/>
        </w:rPr>
      </w:pPr>
      <w:r w:rsidRPr="00D163A9">
        <w:rPr>
          <w:rFonts w:eastAsia="Calibri"/>
          <w:i w:val="0"/>
          <w:sz w:val="22"/>
          <w:szCs w:val="22"/>
        </w:rPr>
        <w:t>in za kateri mu je bila s pravnomočno odločitvijo ali več pravnomočnimi odločitvami izrečena globa za prekršek.</w:t>
      </w:r>
    </w:p>
    <w:p w14:paraId="121F8C9F" w14:textId="77777777" w:rsidR="00EB56CD" w:rsidRPr="00D163A9" w:rsidRDefault="00EB56CD" w:rsidP="00EB56CD">
      <w:pPr>
        <w:jc w:val="both"/>
        <w:rPr>
          <w:rFonts w:eastAsia="Calibri"/>
          <w:i w:val="0"/>
          <w:iCs/>
          <w:sz w:val="22"/>
          <w:szCs w:val="22"/>
          <w:lang w:eastAsia="en-US"/>
        </w:rPr>
      </w:pPr>
    </w:p>
    <w:p w14:paraId="5F6267A8" w14:textId="77777777" w:rsidR="00EB56CD" w:rsidRPr="00D163A9" w:rsidRDefault="00EB56CD" w:rsidP="00EB56CD">
      <w:pPr>
        <w:jc w:val="both"/>
        <w:rPr>
          <w:rFonts w:eastAsia="Calibri"/>
          <w:i w:val="0"/>
          <w:iCs/>
          <w:sz w:val="22"/>
          <w:szCs w:val="22"/>
          <w:lang w:eastAsia="en-US"/>
        </w:rPr>
      </w:pPr>
      <w:r w:rsidRPr="00D163A9">
        <w:rPr>
          <w:rFonts w:eastAsia="Calibri"/>
          <w:i w:val="0"/>
          <w:iCs/>
          <w:sz w:val="22"/>
          <w:szCs w:val="22"/>
          <w:lang w:eastAsia="en-US"/>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5D2F8533" w14:textId="77777777" w:rsidR="00EB56CD" w:rsidRPr="00D163A9" w:rsidRDefault="00EB56CD" w:rsidP="00EB56CD">
      <w:pPr>
        <w:jc w:val="both"/>
        <w:rPr>
          <w:rFonts w:eastAsia="Calibri"/>
          <w:i w:val="0"/>
          <w:iCs/>
          <w:sz w:val="22"/>
          <w:szCs w:val="22"/>
          <w:lang w:eastAsia="en-US"/>
        </w:rPr>
      </w:pPr>
    </w:p>
    <w:p w14:paraId="0315E852" w14:textId="77777777" w:rsidR="00EB56CD" w:rsidRPr="00D163A9" w:rsidRDefault="00EB56CD" w:rsidP="00EB56CD">
      <w:pPr>
        <w:jc w:val="both"/>
        <w:rPr>
          <w:rFonts w:eastAsia="Calibri"/>
          <w:i w:val="0"/>
          <w:iCs/>
          <w:sz w:val="22"/>
          <w:szCs w:val="22"/>
          <w:lang w:eastAsia="en-US"/>
        </w:rPr>
      </w:pPr>
      <w:r w:rsidRPr="00D163A9">
        <w:rPr>
          <w:rFonts w:eastAsia="Calibri"/>
          <w:i w:val="0"/>
          <w:iCs/>
          <w:sz w:val="22"/>
          <w:szCs w:val="22"/>
          <w:lang w:eastAsia="en-US"/>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w:t>
      </w:r>
    </w:p>
    <w:p w14:paraId="7A7E4FC0" w14:textId="77777777" w:rsidR="00EB56CD" w:rsidRPr="00D163A9" w:rsidRDefault="00EB56CD" w:rsidP="00EB56CD">
      <w:pPr>
        <w:jc w:val="both"/>
        <w:rPr>
          <w:rFonts w:eastAsia="Calibri"/>
          <w:i w:val="0"/>
          <w:iCs/>
          <w:sz w:val="22"/>
          <w:szCs w:val="22"/>
          <w:lang w:eastAsia="en-US"/>
        </w:rPr>
      </w:pPr>
    </w:p>
    <w:p w14:paraId="5AC68145" w14:textId="77777777" w:rsidR="00EB56CD" w:rsidRPr="00D163A9" w:rsidRDefault="00EB56CD" w:rsidP="00EB56CD">
      <w:pPr>
        <w:jc w:val="both"/>
        <w:rPr>
          <w:rFonts w:eastAsia="Calibri"/>
          <w:i w:val="0"/>
          <w:iCs/>
          <w:sz w:val="22"/>
          <w:szCs w:val="22"/>
          <w:lang w:eastAsia="en-US"/>
        </w:rPr>
      </w:pPr>
      <w:r w:rsidRPr="00D163A9">
        <w:rPr>
          <w:rFonts w:eastAsia="Calibri"/>
          <w:i w:val="0"/>
          <w:iCs/>
          <w:sz w:val="22"/>
          <w:szCs w:val="22"/>
          <w:lang w:eastAsia="en-US"/>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p>
    <w:p w14:paraId="0C5A230A" w14:textId="77777777" w:rsidR="00EB56CD" w:rsidRPr="00D163A9" w:rsidRDefault="00EB56CD" w:rsidP="00EB56CD">
      <w:pPr>
        <w:jc w:val="both"/>
        <w:rPr>
          <w:rFonts w:eastAsia="Calibri"/>
          <w:i w:val="0"/>
          <w:iCs/>
          <w:sz w:val="22"/>
          <w:szCs w:val="22"/>
          <w:lang w:eastAsia="en-US"/>
        </w:rPr>
      </w:pPr>
    </w:p>
    <w:p w14:paraId="78FEEA7B"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rFonts w:eastAsia="Calibri"/>
          <w:i w:val="0"/>
          <w:iCs/>
          <w:sz w:val="22"/>
          <w:szCs w:val="22"/>
          <w:lang w:eastAsia="en-US"/>
        </w:rPr>
      </w:pPr>
      <w:r w:rsidRPr="00D163A9">
        <w:rPr>
          <w:rFonts w:eastAsia="Calibri"/>
          <w:i w:val="0"/>
          <w:iCs/>
          <w:sz w:val="22"/>
          <w:szCs w:val="22"/>
          <w:lang w:eastAsia="en-US"/>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66766532" w14:textId="77777777" w:rsidR="00EB56CD"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7151A62"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2FA21F08"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Prepoved prenosa bodočih terjatev</w:t>
      </w:r>
    </w:p>
    <w:p w14:paraId="798D524A" w14:textId="77777777" w:rsidR="00EB56CD" w:rsidRPr="00D163A9" w:rsidRDefault="00EB56CD" w:rsidP="00EB56CD">
      <w:pPr>
        <w:ind w:right="141"/>
        <w:jc w:val="both"/>
        <w:rPr>
          <w:i w:val="0"/>
          <w:color w:val="000000" w:themeColor="text1"/>
          <w:sz w:val="22"/>
          <w:szCs w:val="22"/>
        </w:rPr>
      </w:pPr>
    </w:p>
    <w:p w14:paraId="3D9ADFA9" w14:textId="77777777" w:rsidR="00EB56CD" w:rsidRPr="00D163A9" w:rsidRDefault="00EB56CD" w:rsidP="00EB56CD">
      <w:pPr>
        <w:ind w:left="4395" w:right="141"/>
        <w:jc w:val="both"/>
        <w:rPr>
          <w:i w:val="0"/>
          <w:color w:val="000000" w:themeColor="text1"/>
          <w:sz w:val="22"/>
          <w:szCs w:val="22"/>
        </w:rPr>
      </w:pPr>
      <w:r>
        <w:rPr>
          <w:i w:val="0"/>
          <w:color w:val="000000" w:themeColor="text1"/>
          <w:sz w:val="22"/>
          <w:szCs w:val="22"/>
        </w:rPr>
        <w:t>23.</w:t>
      </w:r>
      <w:r>
        <w:rPr>
          <w:i w:val="0"/>
          <w:color w:val="000000" w:themeColor="text1"/>
          <w:sz w:val="22"/>
          <w:szCs w:val="22"/>
        </w:rPr>
        <w:tab/>
      </w:r>
      <w:r w:rsidRPr="00D163A9">
        <w:rPr>
          <w:i w:val="0"/>
          <w:color w:val="000000" w:themeColor="text1"/>
          <w:sz w:val="22"/>
          <w:szCs w:val="22"/>
        </w:rPr>
        <w:t>člen</w:t>
      </w:r>
    </w:p>
    <w:p w14:paraId="79833D1E" w14:textId="77777777" w:rsidR="00EB56CD" w:rsidRPr="00D163A9" w:rsidRDefault="00EB56CD" w:rsidP="00EB56CD">
      <w:pPr>
        <w:ind w:right="141"/>
        <w:jc w:val="both"/>
        <w:rPr>
          <w:i w:val="0"/>
          <w:color w:val="000000" w:themeColor="text1"/>
          <w:sz w:val="22"/>
          <w:szCs w:val="22"/>
        </w:rPr>
      </w:pPr>
    </w:p>
    <w:p w14:paraId="3ACCA93A"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Pogodbeni stranki se v skladu s 417. členom Obligacijskega zakonika </w:t>
      </w:r>
      <w:r w:rsidRPr="00D163A9">
        <w:rPr>
          <w:i w:val="0"/>
          <w:sz w:val="22"/>
          <w:szCs w:val="22"/>
        </w:rPr>
        <w:t xml:space="preserve">(Uradni list RS, št. </w:t>
      </w:r>
      <w:r w:rsidRPr="00D163A9">
        <w:rPr>
          <w:i w:val="0"/>
          <w:sz w:val="22"/>
          <w:szCs w:val="22"/>
          <w:shd w:val="clear" w:color="auto" w:fill="FFFFFF"/>
        </w:rPr>
        <w:t>97/07 - uradno prečiščeno besedilo, 64/16 - odl. US in 20/18  – OROZ631)</w:t>
      </w:r>
      <w:r w:rsidRPr="00D163A9">
        <w:rPr>
          <w:i w:val="0"/>
          <w:sz w:val="22"/>
          <w:szCs w:val="22"/>
        </w:rPr>
        <w:t xml:space="preserve"> </w:t>
      </w:r>
      <w:r w:rsidRPr="00D163A9">
        <w:rPr>
          <w:i w:val="0"/>
          <w:color w:val="000000" w:themeColor="text1"/>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5884DD53" w14:textId="77777777" w:rsidR="00EB56CD" w:rsidRPr="00D163A9" w:rsidRDefault="00EB56CD" w:rsidP="00EB56CD">
      <w:pPr>
        <w:ind w:right="141"/>
        <w:jc w:val="both"/>
        <w:rPr>
          <w:i w:val="0"/>
          <w:color w:val="000000" w:themeColor="text1"/>
          <w:sz w:val="22"/>
          <w:szCs w:val="22"/>
        </w:rPr>
      </w:pPr>
    </w:p>
    <w:p w14:paraId="7C2BAF63"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32F45AEF" w14:textId="77777777" w:rsidR="00EB56CD" w:rsidRPr="00D163A9" w:rsidRDefault="00EB56CD" w:rsidP="00EB56CD">
      <w:pPr>
        <w:ind w:right="141"/>
        <w:jc w:val="both"/>
        <w:rPr>
          <w:i w:val="0"/>
          <w:color w:val="000000" w:themeColor="text1"/>
          <w:sz w:val="22"/>
          <w:szCs w:val="22"/>
        </w:rPr>
      </w:pPr>
    </w:p>
    <w:p w14:paraId="635140F0"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lastRenderedPageBreak/>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3F352748" w14:textId="77777777" w:rsidR="00EB56CD" w:rsidRPr="00D163A9" w:rsidRDefault="00EB56CD" w:rsidP="00EB56CD">
      <w:pPr>
        <w:ind w:right="141"/>
        <w:jc w:val="both"/>
        <w:rPr>
          <w:i w:val="0"/>
          <w:color w:val="000000" w:themeColor="text1"/>
          <w:sz w:val="22"/>
          <w:szCs w:val="22"/>
        </w:rPr>
      </w:pPr>
    </w:p>
    <w:p w14:paraId="7530C4CD"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w:t>
      </w:r>
      <w:r>
        <w:rPr>
          <w:i w:val="0"/>
          <w:color w:val="000000" w:themeColor="text1"/>
          <w:sz w:val="22"/>
          <w:szCs w:val="22"/>
        </w:rPr>
        <w:t>1</w:t>
      </w:r>
      <w:r w:rsidRPr="00D163A9">
        <w:rPr>
          <w:i w:val="0"/>
          <w:color w:val="000000" w:themeColor="text1"/>
          <w:sz w:val="22"/>
          <w:szCs w:val="22"/>
        </w:rPr>
        <w:t>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6AFAEFE5" w14:textId="77777777" w:rsidR="00EB56CD" w:rsidRPr="00D163A9" w:rsidRDefault="00EB56CD" w:rsidP="00EB56CD">
      <w:pPr>
        <w:ind w:right="141"/>
        <w:jc w:val="both"/>
        <w:rPr>
          <w:i w:val="0"/>
          <w:color w:val="000000" w:themeColor="text1"/>
          <w:sz w:val="22"/>
          <w:szCs w:val="22"/>
        </w:rPr>
      </w:pPr>
    </w:p>
    <w:p w14:paraId="37D2151C"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Za znesek pogodbene kazni naročnik izvajalcu izstavi </w:t>
      </w:r>
      <w:r>
        <w:rPr>
          <w:i w:val="0"/>
          <w:color w:val="000000" w:themeColor="text1"/>
          <w:sz w:val="22"/>
          <w:szCs w:val="22"/>
        </w:rPr>
        <w:t>e-</w:t>
      </w:r>
      <w:r w:rsidRPr="00D163A9">
        <w:rPr>
          <w:i w:val="0"/>
          <w:color w:val="000000" w:themeColor="text1"/>
          <w:sz w:val="22"/>
          <w:szCs w:val="22"/>
        </w:rPr>
        <w:t xml:space="preserve">račun, ki ga mora izvajalec poravnati v roku 30 (trideset) dni od dneva izstavitve </w:t>
      </w:r>
      <w:r>
        <w:rPr>
          <w:i w:val="0"/>
          <w:color w:val="000000" w:themeColor="text1"/>
          <w:sz w:val="22"/>
          <w:szCs w:val="22"/>
        </w:rPr>
        <w:t>e-</w:t>
      </w:r>
      <w:r w:rsidRPr="00D163A9">
        <w:rPr>
          <w:i w:val="0"/>
          <w:color w:val="000000" w:themeColor="text1"/>
          <w:sz w:val="22"/>
          <w:szCs w:val="22"/>
        </w:rPr>
        <w:t>računa.</w:t>
      </w:r>
    </w:p>
    <w:p w14:paraId="1180A2D3" w14:textId="77777777" w:rsidR="00EB56CD" w:rsidRPr="00D163A9" w:rsidRDefault="00EB56CD" w:rsidP="00EB56CD">
      <w:pPr>
        <w:ind w:right="141"/>
        <w:jc w:val="both"/>
        <w:rPr>
          <w:i w:val="0"/>
          <w:color w:val="000000" w:themeColor="text1"/>
          <w:sz w:val="22"/>
          <w:szCs w:val="22"/>
        </w:rPr>
      </w:pPr>
    </w:p>
    <w:p w14:paraId="0EF32F5A"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226C5A1A" w14:textId="77777777" w:rsidR="00EB56CD" w:rsidRPr="00D163A9" w:rsidRDefault="00EB56CD" w:rsidP="00EB56CD">
      <w:pPr>
        <w:ind w:right="141"/>
        <w:jc w:val="both"/>
        <w:rPr>
          <w:i w:val="0"/>
          <w:color w:val="000000" w:themeColor="text1"/>
          <w:sz w:val="22"/>
          <w:szCs w:val="22"/>
        </w:rPr>
      </w:pPr>
    </w:p>
    <w:p w14:paraId="31C95915"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146B58F7" w14:textId="77777777" w:rsidR="00EB56CD" w:rsidRPr="00D163A9" w:rsidRDefault="00EB56CD" w:rsidP="00EB56CD">
      <w:pPr>
        <w:ind w:right="141"/>
        <w:jc w:val="both"/>
        <w:rPr>
          <w:i w:val="0"/>
          <w:color w:val="000000" w:themeColor="text1"/>
          <w:sz w:val="22"/>
          <w:szCs w:val="22"/>
        </w:rPr>
      </w:pPr>
    </w:p>
    <w:p w14:paraId="7540C981"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517F4888" w14:textId="77777777" w:rsidR="00EB56CD" w:rsidRDefault="00EB56CD" w:rsidP="00EB56CD">
      <w:pPr>
        <w:ind w:right="141"/>
        <w:jc w:val="both"/>
        <w:rPr>
          <w:i w:val="0"/>
          <w:color w:val="000000" w:themeColor="text1"/>
          <w:sz w:val="22"/>
          <w:szCs w:val="22"/>
        </w:rPr>
      </w:pPr>
    </w:p>
    <w:p w14:paraId="1B0E6E30" w14:textId="77777777" w:rsidR="00EB56CD" w:rsidRPr="00D163A9" w:rsidRDefault="00EB56CD" w:rsidP="00EB56CD">
      <w:pPr>
        <w:ind w:right="141"/>
        <w:jc w:val="both"/>
        <w:rPr>
          <w:i w:val="0"/>
          <w:color w:val="000000" w:themeColor="text1"/>
          <w:sz w:val="22"/>
          <w:szCs w:val="22"/>
        </w:rPr>
      </w:pPr>
    </w:p>
    <w:p w14:paraId="13A5E6AE" w14:textId="77777777" w:rsidR="00EB56CD" w:rsidRPr="00D163A9" w:rsidRDefault="00EB56CD" w:rsidP="00EB56CD">
      <w:pPr>
        <w:ind w:right="141"/>
        <w:jc w:val="both"/>
        <w:outlineLvl w:val="0"/>
        <w:rPr>
          <w:b/>
          <w:i w:val="0"/>
          <w:color w:val="000000" w:themeColor="text1"/>
          <w:sz w:val="22"/>
          <w:szCs w:val="22"/>
        </w:rPr>
      </w:pPr>
      <w:r w:rsidRPr="00D163A9">
        <w:rPr>
          <w:b/>
          <w:i w:val="0"/>
          <w:color w:val="000000" w:themeColor="text1"/>
          <w:sz w:val="22"/>
          <w:szCs w:val="22"/>
        </w:rPr>
        <w:t>Spremembe pogodbe</w:t>
      </w:r>
    </w:p>
    <w:p w14:paraId="5E8F6060" w14:textId="77777777" w:rsidR="00EB56CD" w:rsidRPr="00D163A9" w:rsidRDefault="00EB56CD" w:rsidP="00EB56CD">
      <w:pPr>
        <w:ind w:right="141"/>
        <w:jc w:val="both"/>
        <w:rPr>
          <w:i w:val="0"/>
          <w:color w:val="000000" w:themeColor="text1"/>
          <w:sz w:val="22"/>
          <w:szCs w:val="22"/>
        </w:rPr>
      </w:pPr>
    </w:p>
    <w:p w14:paraId="3D71216F" w14:textId="77777777" w:rsidR="00EB56CD" w:rsidRPr="00D163A9" w:rsidRDefault="00EB56CD" w:rsidP="00EB56CD">
      <w:pPr>
        <w:ind w:left="4395" w:right="141"/>
        <w:jc w:val="both"/>
        <w:rPr>
          <w:i w:val="0"/>
          <w:color w:val="000000" w:themeColor="text1"/>
          <w:sz w:val="22"/>
          <w:szCs w:val="22"/>
        </w:rPr>
      </w:pPr>
      <w:r>
        <w:rPr>
          <w:i w:val="0"/>
          <w:color w:val="000000" w:themeColor="text1"/>
          <w:sz w:val="22"/>
          <w:szCs w:val="22"/>
        </w:rPr>
        <w:t>24.</w:t>
      </w:r>
      <w:r>
        <w:rPr>
          <w:i w:val="0"/>
          <w:color w:val="000000" w:themeColor="text1"/>
          <w:sz w:val="22"/>
          <w:szCs w:val="22"/>
        </w:rPr>
        <w:tab/>
      </w:r>
      <w:r w:rsidRPr="00D163A9">
        <w:rPr>
          <w:i w:val="0"/>
          <w:color w:val="000000" w:themeColor="text1"/>
          <w:sz w:val="22"/>
          <w:szCs w:val="22"/>
        </w:rPr>
        <w:t>člen</w:t>
      </w:r>
    </w:p>
    <w:p w14:paraId="381C8201" w14:textId="77777777" w:rsidR="00EB56CD" w:rsidRPr="00D163A9" w:rsidRDefault="00EB56CD" w:rsidP="00EB56CD">
      <w:pPr>
        <w:ind w:right="141"/>
        <w:jc w:val="both"/>
        <w:rPr>
          <w:i w:val="0"/>
          <w:color w:val="000000" w:themeColor="text1"/>
          <w:sz w:val="22"/>
          <w:szCs w:val="22"/>
        </w:rPr>
      </w:pPr>
    </w:p>
    <w:p w14:paraId="38B442AC"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Vse spremembe in dopolnitve te pogodbe se sklenejo v obliki pisnih dodatkov k tej pogodbi.</w:t>
      </w:r>
    </w:p>
    <w:p w14:paraId="766E7FF2" w14:textId="77777777" w:rsidR="00EB56CD" w:rsidRDefault="00EB56CD" w:rsidP="00EB56CD">
      <w:pPr>
        <w:ind w:right="141"/>
        <w:jc w:val="both"/>
        <w:rPr>
          <w:i w:val="0"/>
          <w:color w:val="000000" w:themeColor="text1"/>
          <w:sz w:val="22"/>
          <w:szCs w:val="22"/>
        </w:rPr>
      </w:pPr>
    </w:p>
    <w:p w14:paraId="082F615A" w14:textId="77777777" w:rsidR="00EB56CD" w:rsidRPr="00D163A9" w:rsidRDefault="00EB56CD" w:rsidP="00EB56CD">
      <w:pPr>
        <w:ind w:right="141"/>
        <w:jc w:val="both"/>
        <w:rPr>
          <w:i w:val="0"/>
          <w:color w:val="000000" w:themeColor="text1"/>
          <w:sz w:val="22"/>
          <w:szCs w:val="22"/>
        </w:rPr>
      </w:pPr>
    </w:p>
    <w:p w14:paraId="1CB665AE"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Reševanje sporov</w:t>
      </w:r>
    </w:p>
    <w:p w14:paraId="1C678F97" w14:textId="77777777" w:rsidR="00EB56CD" w:rsidRPr="00D163A9" w:rsidRDefault="00EB56CD" w:rsidP="00EB56CD">
      <w:pPr>
        <w:ind w:right="141"/>
        <w:jc w:val="both"/>
        <w:rPr>
          <w:i w:val="0"/>
          <w:color w:val="000000" w:themeColor="text1"/>
          <w:sz w:val="22"/>
          <w:szCs w:val="22"/>
        </w:rPr>
      </w:pPr>
    </w:p>
    <w:p w14:paraId="4BFC635B" w14:textId="77777777" w:rsidR="00EB56CD" w:rsidRPr="00D163A9" w:rsidRDefault="00EB56CD" w:rsidP="00EB56CD">
      <w:pPr>
        <w:ind w:left="4395" w:right="141"/>
        <w:jc w:val="both"/>
        <w:rPr>
          <w:i w:val="0"/>
          <w:color w:val="000000" w:themeColor="text1"/>
          <w:sz w:val="22"/>
          <w:szCs w:val="22"/>
        </w:rPr>
      </w:pPr>
      <w:r>
        <w:rPr>
          <w:i w:val="0"/>
          <w:color w:val="000000" w:themeColor="text1"/>
          <w:sz w:val="22"/>
          <w:szCs w:val="22"/>
        </w:rPr>
        <w:t>25.</w:t>
      </w:r>
      <w:r>
        <w:rPr>
          <w:i w:val="0"/>
          <w:color w:val="000000" w:themeColor="text1"/>
          <w:sz w:val="22"/>
          <w:szCs w:val="22"/>
        </w:rPr>
        <w:tab/>
      </w:r>
      <w:r w:rsidRPr="00D163A9">
        <w:rPr>
          <w:i w:val="0"/>
          <w:color w:val="000000" w:themeColor="text1"/>
          <w:sz w:val="22"/>
          <w:szCs w:val="22"/>
        </w:rPr>
        <w:t>člen</w:t>
      </w:r>
    </w:p>
    <w:p w14:paraId="2C7C692F" w14:textId="77777777" w:rsidR="00EB56CD" w:rsidRPr="00D163A9" w:rsidRDefault="00EB56CD" w:rsidP="00EB56CD">
      <w:pPr>
        <w:ind w:right="141"/>
        <w:jc w:val="both"/>
        <w:rPr>
          <w:i w:val="0"/>
          <w:color w:val="000000" w:themeColor="text1"/>
          <w:sz w:val="22"/>
          <w:szCs w:val="22"/>
        </w:rPr>
      </w:pPr>
    </w:p>
    <w:p w14:paraId="3BDC02B9"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Morebitne spore iz te pogodbe bosta pogodbeni stranki reševali sporazumno, če pa to ne bo </w:t>
      </w:r>
    </w:p>
    <w:p w14:paraId="02613419"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mogoče, bo o sporih odločalo pristojno sodišče v Ljubljani po slovenskem pravu.</w:t>
      </w:r>
    </w:p>
    <w:p w14:paraId="66186218" w14:textId="77777777" w:rsidR="00EB56CD" w:rsidRPr="00D163A9" w:rsidRDefault="00EB56CD" w:rsidP="00EB56CD">
      <w:pPr>
        <w:ind w:right="141"/>
        <w:jc w:val="both"/>
        <w:rPr>
          <w:i w:val="0"/>
          <w:color w:val="000000" w:themeColor="text1"/>
          <w:sz w:val="22"/>
          <w:szCs w:val="22"/>
        </w:rPr>
      </w:pPr>
    </w:p>
    <w:p w14:paraId="507829B5" w14:textId="77777777" w:rsidR="00EB56CD" w:rsidRPr="00D163A9" w:rsidRDefault="00EB56CD" w:rsidP="00EB56CD">
      <w:pPr>
        <w:ind w:right="141"/>
        <w:jc w:val="both"/>
        <w:rPr>
          <w:i w:val="0"/>
          <w:color w:val="000000" w:themeColor="text1"/>
          <w:sz w:val="22"/>
          <w:szCs w:val="22"/>
        </w:rPr>
      </w:pPr>
    </w:p>
    <w:p w14:paraId="2CE4E051" w14:textId="77777777" w:rsidR="00EB56CD" w:rsidRPr="00D163A9" w:rsidRDefault="00EB56CD" w:rsidP="00EB56CD">
      <w:pPr>
        <w:ind w:right="141"/>
        <w:jc w:val="both"/>
        <w:rPr>
          <w:b/>
          <w:bCs/>
          <w:i w:val="0"/>
          <w:color w:val="000000" w:themeColor="text1"/>
          <w:sz w:val="22"/>
          <w:szCs w:val="22"/>
        </w:rPr>
      </w:pPr>
      <w:r w:rsidRPr="00D163A9">
        <w:rPr>
          <w:b/>
          <w:bCs/>
          <w:i w:val="0"/>
          <w:color w:val="000000" w:themeColor="text1"/>
          <w:sz w:val="22"/>
          <w:szCs w:val="22"/>
        </w:rPr>
        <w:t>Protikorupcijska klavzula</w:t>
      </w:r>
    </w:p>
    <w:p w14:paraId="637E5BEA" w14:textId="77777777" w:rsidR="00EB56CD" w:rsidRPr="00D163A9" w:rsidRDefault="00EB56CD" w:rsidP="00EB56CD">
      <w:pPr>
        <w:ind w:right="141"/>
        <w:jc w:val="both"/>
        <w:rPr>
          <w:i w:val="0"/>
          <w:color w:val="000000" w:themeColor="text1"/>
          <w:sz w:val="22"/>
          <w:szCs w:val="22"/>
        </w:rPr>
      </w:pPr>
    </w:p>
    <w:p w14:paraId="01990DB5" w14:textId="77777777" w:rsidR="00EB56CD" w:rsidRPr="00D163A9" w:rsidRDefault="00EB56CD" w:rsidP="00EB56CD">
      <w:pPr>
        <w:ind w:left="4395" w:right="141"/>
        <w:jc w:val="both"/>
        <w:rPr>
          <w:i w:val="0"/>
          <w:color w:val="000000" w:themeColor="text1"/>
          <w:sz w:val="22"/>
          <w:szCs w:val="22"/>
        </w:rPr>
      </w:pPr>
      <w:r>
        <w:rPr>
          <w:i w:val="0"/>
          <w:color w:val="000000" w:themeColor="text1"/>
          <w:sz w:val="22"/>
          <w:szCs w:val="22"/>
        </w:rPr>
        <w:t>26.</w:t>
      </w:r>
      <w:r>
        <w:rPr>
          <w:i w:val="0"/>
          <w:color w:val="000000" w:themeColor="text1"/>
          <w:sz w:val="22"/>
          <w:szCs w:val="22"/>
        </w:rPr>
        <w:tab/>
      </w:r>
      <w:r w:rsidRPr="00D163A9">
        <w:rPr>
          <w:i w:val="0"/>
          <w:color w:val="000000" w:themeColor="text1"/>
          <w:sz w:val="22"/>
          <w:szCs w:val="22"/>
        </w:rPr>
        <w:t>člen</w:t>
      </w:r>
    </w:p>
    <w:p w14:paraId="67AF893B" w14:textId="77777777" w:rsidR="00EB56CD" w:rsidRPr="00D163A9" w:rsidRDefault="00EB56CD" w:rsidP="00EB56CD">
      <w:pPr>
        <w:ind w:left="4755" w:right="141"/>
        <w:jc w:val="both"/>
        <w:rPr>
          <w:i w:val="0"/>
          <w:color w:val="000000" w:themeColor="text1"/>
          <w:sz w:val="22"/>
          <w:szCs w:val="22"/>
        </w:rPr>
      </w:pPr>
    </w:p>
    <w:p w14:paraId="54308A47"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lastRenderedPageBreak/>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6535B609" w14:textId="77777777" w:rsidR="00EB56CD" w:rsidRPr="00D163A9" w:rsidRDefault="00EB56CD" w:rsidP="00EB56CD">
      <w:pPr>
        <w:ind w:right="141"/>
        <w:jc w:val="both"/>
        <w:rPr>
          <w:i w:val="0"/>
          <w:color w:val="000000" w:themeColor="text1"/>
          <w:sz w:val="22"/>
          <w:szCs w:val="22"/>
        </w:rPr>
      </w:pPr>
    </w:p>
    <w:p w14:paraId="589554DB"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3E52A60" w14:textId="77777777" w:rsidR="00EB56CD" w:rsidRDefault="00EB56CD" w:rsidP="00EB56CD">
      <w:pPr>
        <w:ind w:right="141"/>
        <w:jc w:val="both"/>
        <w:rPr>
          <w:color w:val="000000" w:themeColor="text1"/>
          <w:sz w:val="22"/>
          <w:szCs w:val="22"/>
        </w:rPr>
      </w:pPr>
    </w:p>
    <w:p w14:paraId="39979664" w14:textId="77777777" w:rsidR="00EB56CD" w:rsidRPr="00D163A9" w:rsidRDefault="00EB56CD" w:rsidP="00EB56CD">
      <w:pPr>
        <w:ind w:right="141"/>
        <w:jc w:val="both"/>
        <w:rPr>
          <w:color w:val="000000" w:themeColor="text1"/>
          <w:sz w:val="22"/>
          <w:szCs w:val="22"/>
        </w:rPr>
      </w:pPr>
    </w:p>
    <w:p w14:paraId="07715B5D"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Končne določbe</w:t>
      </w:r>
    </w:p>
    <w:p w14:paraId="22CABAE1" w14:textId="77777777" w:rsidR="00EB56CD" w:rsidRPr="00D163A9" w:rsidRDefault="00EB56CD" w:rsidP="00EB56CD">
      <w:pPr>
        <w:ind w:right="141"/>
        <w:jc w:val="both"/>
        <w:rPr>
          <w:i w:val="0"/>
          <w:color w:val="000000" w:themeColor="text1"/>
          <w:sz w:val="22"/>
          <w:szCs w:val="22"/>
        </w:rPr>
      </w:pPr>
    </w:p>
    <w:p w14:paraId="56701723" w14:textId="77777777" w:rsidR="00EB56CD" w:rsidRPr="00D163A9" w:rsidRDefault="00EB56CD" w:rsidP="00EB56CD">
      <w:pPr>
        <w:ind w:left="4395" w:right="141"/>
        <w:jc w:val="both"/>
        <w:rPr>
          <w:i w:val="0"/>
          <w:color w:val="000000" w:themeColor="text1"/>
          <w:sz w:val="22"/>
          <w:szCs w:val="22"/>
        </w:rPr>
      </w:pPr>
      <w:r>
        <w:rPr>
          <w:i w:val="0"/>
          <w:color w:val="000000" w:themeColor="text1"/>
          <w:sz w:val="22"/>
          <w:szCs w:val="22"/>
        </w:rPr>
        <w:t>27.</w:t>
      </w:r>
      <w:r>
        <w:rPr>
          <w:i w:val="0"/>
          <w:color w:val="000000" w:themeColor="text1"/>
          <w:sz w:val="22"/>
          <w:szCs w:val="22"/>
        </w:rPr>
        <w:tab/>
      </w:r>
      <w:r w:rsidRPr="00D163A9">
        <w:rPr>
          <w:i w:val="0"/>
          <w:color w:val="000000" w:themeColor="text1"/>
          <w:sz w:val="22"/>
          <w:szCs w:val="22"/>
        </w:rPr>
        <w:t>člen</w:t>
      </w:r>
    </w:p>
    <w:p w14:paraId="25348BE8" w14:textId="77777777" w:rsidR="00EB56CD" w:rsidRPr="00D163A9" w:rsidRDefault="00EB56CD" w:rsidP="00EB56CD">
      <w:pPr>
        <w:ind w:right="141"/>
        <w:jc w:val="both"/>
        <w:rPr>
          <w:i w:val="0"/>
          <w:color w:val="000000" w:themeColor="text1"/>
          <w:sz w:val="22"/>
          <w:szCs w:val="22"/>
        </w:rPr>
      </w:pPr>
    </w:p>
    <w:p w14:paraId="6BE81639"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Ta  pogodba je sklenjena, ko jo podpišeta obe pogodbeni stranki in stopi v veljavo z dnem predložitve vseh dokazil o zavarovanju odgovornosti izvajalca iz 12. člena te pogodbe in finančnega zavarovanja za dobro izvedbo pogodbenih obveznosti iz 13. člena te pogodbe, pod pogojem, da so predložena v skladu z določili te pogodbe.</w:t>
      </w:r>
    </w:p>
    <w:p w14:paraId="41A98BD5" w14:textId="77777777" w:rsidR="00EB56CD" w:rsidRPr="00D163A9" w:rsidRDefault="00EB56CD" w:rsidP="00EB56CD">
      <w:pPr>
        <w:ind w:right="141"/>
        <w:jc w:val="both"/>
        <w:rPr>
          <w:i w:val="0"/>
          <w:color w:val="000000" w:themeColor="text1"/>
          <w:sz w:val="22"/>
          <w:szCs w:val="22"/>
        </w:rPr>
      </w:pPr>
    </w:p>
    <w:p w14:paraId="20663F6D" w14:textId="77777777" w:rsidR="00EB56CD" w:rsidRPr="00D163A9" w:rsidRDefault="00EB56CD" w:rsidP="00EB56CD">
      <w:pPr>
        <w:ind w:left="4395" w:right="141"/>
        <w:jc w:val="both"/>
        <w:rPr>
          <w:i w:val="0"/>
          <w:color w:val="000000" w:themeColor="text1"/>
          <w:sz w:val="22"/>
          <w:szCs w:val="22"/>
        </w:rPr>
      </w:pPr>
      <w:r>
        <w:rPr>
          <w:i w:val="0"/>
          <w:color w:val="000000" w:themeColor="text1"/>
          <w:sz w:val="22"/>
          <w:szCs w:val="22"/>
        </w:rPr>
        <w:t>28.</w:t>
      </w:r>
      <w:r>
        <w:rPr>
          <w:i w:val="0"/>
          <w:color w:val="000000" w:themeColor="text1"/>
          <w:sz w:val="22"/>
          <w:szCs w:val="22"/>
        </w:rPr>
        <w:tab/>
      </w:r>
      <w:r w:rsidRPr="00D163A9">
        <w:rPr>
          <w:i w:val="0"/>
          <w:color w:val="000000" w:themeColor="text1"/>
          <w:sz w:val="22"/>
          <w:szCs w:val="22"/>
        </w:rPr>
        <w:t>člen</w:t>
      </w:r>
    </w:p>
    <w:p w14:paraId="0D9BF24C" w14:textId="77777777" w:rsidR="00EB56CD" w:rsidRPr="00D163A9" w:rsidRDefault="00EB56CD" w:rsidP="00EB56CD">
      <w:pPr>
        <w:ind w:right="141"/>
        <w:jc w:val="both"/>
        <w:rPr>
          <w:i w:val="0"/>
          <w:color w:val="000000" w:themeColor="text1"/>
          <w:sz w:val="22"/>
          <w:szCs w:val="22"/>
        </w:rPr>
      </w:pPr>
    </w:p>
    <w:p w14:paraId="32AAFBD7"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Ta pogodba je sestavljena v </w:t>
      </w:r>
      <w:r>
        <w:rPr>
          <w:i w:val="0"/>
          <w:color w:val="000000" w:themeColor="text1"/>
          <w:sz w:val="22"/>
          <w:szCs w:val="22"/>
        </w:rPr>
        <w:t>4</w:t>
      </w:r>
      <w:r w:rsidRPr="00D163A9">
        <w:rPr>
          <w:i w:val="0"/>
          <w:color w:val="000000" w:themeColor="text1"/>
          <w:sz w:val="22"/>
          <w:szCs w:val="22"/>
        </w:rPr>
        <w:t xml:space="preserve"> (</w:t>
      </w:r>
      <w:r>
        <w:rPr>
          <w:i w:val="0"/>
          <w:color w:val="000000" w:themeColor="text1"/>
          <w:sz w:val="22"/>
          <w:szCs w:val="22"/>
        </w:rPr>
        <w:t>štirih</w:t>
      </w:r>
      <w:r w:rsidRPr="00D163A9">
        <w:rPr>
          <w:i w:val="0"/>
          <w:color w:val="000000" w:themeColor="text1"/>
          <w:sz w:val="22"/>
          <w:szCs w:val="22"/>
        </w:rPr>
        <w:t xml:space="preserve">) enakih izvodih, od katerih prejme naročnik </w:t>
      </w:r>
      <w:r>
        <w:rPr>
          <w:i w:val="0"/>
          <w:color w:val="000000" w:themeColor="text1"/>
          <w:sz w:val="22"/>
          <w:szCs w:val="22"/>
        </w:rPr>
        <w:t>2</w:t>
      </w:r>
      <w:r w:rsidRPr="00D163A9">
        <w:rPr>
          <w:i w:val="0"/>
          <w:color w:val="000000" w:themeColor="text1"/>
          <w:sz w:val="22"/>
          <w:szCs w:val="22"/>
        </w:rPr>
        <w:t xml:space="preserve"> </w:t>
      </w:r>
      <w:r>
        <w:rPr>
          <w:i w:val="0"/>
          <w:color w:val="000000" w:themeColor="text1"/>
          <w:sz w:val="22"/>
          <w:szCs w:val="22"/>
        </w:rPr>
        <w:t>dva</w:t>
      </w:r>
      <w:r w:rsidRPr="00D163A9">
        <w:rPr>
          <w:i w:val="0"/>
          <w:color w:val="000000" w:themeColor="text1"/>
          <w:sz w:val="22"/>
          <w:szCs w:val="22"/>
        </w:rPr>
        <w:t>) izvod</w:t>
      </w:r>
      <w:r>
        <w:rPr>
          <w:i w:val="0"/>
          <w:color w:val="000000" w:themeColor="text1"/>
          <w:sz w:val="22"/>
          <w:szCs w:val="22"/>
        </w:rPr>
        <w:t xml:space="preserve">a in </w:t>
      </w:r>
      <w:r w:rsidRPr="00D163A9">
        <w:rPr>
          <w:i w:val="0"/>
          <w:color w:val="000000" w:themeColor="text1"/>
          <w:sz w:val="22"/>
          <w:szCs w:val="22"/>
        </w:rPr>
        <w:t xml:space="preserve"> izvajalec  2 (dva) izvoda.</w:t>
      </w:r>
    </w:p>
    <w:p w14:paraId="648C43B7" w14:textId="77777777" w:rsidR="00EB56CD" w:rsidRPr="00D163A9" w:rsidRDefault="00EB56CD" w:rsidP="00EB56CD">
      <w:pPr>
        <w:ind w:right="141"/>
        <w:jc w:val="both"/>
        <w:rPr>
          <w:i w:val="0"/>
          <w:color w:val="000000" w:themeColor="text1"/>
          <w:sz w:val="22"/>
          <w:szCs w:val="22"/>
        </w:rPr>
      </w:pPr>
    </w:p>
    <w:p w14:paraId="740EB0CC" w14:textId="77777777" w:rsidR="00EB56CD" w:rsidRPr="00D163A9" w:rsidRDefault="00EB56CD" w:rsidP="00EB56CD">
      <w:pPr>
        <w:ind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EB56CD" w:rsidRPr="00D163A9" w14:paraId="5CB92C3C" w14:textId="77777777" w:rsidTr="003D57EF">
        <w:tc>
          <w:tcPr>
            <w:tcW w:w="4962" w:type="dxa"/>
            <w:gridSpan w:val="2"/>
            <w:hideMark/>
          </w:tcPr>
          <w:p w14:paraId="72A182D5"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Številka: …………………………</w:t>
            </w:r>
          </w:p>
        </w:tc>
        <w:tc>
          <w:tcPr>
            <w:tcW w:w="4677" w:type="dxa"/>
            <w:hideMark/>
          </w:tcPr>
          <w:p w14:paraId="392527FB" w14:textId="77777777" w:rsidR="00EB56CD" w:rsidRPr="00D163A9" w:rsidRDefault="00EB56CD" w:rsidP="003D57EF">
            <w:pPr>
              <w:ind w:right="141"/>
              <w:jc w:val="both"/>
              <w:rPr>
                <w:b/>
                <w:i w:val="0"/>
                <w:color w:val="000000" w:themeColor="text1"/>
                <w:sz w:val="22"/>
                <w:szCs w:val="22"/>
                <w:lang w:eastAsia="en-US"/>
              </w:rPr>
            </w:pPr>
            <w:r w:rsidRPr="00D163A9">
              <w:rPr>
                <w:b/>
                <w:i w:val="0"/>
                <w:color w:val="000000" w:themeColor="text1"/>
                <w:sz w:val="22"/>
                <w:szCs w:val="22"/>
                <w:lang w:eastAsia="en-US"/>
              </w:rPr>
              <w:t>Številka pogodbe: C7560-23-……..</w:t>
            </w:r>
          </w:p>
          <w:p w14:paraId="617B92BC"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Številka dok. DS:  430-1793/2023-4</w:t>
            </w:r>
          </w:p>
        </w:tc>
      </w:tr>
      <w:tr w:rsidR="00EB56CD" w:rsidRPr="00D163A9" w14:paraId="00086053" w14:textId="77777777" w:rsidTr="003D57EF">
        <w:tc>
          <w:tcPr>
            <w:tcW w:w="4395" w:type="dxa"/>
          </w:tcPr>
          <w:p w14:paraId="46E2CFE4" w14:textId="77777777" w:rsidR="00EB56CD" w:rsidRPr="00D163A9" w:rsidRDefault="00EB56CD" w:rsidP="003D57EF">
            <w:pPr>
              <w:ind w:right="141"/>
              <w:jc w:val="both"/>
              <w:rPr>
                <w:i w:val="0"/>
                <w:color w:val="000000" w:themeColor="text1"/>
                <w:sz w:val="22"/>
                <w:szCs w:val="22"/>
                <w:lang w:eastAsia="en-US"/>
              </w:rPr>
            </w:pPr>
          </w:p>
        </w:tc>
        <w:tc>
          <w:tcPr>
            <w:tcW w:w="5244" w:type="dxa"/>
            <w:gridSpan w:val="2"/>
            <w:hideMark/>
          </w:tcPr>
          <w:p w14:paraId="064E2C5B" w14:textId="77777777" w:rsidR="00EB56CD" w:rsidRPr="00D163A9" w:rsidRDefault="00EB56CD" w:rsidP="003D57EF">
            <w:pPr>
              <w:ind w:right="141"/>
              <w:jc w:val="both"/>
              <w:rPr>
                <w:i w:val="0"/>
                <w:color w:val="000000" w:themeColor="text1"/>
                <w:sz w:val="22"/>
                <w:szCs w:val="22"/>
                <w:lang w:eastAsia="en-US"/>
              </w:rPr>
            </w:pPr>
          </w:p>
        </w:tc>
      </w:tr>
      <w:tr w:rsidR="00EB56CD" w:rsidRPr="00D163A9" w14:paraId="28969339" w14:textId="77777777" w:rsidTr="003D57EF">
        <w:tc>
          <w:tcPr>
            <w:tcW w:w="4962" w:type="dxa"/>
            <w:gridSpan w:val="2"/>
            <w:hideMark/>
          </w:tcPr>
          <w:p w14:paraId="5C640BA5"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Datum: …………………………...</w:t>
            </w:r>
          </w:p>
        </w:tc>
        <w:tc>
          <w:tcPr>
            <w:tcW w:w="4677" w:type="dxa"/>
            <w:hideMark/>
          </w:tcPr>
          <w:p w14:paraId="051F9B54"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Datum: ……………………………</w:t>
            </w:r>
          </w:p>
        </w:tc>
      </w:tr>
      <w:tr w:rsidR="00EB56CD" w:rsidRPr="00D163A9" w14:paraId="4C0A88F3" w14:textId="77777777" w:rsidTr="003D57EF">
        <w:tc>
          <w:tcPr>
            <w:tcW w:w="4962" w:type="dxa"/>
            <w:gridSpan w:val="2"/>
          </w:tcPr>
          <w:p w14:paraId="339AC3E8" w14:textId="77777777" w:rsidR="00EB56CD" w:rsidRPr="00D163A9" w:rsidRDefault="00EB56CD" w:rsidP="003D57EF">
            <w:pPr>
              <w:ind w:right="141"/>
              <w:jc w:val="both"/>
              <w:rPr>
                <w:i w:val="0"/>
                <w:color w:val="000000" w:themeColor="text1"/>
                <w:sz w:val="22"/>
                <w:szCs w:val="22"/>
                <w:lang w:eastAsia="en-US"/>
              </w:rPr>
            </w:pPr>
          </w:p>
        </w:tc>
        <w:tc>
          <w:tcPr>
            <w:tcW w:w="4677" w:type="dxa"/>
          </w:tcPr>
          <w:p w14:paraId="535A58B9" w14:textId="77777777" w:rsidR="00EB56CD" w:rsidRPr="00D163A9" w:rsidRDefault="00EB56CD" w:rsidP="003D57EF">
            <w:pPr>
              <w:ind w:right="141"/>
              <w:jc w:val="both"/>
              <w:rPr>
                <w:i w:val="0"/>
                <w:color w:val="000000" w:themeColor="text1"/>
                <w:sz w:val="22"/>
                <w:szCs w:val="22"/>
                <w:lang w:eastAsia="en-US"/>
              </w:rPr>
            </w:pPr>
          </w:p>
        </w:tc>
      </w:tr>
      <w:tr w:rsidR="00EB56CD" w:rsidRPr="00D163A9" w14:paraId="5D8E8D28" w14:textId="77777777" w:rsidTr="003D57EF">
        <w:tc>
          <w:tcPr>
            <w:tcW w:w="4962" w:type="dxa"/>
            <w:gridSpan w:val="2"/>
            <w:hideMark/>
          </w:tcPr>
          <w:p w14:paraId="4B34A0A7"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Izvajalec:</w:t>
            </w:r>
          </w:p>
        </w:tc>
        <w:tc>
          <w:tcPr>
            <w:tcW w:w="4677" w:type="dxa"/>
            <w:hideMark/>
          </w:tcPr>
          <w:p w14:paraId="3D04005C"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Naročnik:</w:t>
            </w:r>
          </w:p>
        </w:tc>
      </w:tr>
      <w:tr w:rsidR="00EB56CD" w:rsidRPr="00D163A9" w14:paraId="1FAB1654" w14:textId="77777777" w:rsidTr="003D57EF">
        <w:tc>
          <w:tcPr>
            <w:tcW w:w="4962" w:type="dxa"/>
            <w:gridSpan w:val="2"/>
          </w:tcPr>
          <w:p w14:paraId="40CA192A" w14:textId="77777777" w:rsidR="00EB56CD" w:rsidRPr="00D163A9" w:rsidRDefault="00EB56CD" w:rsidP="003D57EF">
            <w:pPr>
              <w:ind w:right="141"/>
              <w:jc w:val="both"/>
              <w:rPr>
                <w:b/>
                <w:i w:val="0"/>
                <w:color w:val="000000" w:themeColor="text1"/>
                <w:sz w:val="22"/>
                <w:szCs w:val="22"/>
                <w:lang w:eastAsia="en-US"/>
              </w:rPr>
            </w:pPr>
            <w:r w:rsidRPr="00D163A9">
              <w:rPr>
                <w:b/>
                <w:i w:val="0"/>
                <w:color w:val="000000" w:themeColor="text1"/>
                <w:sz w:val="22"/>
                <w:szCs w:val="22"/>
                <w:lang w:eastAsia="en-US"/>
              </w:rPr>
              <w:t>………………………………….</w:t>
            </w:r>
          </w:p>
          <w:p w14:paraId="24342DBC" w14:textId="77777777" w:rsidR="00EB56CD" w:rsidRPr="00D163A9" w:rsidRDefault="00EB56CD" w:rsidP="003D57EF">
            <w:pPr>
              <w:ind w:right="141"/>
              <w:jc w:val="both"/>
              <w:rPr>
                <w:i w:val="0"/>
                <w:color w:val="000000" w:themeColor="text1"/>
                <w:sz w:val="22"/>
                <w:szCs w:val="22"/>
                <w:lang w:eastAsia="en-US"/>
              </w:rPr>
            </w:pPr>
          </w:p>
          <w:p w14:paraId="00CB5819"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w:t>
            </w:r>
          </w:p>
          <w:p w14:paraId="13FF5F8C"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w:t>
            </w:r>
          </w:p>
        </w:tc>
        <w:tc>
          <w:tcPr>
            <w:tcW w:w="4677" w:type="dxa"/>
            <w:hideMark/>
          </w:tcPr>
          <w:p w14:paraId="470134A2" w14:textId="77777777" w:rsidR="00EB56CD" w:rsidRPr="00D163A9" w:rsidRDefault="00EB56CD" w:rsidP="003D57EF">
            <w:pPr>
              <w:ind w:right="-83"/>
              <w:jc w:val="both"/>
              <w:rPr>
                <w:b/>
                <w:i w:val="0"/>
                <w:color w:val="000000" w:themeColor="text1"/>
                <w:sz w:val="22"/>
                <w:szCs w:val="22"/>
                <w:lang w:eastAsia="en-US"/>
              </w:rPr>
            </w:pPr>
            <w:r w:rsidRPr="00D163A9">
              <w:rPr>
                <w:b/>
                <w:i w:val="0"/>
                <w:color w:val="000000" w:themeColor="text1"/>
                <w:sz w:val="22"/>
                <w:szCs w:val="22"/>
                <w:lang w:eastAsia="en-US"/>
              </w:rPr>
              <w:t>MESTNA OBČINA LJUBLJANA</w:t>
            </w:r>
          </w:p>
          <w:p w14:paraId="144D07BA" w14:textId="77777777" w:rsidR="00EB56CD" w:rsidRPr="00D163A9" w:rsidRDefault="00EB56CD" w:rsidP="003D57EF">
            <w:pPr>
              <w:ind w:right="141"/>
              <w:jc w:val="both"/>
              <w:rPr>
                <w:i w:val="0"/>
                <w:color w:val="000000" w:themeColor="text1"/>
                <w:sz w:val="22"/>
                <w:szCs w:val="22"/>
                <w:lang w:eastAsia="en-US"/>
              </w:rPr>
            </w:pPr>
          </w:p>
          <w:p w14:paraId="6A2E36B2"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Župan</w:t>
            </w:r>
          </w:p>
          <w:p w14:paraId="09F5397D" w14:textId="77777777" w:rsidR="00EB56CD" w:rsidRPr="00D163A9" w:rsidRDefault="00EB56CD" w:rsidP="003D57EF">
            <w:pPr>
              <w:ind w:right="141"/>
              <w:jc w:val="both"/>
              <w:rPr>
                <w:b/>
                <w:i w:val="0"/>
                <w:color w:val="000000" w:themeColor="text1"/>
                <w:sz w:val="22"/>
                <w:szCs w:val="22"/>
                <w:lang w:eastAsia="en-US"/>
              </w:rPr>
            </w:pPr>
            <w:r w:rsidRPr="00D163A9">
              <w:rPr>
                <w:i w:val="0"/>
                <w:color w:val="000000" w:themeColor="text1"/>
                <w:sz w:val="22"/>
                <w:szCs w:val="22"/>
                <w:lang w:eastAsia="en-US"/>
              </w:rPr>
              <w:t>Zoran Janković</w:t>
            </w:r>
          </w:p>
        </w:tc>
      </w:tr>
    </w:tbl>
    <w:p w14:paraId="0184448C" w14:textId="77777777" w:rsidR="00EB56CD" w:rsidRPr="00D163A9" w:rsidRDefault="00EB56CD" w:rsidP="00EB56CD">
      <w:pPr>
        <w:ind w:left="1080" w:firstLine="708"/>
        <w:jc w:val="both"/>
        <w:rPr>
          <w:b/>
          <w:bCs/>
          <w:i w:val="0"/>
          <w:sz w:val="22"/>
          <w:szCs w:val="22"/>
        </w:rPr>
      </w:pPr>
    </w:p>
    <w:p w14:paraId="4A4672E5" w14:textId="77777777" w:rsidR="00EB56CD" w:rsidRPr="00D163A9" w:rsidRDefault="00EB56CD" w:rsidP="00EB56CD">
      <w:pPr>
        <w:jc w:val="both"/>
        <w:rPr>
          <w:b/>
          <w:bCs/>
          <w:i w:val="0"/>
          <w:sz w:val="22"/>
          <w:szCs w:val="22"/>
        </w:rPr>
      </w:pPr>
    </w:p>
    <w:p w14:paraId="0BB29256" w14:textId="77777777" w:rsidR="00EB56CD" w:rsidRDefault="00EB56CD" w:rsidP="00EB56CD">
      <w:pPr>
        <w:jc w:val="both"/>
        <w:rPr>
          <w:b/>
          <w:bCs/>
          <w:i w:val="0"/>
          <w:sz w:val="22"/>
          <w:szCs w:val="22"/>
        </w:rPr>
      </w:pPr>
    </w:p>
    <w:p w14:paraId="5CA4B5B2" w14:textId="77777777" w:rsidR="00EB56CD" w:rsidRDefault="00EB56CD" w:rsidP="00EB56CD">
      <w:pPr>
        <w:jc w:val="both"/>
        <w:rPr>
          <w:b/>
          <w:bCs/>
          <w:i w:val="0"/>
          <w:sz w:val="22"/>
          <w:szCs w:val="22"/>
        </w:rPr>
      </w:pPr>
    </w:p>
    <w:p w14:paraId="35DB604E" w14:textId="77777777" w:rsidR="00EB56CD" w:rsidRDefault="00EB56CD" w:rsidP="00EB56CD">
      <w:pPr>
        <w:jc w:val="both"/>
        <w:rPr>
          <w:b/>
          <w:bCs/>
          <w:i w:val="0"/>
          <w:sz w:val="22"/>
          <w:szCs w:val="22"/>
        </w:rPr>
      </w:pPr>
    </w:p>
    <w:p w14:paraId="3C0A66BB" w14:textId="77777777" w:rsidR="00EB56CD" w:rsidRDefault="00EB56CD" w:rsidP="00EB56CD">
      <w:pPr>
        <w:jc w:val="both"/>
        <w:rPr>
          <w:b/>
          <w:bCs/>
          <w:i w:val="0"/>
          <w:sz w:val="22"/>
          <w:szCs w:val="22"/>
        </w:rPr>
      </w:pPr>
    </w:p>
    <w:p w14:paraId="7613D7F7" w14:textId="77777777" w:rsidR="00EB56CD" w:rsidRDefault="00EB56CD" w:rsidP="00EB56CD">
      <w:pPr>
        <w:jc w:val="both"/>
        <w:rPr>
          <w:b/>
          <w:bCs/>
          <w:i w:val="0"/>
          <w:sz w:val="22"/>
          <w:szCs w:val="22"/>
        </w:rPr>
      </w:pPr>
    </w:p>
    <w:p w14:paraId="72511C3C" w14:textId="77777777" w:rsidR="00EB56CD" w:rsidRDefault="00EB56CD" w:rsidP="00EB56CD">
      <w:pPr>
        <w:jc w:val="both"/>
        <w:rPr>
          <w:b/>
          <w:bCs/>
          <w:i w:val="0"/>
          <w:sz w:val="22"/>
          <w:szCs w:val="22"/>
        </w:rPr>
      </w:pPr>
    </w:p>
    <w:p w14:paraId="2CB50D3A" w14:textId="77777777" w:rsidR="00EB56CD" w:rsidRDefault="00EB56CD" w:rsidP="00EB56CD">
      <w:pPr>
        <w:jc w:val="both"/>
        <w:rPr>
          <w:b/>
          <w:bCs/>
          <w:i w:val="0"/>
          <w:sz w:val="22"/>
          <w:szCs w:val="22"/>
        </w:rPr>
      </w:pPr>
    </w:p>
    <w:p w14:paraId="38C94569" w14:textId="77777777" w:rsidR="00EB56CD" w:rsidRDefault="00EB56CD" w:rsidP="00EB56CD">
      <w:pPr>
        <w:jc w:val="both"/>
        <w:rPr>
          <w:b/>
          <w:bCs/>
          <w:i w:val="0"/>
          <w:sz w:val="22"/>
          <w:szCs w:val="22"/>
        </w:rPr>
      </w:pPr>
    </w:p>
    <w:p w14:paraId="1C7890BB" w14:textId="0C109487" w:rsidR="00EB56CD" w:rsidRDefault="00EB56CD" w:rsidP="00EB56CD">
      <w:pPr>
        <w:jc w:val="both"/>
        <w:rPr>
          <w:b/>
          <w:bCs/>
          <w:i w:val="0"/>
          <w:sz w:val="22"/>
          <w:szCs w:val="22"/>
        </w:rPr>
      </w:pPr>
    </w:p>
    <w:p w14:paraId="731EC7B8" w14:textId="4E76D50B" w:rsidR="0032683E" w:rsidRDefault="0032683E" w:rsidP="00EB56CD">
      <w:pPr>
        <w:jc w:val="both"/>
        <w:rPr>
          <w:b/>
          <w:bCs/>
          <w:i w:val="0"/>
          <w:sz w:val="22"/>
          <w:szCs w:val="22"/>
        </w:rPr>
      </w:pPr>
    </w:p>
    <w:p w14:paraId="3FD7EA47" w14:textId="53B8C4D0" w:rsidR="0032683E" w:rsidRDefault="0032683E" w:rsidP="00EB56CD">
      <w:pPr>
        <w:jc w:val="both"/>
        <w:rPr>
          <w:b/>
          <w:bCs/>
          <w:i w:val="0"/>
          <w:sz w:val="22"/>
          <w:szCs w:val="22"/>
        </w:rPr>
      </w:pPr>
    </w:p>
    <w:p w14:paraId="7263532D" w14:textId="0E3CB40C" w:rsidR="0032683E" w:rsidRDefault="0032683E" w:rsidP="00EB56CD">
      <w:pPr>
        <w:jc w:val="both"/>
        <w:rPr>
          <w:b/>
          <w:bCs/>
          <w:i w:val="0"/>
          <w:sz w:val="22"/>
          <w:szCs w:val="22"/>
        </w:rPr>
      </w:pPr>
    </w:p>
    <w:p w14:paraId="49D3DC1F" w14:textId="7B150391" w:rsidR="0032683E" w:rsidRDefault="0032683E" w:rsidP="00EB56CD">
      <w:pPr>
        <w:jc w:val="both"/>
        <w:rPr>
          <w:b/>
          <w:bCs/>
          <w:i w:val="0"/>
          <w:sz w:val="22"/>
          <w:szCs w:val="22"/>
        </w:rPr>
      </w:pPr>
    </w:p>
    <w:p w14:paraId="7036BC5F" w14:textId="77777777" w:rsidR="0032683E" w:rsidRDefault="0032683E" w:rsidP="00EB56CD">
      <w:pPr>
        <w:jc w:val="both"/>
        <w:rPr>
          <w:b/>
          <w:bCs/>
          <w:i w:val="0"/>
          <w:sz w:val="22"/>
          <w:szCs w:val="22"/>
        </w:rPr>
      </w:pPr>
    </w:p>
    <w:p w14:paraId="585529A1" w14:textId="77777777" w:rsidR="00EB56CD" w:rsidRDefault="00EB56CD" w:rsidP="00EB56CD">
      <w:pPr>
        <w:jc w:val="both"/>
        <w:rPr>
          <w:b/>
          <w:bCs/>
          <w:i w:val="0"/>
          <w:sz w:val="22"/>
          <w:szCs w:val="22"/>
        </w:rPr>
      </w:pPr>
    </w:p>
    <w:p w14:paraId="562ADB35" w14:textId="77777777" w:rsidR="00EB56CD" w:rsidRDefault="00EB56CD" w:rsidP="00EB56CD">
      <w:pPr>
        <w:jc w:val="both"/>
        <w:rPr>
          <w:b/>
          <w:bCs/>
          <w:i w:val="0"/>
          <w:sz w:val="22"/>
          <w:szCs w:val="22"/>
        </w:rPr>
      </w:pPr>
    </w:p>
    <w:p w14:paraId="4528524D" w14:textId="77777777" w:rsidR="00EB56CD" w:rsidRPr="00D163A9" w:rsidRDefault="00EB56CD" w:rsidP="00EB56CD">
      <w:pPr>
        <w:jc w:val="both"/>
        <w:rPr>
          <w:i w:val="0"/>
          <w:sz w:val="22"/>
          <w:szCs w:val="22"/>
        </w:rPr>
      </w:pPr>
      <w:r>
        <w:rPr>
          <w:b/>
          <w:i w:val="0"/>
          <w:sz w:val="22"/>
          <w:szCs w:val="22"/>
        </w:rPr>
        <w:lastRenderedPageBreak/>
        <w:t>ME</w:t>
      </w:r>
      <w:r w:rsidRPr="00D163A9">
        <w:rPr>
          <w:b/>
          <w:i w:val="0"/>
          <w:sz w:val="22"/>
          <w:szCs w:val="22"/>
        </w:rPr>
        <w:t>STNA OBČINA LJUBLJANA</w:t>
      </w:r>
      <w:r w:rsidRPr="00D163A9">
        <w:rPr>
          <w:i w:val="0"/>
          <w:sz w:val="22"/>
          <w:szCs w:val="22"/>
        </w:rPr>
        <w:t>, Mestni trg 1, 1000 Ljubljana, ki jo zastopa župan Zoran Janković,</w:t>
      </w:r>
    </w:p>
    <w:p w14:paraId="36EA29D7" w14:textId="77777777" w:rsidR="00EB56CD" w:rsidRPr="00D163A9" w:rsidRDefault="00EB56CD" w:rsidP="00EB56CD">
      <w:pPr>
        <w:jc w:val="both"/>
        <w:rPr>
          <w:i w:val="0"/>
          <w:sz w:val="22"/>
          <w:szCs w:val="22"/>
        </w:rPr>
      </w:pPr>
      <w:r w:rsidRPr="00D163A9">
        <w:rPr>
          <w:i w:val="0"/>
          <w:sz w:val="22"/>
          <w:szCs w:val="22"/>
        </w:rPr>
        <w:t>matična številka: 5874025000,</w:t>
      </w:r>
    </w:p>
    <w:p w14:paraId="5053FD17" w14:textId="77777777" w:rsidR="00EB56CD" w:rsidRPr="00D163A9" w:rsidRDefault="00EB56CD" w:rsidP="00EB56CD">
      <w:pPr>
        <w:jc w:val="both"/>
        <w:rPr>
          <w:i w:val="0"/>
          <w:sz w:val="22"/>
          <w:szCs w:val="22"/>
        </w:rPr>
      </w:pPr>
      <w:r w:rsidRPr="00D163A9">
        <w:rPr>
          <w:i w:val="0"/>
          <w:sz w:val="22"/>
          <w:szCs w:val="22"/>
        </w:rPr>
        <w:t>identifikacijska številka za DDV: SI67593321</w:t>
      </w:r>
    </w:p>
    <w:p w14:paraId="412128FB" w14:textId="77777777" w:rsidR="00EB56CD" w:rsidRPr="00D163A9" w:rsidRDefault="00EB56CD" w:rsidP="00EB56CD">
      <w:pPr>
        <w:jc w:val="both"/>
        <w:rPr>
          <w:i w:val="0"/>
          <w:sz w:val="22"/>
          <w:szCs w:val="22"/>
        </w:rPr>
      </w:pPr>
      <w:r w:rsidRPr="00D163A9">
        <w:rPr>
          <w:i w:val="0"/>
          <w:sz w:val="22"/>
          <w:szCs w:val="22"/>
        </w:rPr>
        <w:t>(v nadaljevanju: naročnik)</w:t>
      </w:r>
    </w:p>
    <w:p w14:paraId="302E05EB" w14:textId="77777777" w:rsidR="00EB56CD" w:rsidRPr="00D163A9" w:rsidRDefault="00EB56CD" w:rsidP="00EB56CD">
      <w:pPr>
        <w:jc w:val="both"/>
        <w:rPr>
          <w:i w:val="0"/>
          <w:sz w:val="22"/>
          <w:szCs w:val="22"/>
        </w:rPr>
      </w:pPr>
    </w:p>
    <w:p w14:paraId="70A5CEF3" w14:textId="77777777" w:rsidR="00EB56CD" w:rsidRPr="00D163A9" w:rsidRDefault="00EB56CD" w:rsidP="00EB56CD">
      <w:pPr>
        <w:jc w:val="both"/>
        <w:rPr>
          <w:i w:val="0"/>
          <w:sz w:val="22"/>
          <w:szCs w:val="22"/>
        </w:rPr>
      </w:pPr>
      <w:r w:rsidRPr="00D163A9">
        <w:rPr>
          <w:i w:val="0"/>
          <w:sz w:val="22"/>
          <w:szCs w:val="22"/>
        </w:rPr>
        <w:t xml:space="preserve">in </w:t>
      </w:r>
    </w:p>
    <w:p w14:paraId="24014487" w14:textId="77777777" w:rsidR="00EB56CD" w:rsidRPr="00D163A9" w:rsidRDefault="00EB56CD" w:rsidP="00EB56CD">
      <w:pPr>
        <w:jc w:val="both"/>
        <w:rPr>
          <w:i w:val="0"/>
          <w:sz w:val="22"/>
          <w:szCs w:val="22"/>
        </w:rPr>
      </w:pPr>
    </w:p>
    <w:p w14:paraId="5FAEB972" w14:textId="77777777" w:rsidR="00EB56CD" w:rsidRPr="00D163A9" w:rsidRDefault="00EB56CD" w:rsidP="00EB56CD">
      <w:pPr>
        <w:jc w:val="both"/>
        <w:rPr>
          <w:i w:val="0"/>
          <w:sz w:val="22"/>
          <w:szCs w:val="22"/>
        </w:rPr>
      </w:pPr>
      <w:r w:rsidRPr="00D163A9">
        <w:rPr>
          <w:b/>
          <w:i w:val="0"/>
          <w:sz w:val="22"/>
          <w:szCs w:val="22"/>
        </w:rPr>
        <w:t>………………………………………………,</w:t>
      </w:r>
      <w:r w:rsidRPr="00D163A9">
        <w:rPr>
          <w:i w:val="0"/>
          <w:sz w:val="22"/>
          <w:szCs w:val="22"/>
        </w:rPr>
        <w:t xml:space="preserve"> ki ga zastopa ……………………… (navesti funkcijo, ime in priimek osebe, pooblaščene za zastopanje),</w:t>
      </w:r>
    </w:p>
    <w:p w14:paraId="4D0D326A" w14:textId="77777777" w:rsidR="00EB56CD" w:rsidRPr="00D163A9" w:rsidRDefault="00EB56CD" w:rsidP="00EB56CD">
      <w:pPr>
        <w:jc w:val="both"/>
        <w:rPr>
          <w:i w:val="0"/>
          <w:sz w:val="22"/>
          <w:szCs w:val="22"/>
        </w:rPr>
      </w:pPr>
      <w:r w:rsidRPr="00D163A9">
        <w:rPr>
          <w:i w:val="0"/>
          <w:sz w:val="22"/>
          <w:szCs w:val="22"/>
        </w:rPr>
        <w:t>matična številka: ……………………………,</w:t>
      </w:r>
    </w:p>
    <w:p w14:paraId="0E53EAD9" w14:textId="77777777" w:rsidR="00EB56CD" w:rsidRPr="00D163A9" w:rsidRDefault="00EB56CD" w:rsidP="00EB56CD">
      <w:pPr>
        <w:jc w:val="both"/>
        <w:rPr>
          <w:i w:val="0"/>
          <w:sz w:val="22"/>
          <w:szCs w:val="22"/>
        </w:rPr>
      </w:pPr>
      <w:r w:rsidRPr="00D163A9">
        <w:rPr>
          <w:i w:val="0"/>
          <w:sz w:val="22"/>
          <w:szCs w:val="22"/>
        </w:rPr>
        <w:t>identifikacijska številka za DDV/davčna številka</w:t>
      </w:r>
      <w:r w:rsidRPr="00D163A9">
        <w:rPr>
          <w:i w:val="0"/>
          <w:sz w:val="22"/>
          <w:szCs w:val="22"/>
          <w:vertAlign w:val="superscript"/>
        </w:rPr>
        <w:footnoteReference w:id="3"/>
      </w:r>
      <w:r w:rsidRPr="00D163A9">
        <w:rPr>
          <w:i w:val="0"/>
          <w:sz w:val="22"/>
          <w:szCs w:val="22"/>
        </w:rPr>
        <w:t>: ………………</w:t>
      </w:r>
    </w:p>
    <w:p w14:paraId="44652E3F" w14:textId="77777777" w:rsidR="00EB56CD" w:rsidRPr="00D163A9" w:rsidRDefault="00EB56CD" w:rsidP="00EB56CD">
      <w:pPr>
        <w:jc w:val="both"/>
        <w:rPr>
          <w:i w:val="0"/>
          <w:sz w:val="22"/>
          <w:szCs w:val="22"/>
        </w:rPr>
      </w:pPr>
      <w:r w:rsidRPr="00D163A9">
        <w:rPr>
          <w:i w:val="0"/>
          <w:sz w:val="22"/>
          <w:szCs w:val="22"/>
        </w:rPr>
        <w:t xml:space="preserve"> (v nadaljevanju: izvajalec),</w:t>
      </w:r>
    </w:p>
    <w:p w14:paraId="78ABEF30" w14:textId="77777777" w:rsidR="00EB56CD" w:rsidRPr="00D163A9" w:rsidRDefault="00EB56CD" w:rsidP="00EB56CD">
      <w:pPr>
        <w:jc w:val="both"/>
        <w:rPr>
          <w:i w:val="0"/>
          <w:sz w:val="22"/>
          <w:szCs w:val="22"/>
        </w:rPr>
      </w:pPr>
    </w:p>
    <w:p w14:paraId="77040F80" w14:textId="77777777" w:rsidR="00EB56CD" w:rsidRPr="00D163A9" w:rsidRDefault="00EB56CD" w:rsidP="00EB56CD">
      <w:pPr>
        <w:jc w:val="both"/>
        <w:rPr>
          <w:i w:val="0"/>
          <w:sz w:val="22"/>
          <w:szCs w:val="22"/>
        </w:rPr>
      </w:pPr>
      <w:r w:rsidRPr="00D163A9">
        <w:rPr>
          <w:i w:val="0"/>
          <w:sz w:val="22"/>
          <w:szCs w:val="22"/>
        </w:rPr>
        <w:t>skleneta naslednjo</w:t>
      </w:r>
    </w:p>
    <w:p w14:paraId="71D3A67F" w14:textId="77777777" w:rsidR="00EB56CD" w:rsidRPr="00D163A9" w:rsidRDefault="00EB56CD" w:rsidP="00EB56CD">
      <w:pPr>
        <w:ind w:firstLine="708"/>
        <w:jc w:val="both"/>
        <w:rPr>
          <w:b/>
          <w:bCs/>
          <w:i w:val="0"/>
          <w:sz w:val="22"/>
          <w:szCs w:val="22"/>
        </w:rPr>
      </w:pPr>
    </w:p>
    <w:p w14:paraId="5FA73FDC" w14:textId="77777777" w:rsidR="00EB56CD" w:rsidRPr="00D163A9" w:rsidRDefault="00EB56CD" w:rsidP="00EB56CD">
      <w:pPr>
        <w:ind w:firstLine="708"/>
        <w:jc w:val="center"/>
        <w:rPr>
          <w:b/>
          <w:bCs/>
          <w:i w:val="0"/>
          <w:sz w:val="22"/>
          <w:szCs w:val="22"/>
        </w:rPr>
      </w:pPr>
      <w:r w:rsidRPr="00D163A9">
        <w:rPr>
          <w:b/>
          <w:bCs/>
          <w:i w:val="0"/>
          <w:sz w:val="22"/>
          <w:szCs w:val="22"/>
        </w:rPr>
        <w:t xml:space="preserve">POGODBO </w:t>
      </w:r>
    </w:p>
    <w:p w14:paraId="2E49C027" w14:textId="77777777" w:rsidR="00EB56CD" w:rsidRPr="00D163A9" w:rsidRDefault="00EB56CD" w:rsidP="00EB56CD">
      <w:pPr>
        <w:ind w:firstLine="708"/>
        <w:jc w:val="center"/>
        <w:rPr>
          <w:b/>
          <w:i w:val="0"/>
          <w:color w:val="000000"/>
          <w:sz w:val="22"/>
          <w:szCs w:val="22"/>
        </w:rPr>
      </w:pPr>
      <w:r w:rsidRPr="00D163A9">
        <w:rPr>
          <w:b/>
          <w:i w:val="0"/>
          <w:color w:val="000000"/>
          <w:sz w:val="22"/>
          <w:szCs w:val="22"/>
        </w:rPr>
        <w:t>ZA VRTEC MLADI ROD ENOTA KOSTANJČKOV VRTEC – DOBAVA IN MONTAŽA TEHNOLOŠKE OPREME KUHINJE IN PRALNICE, PRI KATERI SE UPOŠTEVAJO OKOLJSKI VIDIKI</w:t>
      </w:r>
    </w:p>
    <w:p w14:paraId="5E5D5ADA" w14:textId="77777777" w:rsidR="00EB56CD" w:rsidRPr="00D163A9" w:rsidRDefault="00EB56CD" w:rsidP="00EB56CD">
      <w:pPr>
        <w:ind w:firstLine="708"/>
        <w:jc w:val="center"/>
        <w:rPr>
          <w:b/>
          <w:i w:val="0"/>
          <w:color w:val="000000" w:themeColor="text1"/>
          <w:sz w:val="22"/>
          <w:szCs w:val="22"/>
        </w:rPr>
      </w:pPr>
    </w:p>
    <w:p w14:paraId="3E73505C" w14:textId="77777777" w:rsidR="00EB56CD" w:rsidRDefault="00EB56CD" w:rsidP="00EB56CD">
      <w:pPr>
        <w:ind w:right="141"/>
        <w:jc w:val="both"/>
        <w:rPr>
          <w:b/>
          <w:i w:val="0"/>
          <w:color w:val="000000" w:themeColor="text1"/>
          <w:sz w:val="22"/>
          <w:szCs w:val="22"/>
        </w:rPr>
      </w:pPr>
    </w:p>
    <w:p w14:paraId="68DEBA3A"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Uvodne določbe</w:t>
      </w:r>
    </w:p>
    <w:p w14:paraId="439B36FC" w14:textId="77777777" w:rsidR="00EB56CD" w:rsidRPr="00D163A9" w:rsidRDefault="00EB56CD" w:rsidP="00EB56CD">
      <w:pPr>
        <w:ind w:right="141"/>
        <w:jc w:val="both"/>
        <w:rPr>
          <w:b/>
          <w:i w:val="0"/>
          <w:color w:val="000000" w:themeColor="text1"/>
          <w:sz w:val="22"/>
          <w:szCs w:val="22"/>
        </w:rPr>
      </w:pPr>
    </w:p>
    <w:p w14:paraId="34993B50" w14:textId="77777777" w:rsidR="00EB56CD" w:rsidRPr="00D163A9" w:rsidRDefault="00EB56CD" w:rsidP="00EB56CD">
      <w:pPr>
        <w:ind w:left="4395" w:right="141"/>
        <w:jc w:val="both"/>
        <w:rPr>
          <w:i w:val="0"/>
          <w:color w:val="000000" w:themeColor="text1"/>
          <w:sz w:val="22"/>
          <w:szCs w:val="22"/>
        </w:rPr>
      </w:pPr>
      <w:r>
        <w:rPr>
          <w:i w:val="0"/>
          <w:color w:val="000000" w:themeColor="text1"/>
          <w:sz w:val="22"/>
          <w:szCs w:val="22"/>
        </w:rPr>
        <w:t>1.</w:t>
      </w:r>
      <w:r>
        <w:rPr>
          <w:i w:val="0"/>
          <w:color w:val="000000" w:themeColor="text1"/>
          <w:sz w:val="22"/>
          <w:szCs w:val="22"/>
        </w:rPr>
        <w:tab/>
      </w:r>
      <w:r w:rsidRPr="00D163A9">
        <w:rPr>
          <w:i w:val="0"/>
          <w:color w:val="000000" w:themeColor="text1"/>
          <w:sz w:val="22"/>
          <w:szCs w:val="22"/>
        </w:rPr>
        <w:t>člen</w:t>
      </w:r>
    </w:p>
    <w:p w14:paraId="758536C3" w14:textId="77777777" w:rsidR="00EB56CD" w:rsidRPr="00D163A9" w:rsidRDefault="00EB56CD" w:rsidP="00EB56CD">
      <w:pPr>
        <w:ind w:right="141"/>
        <w:jc w:val="both"/>
        <w:rPr>
          <w:i w:val="0"/>
          <w:color w:val="000000" w:themeColor="text1"/>
          <w:sz w:val="22"/>
          <w:szCs w:val="22"/>
        </w:rPr>
      </w:pPr>
    </w:p>
    <w:p w14:paraId="1292DAB7"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Pogodbeni stranki ugotavljata, da:</w:t>
      </w:r>
    </w:p>
    <w:p w14:paraId="26DD6C55" w14:textId="77777777" w:rsidR="00EB56CD" w:rsidRPr="00D163A9" w:rsidRDefault="00EB56CD" w:rsidP="00EB56CD">
      <w:pPr>
        <w:numPr>
          <w:ilvl w:val="0"/>
          <w:numId w:val="34"/>
        </w:numPr>
        <w:jc w:val="both"/>
        <w:rPr>
          <w:i w:val="0"/>
          <w:color w:val="000000" w:themeColor="text1"/>
          <w:sz w:val="22"/>
          <w:szCs w:val="22"/>
        </w:rPr>
      </w:pPr>
      <w:r w:rsidRPr="00D163A9">
        <w:rPr>
          <w:i w:val="0"/>
          <w:color w:val="000000" w:themeColor="text1"/>
          <w:sz w:val="22"/>
          <w:szCs w:val="22"/>
        </w:rPr>
        <w:t xml:space="preserve">je celovita obnova objekta z dozidavo pralnice in večnamenskega prostora  predvidena v načrtu razvojnih programov Mestne občine Ljubljana; </w:t>
      </w:r>
    </w:p>
    <w:p w14:paraId="1791C828" w14:textId="77777777" w:rsidR="00EB56CD" w:rsidRPr="00D163A9" w:rsidRDefault="00EB56CD" w:rsidP="00EB56CD">
      <w:pPr>
        <w:numPr>
          <w:ilvl w:val="0"/>
          <w:numId w:val="34"/>
        </w:numPr>
        <w:ind w:right="141"/>
        <w:contextualSpacing/>
        <w:jc w:val="both"/>
        <w:rPr>
          <w:i w:val="0"/>
          <w:color w:val="000000" w:themeColor="text1"/>
          <w:sz w:val="22"/>
          <w:szCs w:val="22"/>
        </w:rPr>
      </w:pPr>
      <w:r w:rsidRPr="00D163A9">
        <w:rPr>
          <w:i w:val="0"/>
          <w:color w:val="000000" w:themeColor="text1"/>
          <w:sz w:val="22"/>
          <w:szCs w:val="22"/>
        </w:rPr>
        <w:t xml:space="preserve">je bil izvajalec izbran na podlagi izvedenega postopka oddaje javnega naročila male vrednosti skladno z 47.  členom Zakona o javnem naročanju (Uradni list RS, št. </w:t>
      </w:r>
      <w:r w:rsidRPr="00B03BFB">
        <w:rPr>
          <w:i w:val="0"/>
          <w:sz w:val="22"/>
          <w:szCs w:val="22"/>
        </w:rPr>
        <w:t xml:space="preserve">91/2015, </w:t>
      </w:r>
      <w:r w:rsidRPr="00B03BFB">
        <w:rPr>
          <w:rFonts w:eastAsia="Calibri"/>
          <w:i w:val="0"/>
          <w:sz w:val="22"/>
          <w:szCs w:val="22"/>
          <w:shd w:val="clear" w:color="auto" w:fill="FFFFFF"/>
          <w:lang w:eastAsia="en-US"/>
        </w:rPr>
        <w:t>14/18, 121/21, 10/22</w:t>
      </w:r>
      <w:r w:rsidRPr="00B03BFB">
        <w:rPr>
          <w:i w:val="0"/>
          <w:sz w:val="22"/>
          <w:szCs w:val="22"/>
        </w:rPr>
        <w:t xml:space="preserve">, </w:t>
      </w:r>
      <w:hyperlink r:id="rId18" w:tgtFrame="_blank" w:tooltip="Odločba o ugotovitvi, da je točka b) četrtega odstavka 75. člena in točka c) drugega odstavka v zvezi s petim odstavkom 67.a člena Zakona o javnem naročanju v neskladju z Ustavo" w:history="1">
        <w:r w:rsidRPr="00B03BFB">
          <w:rPr>
            <w:bCs/>
            <w:i w:val="0"/>
            <w:sz w:val="22"/>
            <w:szCs w:val="22"/>
            <w:u w:val="single"/>
            <w:shd w:val="clear" w:color="auto" w:fill="FFFFFF"/>
          </w:rPr>
          <w:t>74/22</w:t>
        </w:r>
      </w:hyperlink>
      <w:r w:rsidRPr="00B03BFB">
        <w:rPr>
          <w:bCs/>
          <w:i w:val="0"/>
          <w:sz w:val="22"/>
          <w:szCs w:val="22"/>
          <w:shd w:val="clear" w:color="auto" w:fill="FFFFFF"/>
        </w:rPr>
        <w:t> – odl. US, </w:t>
      </w:r>
      <w:hyperlink r:id="rId19" w:tgtFrame="_blank" w:tooltip="Zakon o nujnih ukrepih za zagotovitev stabilnosti zdravstvenega sistema" w:history="1">
        <w:r w:rsidRPr="00B03BFB">
          <w:rPr>
            <w:bCs/>
            <w:i w:val="0"/>
            <w:sz w:val="22"/>
            <w:szCs w:val="22"/>
            <w:u w:val="single"/>
            <w:shd w:val="clear" w:color="auto" w:fill="FFFFFF"/>
          </w:rPr>
          <w:t>100/22</w:t>
        </w:r>
      </w:hyperlink>
      <w:r w:rsidRPr="00B03BFB">
        <w:rPr>
          <w:bCs/>
          <w:i w:val="0"/>
          <w:sz w:val="22"/>
          <w:szCs w:val="22"/>
          <w:shd w:val="clear" w:color="auto" w:fill="FFFFFF"/>
        </w:rPr>
        <w:t> – ZNUZSZS in </w:t>
      </w:r>
      <w:hyperlink r:id="rId20" w:tgtFrame="_blank" w:tooltip="Zakon o spremembah in dopolnitvah Zakona o javnem naročanju" w:history="1">
        <w:r w:rsidRPr="00B03BFB">
          <w:rPr>
            <w:bCs/>
            <w:i w:val="0"/>
            <w:sz w:val="22"/>
            <w:szCs w:val="22"/>
            <w:u w:val="single"/>
            <w:shd w:val="clear" w:color="auto" w:fill="FFFFFF"/>
          </w:rPr>
          <w:t>28/23</w:t>
        </w:r>
      </w:hyperlink>
      <w:r w:rsidRPr="009E17E7">
        <w:rPr>
          <w:i w:val="0"/>
          <w:sz w:val="22"/>
          <w:szCs w:val="22"/>
        </w:rPr>
        <w:t>;</w:t>
      </w:r>
      <w:r w:rsidRPr="00B03BFB">
        <w:rPr>
          <w:i w:val="0"/>
          <w:sz w:val="22"/>
          <w:szCs w:val="22"/>
        </w:rPr>
        <w:t xml:space="preserve"> </w:t>
      </w:r>
      <w:r w:rsidRPr="00D163A9">
        <w:rPr>
          <w:i w:val="0"/>
          <w:color w:val="000000" w:themeColor="text1"/>
          <w:sz w:val="22"/>
          <w:szCs w:val="22"/>
        </w:rPr>
        <w:t>v nadaljevanju ZJN-3);</w:t>
      </w:r>
    </w:p>
    <w:p w14:paraId="4EB860C0" w14:textId="77777777" w:rsidR="00EB56CD" w:rsidRPr="00D163A9" w:rsidRDefault="00EB56CD" w:rsidP="00EB56CD">
      <w:pPr>
        <w:numPr>
          <w:ilvl w:val="0"/>
          <w:numId w:val="34"/>
        </w:numPr>
        <w:ind w:right="141"/>
        <w:contextualSpacing/>
        <w:jc w:val="both"/>
        <w:rPr>
          <w:i w:val="0"/>
          <w:color w:val="000000" w:themeColor="text1"/>
          <w:sz w:val="22"/>
          <w:szCs w:val="22"/>
        </w:rPr>
      </w:pPr>
      <w:r w:rsidRPr="00D163A9">
        <w:rPr>
          <w:i w:val="0"/>
          <w:color w:val="000000" w:themeColor="text1"/>
          <w:sz w:val="22"/>
          <w:szCs w:val="22"/>
        </w:rPr>
        <w:t xml:space="preserve">je bilo obvestilo o javnem naročilu objavljeno na Portalu javnih naročil dne ………….……. pod številko objave ………………………; </w:t>
      </w:r>
    </w:p>
    <w:p w14:paraId="126484C3" w14:textId="77777777" w:rsidR="00EB56CD" w:rsidRPr="00D163A9" w:rsidRDefault="00EB56CD" w:rsidP="00EB56CD">
      <w:pPr>
        <w:numPr>
          <w:ilvl w:val="0"/>
          <w:numId w:val="34"/>
        </w:numPr>
        <w:ind w:right="141"/>
        <w:contextualSpacing/>
        <w:jc w:val="both"/>
        <w:rPr>
          <w:i w:val="0"/>
          <w:color w:val="000000" w:themeColor="text1"/>
          <w:sz w:val="22"/>
          <w:szCs w:val="22"/>
        </w:rPr>
      </w:pPr>
      <w:r w:rsidRPr="00D163A9">
        <w:rPr>
          <w:i w:val="0"/>
          <w:color w:val="000000" w:themeColor="text1"/>
          <w:sz w:val="22"/>
          <w:szCs w:val="22"/>
        </w:rPr>
        <w:t xml:space="preserve">je bil izvajalec izbran za izvajalca del </w:t>
      </w:r>
      <w:r w:rsidRPr="00B03BFB">
        <w:rPr>
          <w:b/>
          <w:i w:val="0"/>
          <w:color w:val="000000" w:themeColor="text1"/>
          <w:sz w:val="22"/>
          <w:szCs w:val="22"/>
        </w:rPr>
        <w:t>za sklop</w:t>
      </w:r>
      <w:r w:rsidRPr="00D163A9">
        <w:rPr>
          <w:i w:val="0"/>
          <w:color w:val="000000" w:themeColor="text1"/>
          <w:sz w:val="22"/>
          <w:szCs w:val="22"/>
        </w:rPr>
        <w:t xml:space="preserve">  dobava in montaža tehnološke opreme kuhinje in pralnice kot najugodnejši ponudnik z Odločitvijo o oddaji javnega naročila št. ………………………… -…. z dne ……………………;</w:t>
      </w:r>
    </w:p>
    <w:p w14:paraId="3545EC9B" w14:textId="77777777" w:rsidR="00EB56CD" w:rsidRPr="00D163A9" w:rsidRDefault="00EB56CD" w:rsidP="00EB56CD">
      <w:pPr>
        <w:numPr>
          <w:ilvl w:val="0"/>
          <w:numId w:val="34"/>
        </w:numPr>
        <w:ind w:right="141"/>
        <w:contextualSpacing/>
        <w:jc w:val="both"/>
        <w:rPr>
          <w:i w:val="0"/>
          <w:color w:val="000000" w:themeColor="text1"/>
          <w:sz w:val="22"/>
          <w:szCs w:val="22"/>
        </w:rPr>
      </w:pPr>
      <w:r w:rsidRPr="00D163A9">
        <w:rPr>
          <w:i w:val="0"/>
          <w:color w:val="000000" w:themeColor="text1"/>
          <w:sz w:val="22"/>
          <w:szCs w:val="22"/>
        </w:rPr>
        <w:t>v primeru skupne ponudbe račune naročniku izstavlja vodilni partner in predloži vsa finančna zavarovanja po tej pogodbi;</w:t>
      </w:r>
    </w:p>
    <w:p w14:paraId="5692BFE3" w14:textId="77777777" w:rsidR="00EB56CD" w:rsidRPr="008E36E4" w:rsidRDefault="00EB56CD" w:rsidP="00EB56CD">
      <w:pPr>
        <w:numPr>
          <w:ilvl w:val="0"/>
          <w:numId w:val="30"/>
        </w:numPr>
        <w:rPr>
          <w:i w:val="0"/>
          <w:color w:val="000000" w:themeColor="text1"/>
          <w:sz w:val="22"/>
          <w:szCs w:val="22"/>
        </w:rPr>
      </w:pPr>
      <w:r>
        <w:rPr>
          <w:i w:val="0"/>
          <w:color w:val="000000" w:themeColor="text1"/>
          <w:sz w:val="22"/>
          <w:szCs w:val="22"/>
        </w:rPr>
        <w:t>ima</w:t>
      </w:r>
      <w:r w:rsidRPr="00D163A9">
        <w:rPr>
          <w:i w:val="0"/>
          <w:color w:val="000000" w:themeColor="text1"/>
          <w:sz w:val="22"/>
          <w:szCs w:val="22"/>
        </w:rPr>
        <w:t xml:space="preserve"> naročnik predvide</w:t>
      </w:r>
      <w:r>
        <w:rPr>
          <w:i w:val="0"/>
          <w:color w:val="000000" w:themeColor="text1"/>
          <w:sz w:val="22"/>
          <w:szCs w:val="22"/>
        </w:rPr>
        <w:t>na</w:t>
      </w:r>
      <w:r w:rsidRPr="00D163A9">
        <w:rPr>
          <w:i w:val="0"/>
          <w:color w:val="000000" w:themeColor="text1"/>
          <w:sz w:val="22"/>
          <w:szCs w:val="22"/>
        </w:rPr>
        <w:t xml:space="preserve"> sredstva za plačilo del po tej pogodbi v rebalansu proračuna Mestne občine Ljubljana za leto 2023 v okviru NRP 7560-21-1033 VRTEC MLADI ROD ENOTA KOSTANJČKOV VRTEC – CELOVITA OBNOVA OBJEKTA Z DOZIDAVO PRALNICE IN </w:t>
      </w:r>
      <w:r w:rsidRPr="008E36E4">
        <w:rPr>
          <w:i w:val="0"/>
          <w:color w:val="000000" w:themeColor="text1"/>
          <w:sz w:val="22"/>
          <w:szCs w:val="22"/>
        </w:rPr>
        <w:t>VEČNAMENSKEGA PROSTORA na proračunski postavki 091199 Večje obnove in gradnje vrtcev (SRPI);</w:t>
      </w:r>
    </w:p>
    <w:p w14:paraId="56D84F8A" w14:textId="77777777" w:rsidR="00EB56CD" w:rsidRPr="008E36E4" w:rsidRDefault="00EB56CD" w:rsidP="00EB56CD">
      <w:pPr>
        <w:numPr>
          <w:ilvl w:val="0"/>
          <w:numId w:val="30"/>
        </w:numPr>
        <w:spacing w:after="160" w:line="259" w:lineRule="auto"/>
        <w:ind w:left="284" w:right="141" w:hanging="284"/>
        <w:contextualSpacing/>
        <w:jc w:val="both"/>
        <w:rPr>
          <w:i w:val="0"/>
          <w:color w:val="000000" w:themeColor="text1"/>
          <w:sz w:val="22"/>
          <w:szCs w:val="22"/>
        </w:rPr>
      </w:pPr>
      <w:r w:rsidRPr="008E36E4">
        <w:rPr>
          <w:i w:val="0"/>
          <w:color w:val="000000" w:themeColor="text1"/>
          <w:sz w:val="22"/>
          <w:szCs w:val="22"/>
        </w:rPr>
        <w:t>bo naročnik za ……………………. predvidel sredstva s sprejemom rebalansa proračuna MOL za leto 2024, viri financiranja pa so predmet dodatka k tej pogodbi;</w:t>
      </w:r>
    </w:p>
    <w:p w14:paraId="43704670" w14:textId="77777777" w:rsidR="00EB56CD" w:rsidRPr="008E36E4" w:rsidRDefault="00EB56CD" w:rsidP="00EB56CD">
      <w:pPr>
        <w:numPr>
          <w:ilvl w:val="0"/>
          <w:numId w:val="30"/>
        </w:numPr>
        <w:spacing w:after="160" w:line="259" w:lineRule="auto"/>
        <w:ind w:left="284" w:right="141" w:hanging="284"/>
        <w:contextualSpacing/>
        <w:jc w:val="both"/>
        <w:rPr>
          <w:i w:val="0"/>
          <w:color w:val="000000" w:themeColor="text1"/>
          <w:sz w:val="22"/>
          <w:szCs w:val="22"/>
        </w:rPr>
      </w:pPr>
      <w:r w:rsidRPr="008E36E4">
        <w:rPr>
          <w:i w:val="0"/>
          <w:color w:val="000000" w:themeColor="text1"/>
          <w:sz w:val="22"/>
          <w:szCs w:val="22"/>
        </w:rPr>
        <w:t>v kolikor sredstva ne bodo zagotovljena skladno s predhodno alinejo tega člena, si naročnik pridržuje pravico, da se dela skladno s 3. členom te pogodbe (odložni pogoj) ne opravi, o čemer je izvajalec obveščen.</w:t>
      </w:r>
    </w:p>
    <w:p w14:paraId="454B0058" w14:textId="77777777" w:rsidR="00EB56CD" w:rsidRPr="008E36E4" w:rsidRDefault="00EB56CD" w:rsidP="00EB56CD">
      <w:pPr>
        <w:numPr>
          <w:ilvl w:val="0"/>
          <w:numId w:val="30"/>
        </w:numPr>
        <w:rPr>
          <w:i w:val="0"/>
          <w:color w:val="000000" w:themeColor="text1"/>
          <w:sz w:val="22"/>
          <w:szCs w:val="22"/>
        </w:rPr>
      </w:pPr>
    </w:p>
    <w:p w14:paraId="6958F8A6" w14:textId="77777777" w:rsidR="00EB56CD" w:rsidRPr="008E36E4" w:rsidRDefault="00EB56CD" w:rsidP="00EB56CD">
      <w:pPr>
        <w:spacing w:after="160" w:line="259" w:lineRule="auto"/>
        <w:ind w:left="142" w:right="141"/>
        <w:contextualSpacing/>
        <w:jc w:val="both"/>
        <w:rPr>
          <w:i w:val="0"/>
          <w:color w:val="000000" w:themeColor="text1"/>
          <w:sz w:val="22"/>
          <w:szCs w:val="22"/>
        </w:rPr>
      </w:pPr>
    </w:p>
    <w:p w14:paraId="1547D97D" w14:textId="77777777" w:rsidR="00EB56CD" w:rsidRPr="008E36E4" w:rsidRDefault="00EB56CD" w:rsidP="00EB56CD">
      <w:pPr>
        <w:spacing w:after="160" w:line="259" w:lineRule="auto"/>
        <w:ind w:left="142" w:right="141"/>
        <w:contextualSpacing/>
        <w:jc w:val="both"/>
        <w:rPr>
          <w:i w:val="0"/>
          <w:color w:val="000000" w:themeColor="text1"/>
          <w:sz w:val="22"/>
          <w:szCs w:val="22"/>
        </w:rPr>
      </w:pPr>
    </w:p>
    <w:p w14:paraId="006F5A72" w14:textId="77777777" w:rsidR="00EB56CD" w:rsidRPr="008E36E4" w:rsidRDefault="00EB56CD" w:rsidP="00EB56CD">
      <w:pPr>
        <w:ind w:right="141"/>
        <w:jc w:val="both"/>
        <w:rPr>
          <w:b/>
          <w:i w:val="0"/>
          <w:color w:val="000000" w:themeColor="text1"/>
          <w:sz w:val="22"/>
          <w:szCs w:val="22"/>
        </w:rPr>
      </w:pPr>
      <w:r w:rsidRPr="008E36E4">
        <w:rPr>
          <w:b/>
          <w:i w:val="0"/>
          <w:color w:val="000000" w:themeColor="text1"/>
          <w:sz w:val="22"/>
          <w:szCs w:val="22"/>
        </w:rPr>
        <w:t>Predmet pogodbe</w:t>
      </w:r>
    </w:p>
    <w:p w14:paraId="4AED6636" w14:textId="77777777" w:rsidR="00EB56CD" w:rsidRPr="008E36E4" w:rsidRDefault="00EB56CD" w:rsidP="00EB56CD">
      <w:pPr>
        <w:ind w:right="141"/>
        <w:jc w:val="both"/>
        <w:rPr>
          <w:b/>
          <w:i w:val="0"/>
          <w:color w:val="000000" w:themeColor="text1"/>
          <w:sz w:val="22"/>
          <w:szCs w:val="22"/>
        </w:rPr>
      </w:pPr>
    </w:p>
    <w:p w14:paraId="1076F233" w14:textId="77777777" w:rsidR="00EB56CD" w:rsidRPr="008E36E4" w:rsidRDefault="00EB56CD" w:rsidP="00EB56CD">
      <w:pPr>
        <w:ind w:left="4395" w:right="141"/>
        <w:jc w:val="both"/>
        <w:rPr>
          <w:i w:val="0"/>
          <w:color w:val="000000" w:themeColor="text1"/>
          <w:sz w:val="22"/>
          <w:szCs w:val="22"/>
        </w:rPr>
      </w:pPr>
      <w:r w:rsidRPr="008E36E4">
        <w:rPr>
          <w:i w:val="0"/>
          <w:color w:val="000000" w:themeColor="text1"/>
          <w:sz w:val="22"/>
          <w:szCs w:val="22"/>
        </w:rPr>
        <w:t>2.</w:t>
      </w:r>
      <w:r w:rsidRPr="008E36E4">
        <w:rPr>
          <w:i w:val="0"/>
          <w:color w:val="000000" w:themeColor="text1"/>
          <w:sz w:val="22"/>
          <w:szCs w:val="22"/>
        </w:rPr>
        <w:tab/>
        <w:t xml:space="preserve">člen </w:t>
      </w:r>
    </w:p>
    <w:p w14:paraId="3E363F88" w14:textId="77777777" w:rsidR="00EB56CD" w:rsidRPr="008E36E4" w:rsidRDefault="00EB56CD" w:rsidP="00EB56CD">
      <w:pPr>
        <w:ind w:left="4755" w:right="141"/>
        <w:jc w:val="both"/>
        <w:rPr>
          <w:b/>
          <w:i w:val="0"/>
          <w:color w:val="000000" w:themeColor="text1"/>
          <w:sz w:val="22"/>
          <w:szCs w:val="22"/>
        </w:rPr>
      </w:pPr>
    </w:p>
    <w:p w14:paraId="4230164E" w14:textId="77777777" w:rsidR="00EB56CD" w:rsidRPr="008E36E4" w:rsidRDefault="00EB56CD" w:rsidP="00EB56CD">
      <w:pPr>
        <w:jc w:val="both"/>
        <w:rPr>
          <w:i w:val="0"/>
          <w:sz w:val="22"/>
          <w:szCs w:val="22"/>
        </w:rPr>
      </w:pPr>
      <w:r w:rsidRPr="008E36E4">
        <w:rPr>
          <w:i w:val="0"/>
          <w:color w:val="000000" w:themeColor="text1"/>
          <w:sz w:val="22"/>
          <w:szCs w:val="22"/>
        </w:rPr>
        <w:t>S to pogodbo naročnik odda, izvajalec pa prevzame v izvedbo dobavo in montažo tehnološke opreme kuhinje in pralnice  za Vrtec Mladi rod enota Kostanjčkov vrtec (v nadaljevanju: pogodbena dela) pri katerih se upoštevajo temeljne okoljske zahteve, ki so vključene v razpisno dokumentacijo naročnika in v skladu in v obsegu z naslednjimi dokumenti:</w:t>
      </w:r>
    </w:p>
    <w:p w14:paraId="49D47644" w14:textId="77777777" w:rsidR="00EB56CD" w:rsidRPr="008E36E4" w:rsidRDefault="00EB56CD" w:rsidP="00EB56CD">
      <w:pPr>
        <w:numPr>
          <w:ilvl w:val="0"/>
          <w:numId w:val="30"/>
        </w:numPr>
        <w:ind w:left="284" w:right="141" w:hanging="284"/>
        <w:jc w:val="both"/>
        <w:rPr>
          <w:i w:val="0"/>
          <w:color w:val="000000" w:themeColor="text1"/>
          <w:sz w:val="22"/>
          <w:szCs w:val="22"/>
        </w:rPr>
      </w:pPr>
      <w:r w:rsidRPr="008E36E4">
        <w:rPr>
          <w:i w:val="0"/>
          <w:color w:val="000000" w:themeColor="text1"/>
          <w:sz w:val="22"/>
          <w:szCs w:val="22"/>
        </w:rPr>
        <w:t>ponudbo izvajalca št. ……..…… z dne ……………… in končno ponudbo številka ……..……….,  dogovorjeno na pogajanjih dne ………………. ;</w:t>
      </w:r>
    </w:p>
    <w:p w14:paraId="76C9F6ED" w14:textId="77777777" w:rsidR="00EB56CD" w:rsidRPr="008E36E4" w:rsidRDefault="00EB56CD" w:rsidP="00EB56CD">
      <w:pPr>
        <w:numPr>
          <w:ilvl w:val="0"/>
          <w:numId w:val="30"/>
        </w:numPr>
        <w:ind w:left="284" w:right="141" w:hanging="284"/>
        <w:jc w:val="both"/>
        <w:rPr>
          <w:i w:val="0"/>
          <w:color w:val="000000" w:themeColor="text1"/>
          <w:sz w:val="22"/>
          <w:szCs w:val="22"/>
        </w:rPr>
      </w:pPr>
      <w:r w:rsidRPr="008E36E4">
        <w:rPr>
          <w:i w:val="0"/>
          <w:color w:val="000000" w:themeColor="text1"/>
          <w:sz w:val="22"/>
          <w:szCs w:val="22"/>
        </w:rPr>
        <w:t>razpisno dokumentacijo  št. …………………….  z dne ………………;</w:t>
      </w:r>
    </w:p>
    <w:p w14:paraId="3D12D556" w14:textId="77777777" w:rsidR="00EB56CD" w:rsidRPr="008E36E4" w:rsidRDefault="00EB56CD" w:rsidP="00EB56CD">
      <w:pPr>
        <w:numPr>
          <w:ilvl w:val="0"/>
          <w:numId w:val="30"/>
        </w:numPr>
        <w:ind w:right="141"/>
        <w:jc w:val="both"/>
        <w:rPr>
          <w:i w:val="0"/>
          <w:color w:val="000000" w:themeColor="text1"/>
          <w:sz w:val="22"/>
          <w:szCs w:val="22"/>
        </w:rPr>
      </w:pPr>
      <w:r w:rsidRPr="008E36E4">
        <w:rPr>
          <w:i w:val="0"/>
          <w:color w:val="000000" w:themeColor="text1"/>
          <w:sz w:val="22"/>
          <w:szCs w:val="22"/>
        </w:rPr>
        <w:t>projektno dokumentacijo za izvedbo gradnje (PZI) za celovito prenovo objekta z dozidavo pralnice in večnamenskega prostora za Vrtec Mladi rod enota Kostanjčkov vrtec, št. …….., z dne …….., izdelovalca Samoatelje d.o.o., Leskoškova cesta 6, 1000 Ljubljana.</w:t>
      </w:r>
    </w:p>
    <w:p w14:paraId="168F2C2C" w14:textId="77777777" w:rsidR="00EB56CD" w:rsidRPr="008E36E4" w:rsidRDefault="00EB56CD" w:rsidP="00EB56CD">
      <w:pPr>
        <w:ind w:right="141"/>
        <w:jc w:val="both"/>
        <w:rPr>
          <w:i w:val="0"/>
          <w:sz w:val="22"/>
          <w:szCs w:val="22"/>
        </w:rPr>
      </w:pPr>
    </w:p>
    <w:p w14:paraId="0D9E44FE" w14:textId="77777777" w:rsidR="00EB56CD" w:rsidRPr="008E36E4" w:rsidRDefault="00EB56CD" w:rsidP="00EB56CD">
      <w:pPr>
        <w:jc w:val="both"/>
        <w:rPr>
          <w:i w:val="0"/>
          <w:sz w:val="22"/>
          <w:szCs w:val="22"/>
        </w:rPr>
      </w:pPr>
    </w:p>
    <w:p w14:paraId="0BC96FCF" w14:textId="77777777" w:rsidR="00EB56CD" w:rsidRPr="008E36E4" w:rsidRDefault="00EB56CD" w:rsidP="00EB56CD">
      <w:pPr>
        <w:overflowPunct w:val="0"/>
        <w:autoSpaceDE w:val="0"/>
        <w:autoSpaceDN w:val="0"/>
        <w:adjustRightInd w:val="0"/>
        <w:ind w:right="141"/>
        <w:jc w:val="both"/>
        <w:textAlignment w:val="baseline"/>
        <w:rPr>
          <w:i w:val="0"/>
          <w:color w:val="000000" w:themeColor="text1"/>
          <w:sz w:val="22"/>
          <w:szCs w:val="22"/>
        </w:rPr>
      </w:pPr>
      <w:r w:rsidRPr="008E36E4">
        <w:rPr>
          <w:i w:val="0"/>
          <w:color w:val="000000" w:themeColor="text1"/>
          <w:sz w:val="22"/>
          <w:szCs w:val="22"/>
        </w:rPr>
        <w:t>Projektna dokumentacija iz prvega odstavka tega člena je sestavni del te pogodbe.</w:t>
      </w:r>
    </w:p>
    <w:p w14:paraId="49D32021" w14:textId="77777777" w:rsidR="00EB56CD" w:rsidRPr="008E36E4" w:rsidRDefault="00EB56CD" w:rsidP="00EB56CD">
      <w:pPr>
        <w:ind w:right="141"/>
        <w:jc w:val="both"/>
        <w:rPr>
          <w:i w:val="0"/>
          <w:sz w:val="22"/>
          <w:szCs w:val="22"/>
        </w:rPr>
      </w:pPr>
    </w:p>
    <w:p w14:paraId="43847A37" w14:textId="77777777" w:rsidR="00EB56CD" w:rsidRPr="008E36E4" w:rsidRDefault="00EB56CD" w:rsidP="00EB56CD">
      <w:pPr>
        <w:ind w:right="141"/>
        <w:jc w:val="both"/>
        <w:rPr>
          <w:i w:val="0"/>
          <w:sz w:val="22"/>
          <w:szCs w:val="22"/>
        </w:rPr>
      </w:pPr>
      <w:r w:rsidRPr="008E36E4">
        <w:rPr>
          <w:i w:val="0"/>
          <w:sz w:val="22"/>
          <w:szCs w:val="22"/>
        </w:rPr>
        <w:t xml:space="preserve">Izvajalec s podpisom te pogodbe potrjuje, da je v celoti seznanjen z obsegom in zahtevnostjo pogodbenih del, projektno in drugo dokumentacijo ter z lokacijo in objektom, kjer se bodo pogodbena dela izvajala ter dejstvom, da sredstva </w:t>
      </w:r>
      <w:r w:rsidRPr="008E36E4">
        <w:rPr>
          <w:i w:val="0"/>
          <w:color w:val="000000" w:themeColor="text1"/>
          <w:sz w:val="22"/>
          <w:szCs w:val="22"/>
        </w:rPr>
        <w:t>za …………………. še niso zagotovljena in se bodo predvidoma zagotovila s sprejemom rebalansa proračuna MOL za leto 2024, s čimer se izvajalec strinja.</w:t>
      </w:r>
    </w:p>
    <w:p w14:paraId="4C515CDB" w14:textId="77777777" w:rsidR="00EB56CD" w:rsidRPr="008E36E4" w:rsidRDefault="00EB56CD" w:rsidP="00EB56CD">
      <w:pPr>
        <w:ind w:right="141"/>
        <w:jc w:val="both"/>
        <w:rPr>
          <w:i w:val="0"/>
          <w:sz w:val="22"/>
          <w:szCs w:val="22"/>
        </w:rPr>
      </w:pPr>
    </w:p>
    <w:p w14:paraId="68642555" w14:textId="77777777" w:rsidR="00EB56CD" w:rsidRPr="008E36E4" w:rsidRDefault="00EB56CD" w:rsidP="00EB56CD">
      <w:pPr>
        <w:ind w:right="141"/>
        <w:jc w:val="both"/>
        <w:rPr>
          <w:i w:val="0"/>
          <w:sz w:val="22"/>
          <w:szCs w:val="22"/>
        </w:rPr>
      </w:pPr>
    </w:p>
    <w:p w14:paraId="64F91DAC" w14:textId="77777777" w:rsidR="00EB56CD" w:rsidRPr="008E36E4" w:rsidRDefault="00EB56CD" w:rsidP="00EB56CD">
      <w:pPr>
        <w:ind w:right="141"/>
        <w:jc w:val="both"/>
        <w:rPr>
          <w:i w:val="0"/>
          <w:sz w:val="22"/>
          <w:szCs w:val="22"/>
        </w:rPr>
      </w:pPr>
    </w:p>
    <w:p w14:paraId="43F429A0" w14:textId="77777777" w:rsidR="00EB56CD" w:rsidRPr="008E36E4" w:rsidRDefault="00EB56CD" w:rsidP="00EB56CD">
      <w:pPr>
        <w:tabs>
          <w:tab w:val="center" w:pos="4536"/>
          <w:tab w:val="right" w:pos="9072"/>
        </w:tabs>
        <w:ind w:right="141"/>
        <w:jc w:val="both"/>
        <w:rPr>
          <w:b/>
          <w:i w:val="0"/>
          <w:color w:val="000000" w:themeColor="text1"/>
          <w:sz w:val="22"/>
          <w:szCs w:val="22"/>
        </w:rPr>
      </w:pPr>
      <w:r w:rsidRPr="008E36E4">
        <w:rPr>
          <w:b/>
          <w:i w:val="0"/>
          <w:color w:val="000000" w:themeColor="text1"/>
          <w:sz w:val="22"/>
          <w:szCs w:val="22"/>
        </w:rPr>
        <w:t>Cena pogodbenih del</w:t>
      </w:r>
    </w:p>
    <w:p w14:paraId="08EDA650" w14:textId="77777777" w:rsidR="00EB56CD" w:rsidRPr="008E36E4" w:rsidRDefault="00EB56CD" w:rsidP="00EB56CD">
      <w:pPr>
        <w:tabs>
          <w:tab w:val="left" w:pos="567"/>
          <w:tab w:val="num" w:pos="851"/>
          <w:tab w:val="left" w:pos="993"/>
        </w:tabs>
        <w:ind w:right="141"/>
        <w:jc w:val="both"/>
        <w:rPr>
          <w:b/>
          <w:i w:val="0"/>
          <w:color w:val="000000" w:themeColor="text1"/>
          <w:sz w:val="22"/>
          <w:szCs w:val="22"/>
        </w:rPr>
      </w:pPr>
    </w:p>
    <w:p w14:paraId="2011ED9B" w14:textId="77777777" w:rsidR="00EB56CD" w:rsidRPr="008E36E4" w:rsidRDefault="00EB56CD" w:rsidP="00EB56CD">
      <w:pPr>
        <w:ind w:left="4395" w:right="141"/>
        <w:jc w:val="both"/>
        <w:rPr>
          <w:i w:val="0"/>
          <w:sz w:val="22"/>
          <w:szCs w:val="22"/>
        </w:rPr>
      </w:pPr>
      <w:r w:rsidRPr="008E36E4">
        <w:rPr>
          <w:i w:val="0"/>
          <w:color w:val="000000" w:themeColor="text1"/>
          <w:sz w:val="22"/>
          <w:szCs w:val="22"/>
        </w:rPr>
        <w:t>3.</w:t>
      </w:r>
      <w:r w:rsidRPr="008E36E4">
        <w:rPr>
          <w:i w:val="0"/>
          <w:color w:val="000000" w:themeColor="text1"/>
          <w:sz w:val="22"/>
          <w:szCs w:val="22"/>
        </w:rPr>
        <w:tab/>
        <w:t>člen</w:t>
      </w:r>
    </w:p>
    <w:p w14:paraId="6AD52308" w14:textId="77777777" w:rsidR="00EB56CD" w:rsidRPr="008E36E4" w:rsidRDefault="00EB56CD" w:rsidP="00EB56CD">
      <w:pPr>
        <w:tabs>
          <w:tab w:val="center" w:pos="4536"/>
          <w:tab w:val="right" w:pos="9072"/>
        </w:tabs>
        <w:ind w:right="141"/>
        <w:jc w:val="both"/>
        <w:rPr>
          <w:b/>
          <w:i w:val="0"/>
          <w:color w:val="000000" w:themeColor="text1"/>
          <w:sz w:val="22"/>
          <w:szCs w:val="22"/>
        </w:rPr>
      </w:pPr>
    </w:p>
    <w:p w14:paraId="0DADCDF0" w14:textId="77777777" w:rsidR="00EB56CD" w:rsidRPr="008E36E4" w:rsidRDefault="00EB56CD" w:rsidP="00EB56CD">
      <w:pPr>
        <w:jc w:val="both"/>
        <w:rPr>
          <w:i w:val="0"/>
          <w:color w:val="000000" w:themeColor="text1"/>
          <w:sz w:val="22"/>
          <w:szCs w:val="22"/>
        </w:rPr>
      </w:pPr>
      <w:r w:rsidRPr="008E36E4">
        <w:rPr>
          <w:i w:val="0"/>
          <w:color w:val="000000" w:themeColor="text1"/>
          <w:sz w:val="22"/>
          <w:szCs w:val="22"/>
        </w:rPr>
        <w:t xml:space="preserve">Cena pogodbenih del je določena po sistemu </w:t>
      </w:r>
      <w:r w:rsidRPr="008E36E4">
        <w:rPr>
          <w:b/>
          <w:i w:val="0"/>
          <w:color w:val="000000" w:themeColor="text1"/>
          <w:sz w:val="22"/>
          <w:szCs w:val="22"/>
        </w:rPr>
        <w:t>»cena na enoto«</w:t>
      </w:r>
      <w:r w:rsidRPr="008E36E4">
        <w:rPr>
          <w:i w:val="0"/>
          <w:color w:val="000000" w:themeColor="text1"/>
          <w:sz w:val="22"/>
          <w:szCs w:val="22"/>
        </w:rPr>
        <w:t xml:space="preserve"> na osnovi izvajalčevega ponudbenega predračuna št. …………….. z dne …………… (v nadaljevanju: ponudbeni predračun), ki je sestavni del izvajalčeve ponudbe št. …….…. z dne …………, in končne ponudbe številka ……………, dogovorjene na pogajanjih dne ……………… (v nadaljevanju: končna ponudba), in znaša:</w:t>
      </w:r>
    </w:p>
    <w:p w14:paraId="5FC2368B" w14:textId="77777777" w:rsidR="00EB56CD" w:rsidRPr="008E36E4" w:rsidRDefault="00EB56CD" w:rsidP="00EB56CD">
      <w:pPr>
        <w:tabs>
          <w:tab w:val="right" w:pos="9072"/>
        </w:tabs>
        <w:ind w:right="141"/>
        <w:jc w:val="both"/>
        <w:rPr>
          <w:i w:val="0"/>
          <w:iCs/>
          <w:color w:val="000000" w:themeColor="text1"/>
          <w:sz w:val="22"/>
          <w:szCs w:val="22"/>
        </w:rPr>
      </w:pPr>
    </w:p>
    <w:p w14:paraId="38B361D7" w14:textId="77777777" w:rsidR="00EB56CD" w:rsidRPr="008E36E4" w:rsidRDefault="00EB56CD" w:rsidP="00EB56CD">
      <w:pPr>
        <w:tabs>
          <w:tab w:val="right" w:pos="9072"/>
        </w:tabs>
        <w:ind w:right="141"/>
        <w:jc w:val="both"/>
        <w:rPr>
          <w:i w:val="0"/>
          <w:iCs/>
          <w:color w:val="000000" w:themeColor="text1"/>
          <w:sz w:val="22"/>
          <w:szCs w:val="22"/>
        </w:rPr>
      </w:pPr>
      <w:r w:rsidRPr="008E36E4">
        <w:rPr>
          <w:i w:val="0"/>
          <w:iCs/>
          <w:color w:val="000000" w:themeColor="text1"/>
          <w:sz w:val="22"/>
          <w:szCs w:val="22"/>
        </w:rPr>
        <w:t>Cena pogodbenih del brez DDV</w:t>
      </w:r>
      <w:r w:rsidRPr="008E36E4">
        <w:rPr>
          <w:i w:val="0"/>
          <w:iCs/>
          <w:color w:val="000000" w:themeColor="text1"/>
          <w:sz w:val="22"/>
          <w:szCs w:val="22"/>
        </w:rPr>
        <w:tab/>
        <w:t>EUR</w:t>
      </w:r>
    </w:p>
    <w:p w14:paraId="54BD4BCC" w14:textId="77777777" w:rsidR="00EB56CD" w:rsidRPr="008E36E4" w:rsidRDefault="00EB56CD" w:rsidP="00EB56CD">
      <w:pPr>
        <w:tabs>
          <w:tab w:val="right" w:pos="9070"/>
        </w:tabs>
        <w:ind w:right="141"/>
        <w:jc w:val="both"/>
        <w:rPr>
          <w:i w:val="0"/>
          <w:color w:val="000000" w:themeColor="text1"/>
          <w:sz w:val="22"/>
          <w:szCs w:val="22"/>
        </w:rPr>
      </w:pPr>
      <w:r w:rsidRPr="008E36E4">
        <w:rPr>
          <w:i w:val="0"/>
          <w:color w:val="000000" w:themeColor="text1"/>
          <w:sz w:val="22"/>
          <w:szCs w:val="22"/>
          <w:u w:val="single"/>
        </w:rPr>
        <w:t xml:space="preserve">Popust ……% </w:t>
      </w:r>
      <w:r w:rsidRPr="008E36E4">
        <w:rPr>
          <w:i w:val="0"/>
          <w:color w:val="000000" w:themeColor="text1"/>
          <w:sz w:val="22"/>
          <w:szCs w:val="22"/>
          <w:u w:val="single"/>
        </w:rPr>
        <w:tab/>
        <w:t>EUR</w:t>
      </w:r>
    </w:p>
    <w:p w14:paraId="7D11B104" w14:textId="77777777" w:rsidR="00EB56CD" w:rsidRPr="008E36E4" w:rsidRDefault="00EB56CD" w:rsidP="00EB56CD">
      <w:pPr>
        <w:tabs>
          <w:tab w:val="right" w:pos="9070"/>
        </w:tabs>
        <w:ind w:right="141"/>
        <w:jc w:val="both"/>
        <w:rPr>
          <w:i w:val="0"/>
          <w:color w:val="000000" w:themeColor="text1"/>
          <w:sz w:val="22"/>
          <w:szCs w:val="22"/>
        </w:rPr>
      </w:pPr>
      <w:r w:rsidRPr="008E36E4">
        <w:rPr>
          <w:i w:val="0"/>
          <w:color w:val="000000" w:themeColor="text1"/>
          <w:sz w:val="22"/>
          <w:szCs w:val="22"/>
        </w:rPr>
        <w:t>Cena pogodbenih del s popustom - brez DDV</w:t>
      </w:r>
      <w:r w:rsidRPr="008E36E4">
        <w:rPr>
          <w:i w:val="0"/>
          <w:color w:val="000000" w:themeColor="text1"/>
          <w:sz w:val="22"/>
          <w:szCs w:val="22"/>
        </w:rPr>
        <w:tab/>
        <w:t>EUR</w:t>
      </w:r>
    </w:p>
    <w:p w14:paraId="2AC0D37A" w14:textId="77777777" w:rsidR="00EB56CD" w:rsidRPr="008E36E4" w:rsidRDefault="00EB56CD" w:rsidP="00EB56CD">
      <w:pPr>
        <w:tabs>
          <w:tab w:val="right" w:pos="9070"/>
        </w:tabs>
        <w:overflowPunct w:val="0"/>
        <w:autoSpaceDE w:val="0"/>
        <w:autoSpaceDN w:val="0"/>
        <w:adjustRightInd w:val="0"/>
        <w:ind w:right="141"/>
        <w:jc w:val="both"/>
        <w:textAlignment w:val="baseline"/>
        <w:rPr>
          <w:i w:val="0"/>
          <w:color w:val="000000" w:themeColor="text1"/>
          <w:sz w:val="22"/>
          <w:szCs w:val="22"/>
          <w:u w:val="single"/>
        </w:rPr>
      </w:pPr>
      <w:r w:rsidRPr="008E36E4">
        <w:rPr>
          <w:i w:val="0"/>
          <w:color w:val="000000" w:themeColor="text1"/>
          <w:sz w:val="22"/>
          <w:szCs w:val="22"/>
          <w:u w:val="single"/>
        </w:rPr>
        <w:t>22 %  DDV</w:t>
      </w:r>
      <w:r w:rsidRPr="008E36E4">
        <w:rPr>
          <w:i w:val="0"/>
          <w:color w:val="000000" w:themeColor="text1"/>
          <w:sz w:val="22"/>
          <w:szCs w:val="22"/>
          <w:u w:val="single"/>
        </w:rPr>
        <w:tab/>
        <w:t>EUR</w:t>
      </w:r>
    </w:p>
    <w:p w14:paraId="427DADE3" w14:textId="77777777" w:rsidR="00EB56CD" w:rsidRPr="008E36E4" w:rsidRDefault="00EB56CD" w:rsidP="00EB56CD">
      <w:pPr>
        <w:tabs>
          <w:tab w:val="right" w:pos="9070"/>
        </w:tabs>
        <w:overflowPunct w:val="0"/>
        <w:autoSpaceDE w:val="0"/>
        <w:autoSpaceDN w:val="0"/>
        <w:adjustRightInd w:val="0"/>
        <w:ind w:right="141"/>
        <w:jc w:val="both"/>
        <w:textAlignment w:val="baseline"/>
        <w:rPr>
          <w:b/>
          <w:i w:val="0"/>
          <w:color w:val="000000" w:themeColor="text1"/>
          <w:sz w:val="22"/>
          <w:szCs w:val="22"/>
        </w:rPr>
      </w:pPr>
      <w:r w:rsidRPr="008E36E4">
        <w:rPr>
          <w:b/>
          <w:i w:val="0"/>
          <w:color w:val="000000" w:themeColor="text1"/>
          <w:sz w:val="22"/>
          <w:szCs w:val="22"/>
        </w:rPr>
        <w:t>POGODBENA CENA SKUPAJ Z DDV</w:t>
      </w:r>
      <w:r w:rsidRPr="008E36E4">
        <w:rPr>
          <w:b/>
          <w:i w:val="0"/>
          <w:color w:val="000000" w:themeColor="text1"/>
          <w:sz w:val="22"/>
          <w:szCs w:val="22"/>
        </w:rPr>
        <w:tab/>
        <w:t>EUR</w:t>
      </w:r>
    </w:p>
    <w:p w14:paraId="6A84AAA4" w14:textId="77777777" w:rsidR="00EB56CD" w:rsidRPr="008E36E4" w:rsidRDefault="00EB56CD" w:rsidP="00EB56CD">
      <w:pPr>
        <w:overflowPunct w:val="0"/>
        <w:autoSpaceDE w:val="0"/>
        <w:autoSpaceDN w:val="0"/>
        <w:adjustRightInd w:val="0"/>
        <w:ind w:right="141"/>
        <w:jc w:val="both"/>
        <w:textAlignment w:val="baseline"/>
        <w:rPr>
          <w:i w:val="0"/>
          <w:iCs/>
          <w:color w:val="000000" w:themeColor="text1"/>
          <w:sz w:val="22"/>
          <w:szCs w:val="22"/>
        </w:rPr>
      </w:pPr>
    </w:p>
    <w:p w14:paraId="7E9332DC" w14:textId="77777777" w:rsidR="00EB56CD" w:rsidRPr="008E36E4" w:rsidRDefault="00EB56CD" w:rsidP="00EB56CD">
      <w:pPr>
        <w:overflowPunct w:val="0"/>
        <w:autoSpaceDE w:val="0"/>
        <w:autoSpaceDN w:val="0"/>
        <w:adjustRightInd w:val="0"/>
        <w:ind w:right="141"/>
        <w:jc w:val="both"/>
        <w:textAlignment w:val="baseline"/>
        <w:rPr>
          <w:i w:val="0"/>
          <w:iCs/>
          <w:color w:val="000000" w:themeColor="text1"/>
          <w:sz w:val="22"/>
          <w:szCs w:val="22"/>
        </w:rPr>
      </w:pPr>
      <w:r w:rsidRPr="008E36E4">
        <w:rPr>
          <w:i w:val="0"/>
          <w:iCs/>
          <w:color w:val="000000" w:themeColor="text1"/>
          <w:sz w:val="22"/>
          <w:szCs w:val="22"/>
        </w:rPr>
        <w:t>(z besedo: ……………………………………………..…………………………… evrov in …../100).</w:t>
      </w:r>
    </w:p>
    <w:p w14:paraId="70132797" w14:textId="77777777" w:rsidR="00EB56CD" w:rsidRPr="008E36E4" w:rsidRDefault="00EB56CD" w:rsidP="00EB56CD">
      <w:pPr>
        <w:ind w:right="141"/>
        <w:jc w:val="both"/>
        <w:rPr>
          <w:i w:val="0"/>
          <w:color w:val="000000" w:themeColor="text1"/>
          <w:sz w:val="22"/>
          <w:szCs w:val="22"/>
        </w:rPr>
      </w:pPr>
    </w:p>
    <w:p w14:paraId="29E2CDDC" w14:textId="77777777" w:rsidR="00EB56CD" w:rsidRPr="008E36E4" w:rsidRDefault="00EB56CD" w:rsidP="00EB56CD">
      <w:pPr>
        <w:ind w:right="141"/>
        <w:jc w:val="both"/>
        <w:rPr>
          <w:i w:val="0"/>
          <w:color w:val="000000" w:themeColor="text1"/>
          <w:sz w:val="22"/>
          <w:szCs w:val="22"/>
        </w:rPr>
      </w:pPr>
      <w:r w:rsidRPr="008E36E4">
        <w:rPr>
          <w:i w:val="0"/>
          <w:color w:val="000000" w:themeColor="text1"/>
          <w:sz w:val="22"/>
          <w:szCs w:val="22"/>
        </w:rPr>
        <w:t>Odložni pogoj po vsebini in v znesku predstavljajo naslednje postavke iz ponudbenega predračuna, za katera sredstva niso zagotovljena, viri financiranja pa so predmet dodatka k tej pogodbi:</w:t>
      </w:r>
    </w:p>
    <w:p w14:paraId="7D002A17" w14:textId="77777777" w:rsidR="00EB56CD" w:rsidRPr="008E36E4" w:rsidRDefault="00EB56CD" w:rsidP="00EB56CD">
      <w:pPr>
        <w:pStyle w:val="Telobesedila"/>
        <w:ind w:right="141"/>
        <w:rPr>
          <w:rFonts w:ascii="Times New Roman" w:hAnsi="Times New Roman"/>
          <w:b w:val="0"/>
          <w:iCs/>
          <w:color w:val="000000" w:themeColor="text1"/>
          <w:sz w:val="22"/>
          <w:szCs w:val="22"/>
        </w:rPr>
      </w:pPr>
    </w:p>
    <w:p w14:paraId="0A5BA4E7" w14:textId="77777777" w:rsidR="00EB56CD" w:rsidRPr="008E36E4" w:rsidRDefault="00EB56CD" w:rsidP="00EB56CD">
      <w:pPr>
        <w:pStyle w:val="Telobesedila"/>
        <w:ind w:right="141"/>
        <w:rPr>
          <w:rFonts w:ascii="Times New Roman" w:hAnsi="Times New Roman"/>
          <w:b w:val="0"/>
          <w:iCs/>
          <w:color w:val="000000" w:themeColor="text1"/>
          <w:sz w:val="22"/>
          <w:szCs w:val="22"/>
        </w:rPr>
      </w:pPr>
      <w:r w:rsidRPr="008E36E4">
        <w:rPr>
          <w:rFonts w:ascii="Times New Roman" w:hAnsi="Times New Roman"/>
          <w:b w:val="0"/>
          <w:iCs/>
          <w:color w:val="000000" w:themeColor="text1"/>
          <w:sz w:val="22"/>
          <w:szCs w:val="22"/>
        </w:rPr>
        <w:t>…………………….EUR brez DDV oziroma ………………..EUR z DDV</w:t>
      </w:r>
    </w:p>
    <w:p w14:paraId="78D1DECC" w14:textId="77777777" w:rsidR="00EB56CD" w:rsidRPr="008E36E4" w:rsidRDefault="00EB56CD" w:rsidP="00EB56CD">
      <w:pPr>
        <w:pStyle w:val="Telobesedila"/>
        <w:ind w:right="141"/>
        <w:rPr>
          <w:rFonts w:ascii="Times New Roman" w:hAnsi="Times New Roman"/>
          <w:b w:val="0"/>
          <w:iCs/>
          <w:color w:val="000000" w:themeColor="text1"/>
          <w:sz w:val="22"/>
          <w:szCs w:val="22"/>
          <w:u w:val="single"/>
        </w:rPr>
      </w:pPr>
      <w:r w:rsidRPr="008E36E4">
        <w:rPr>
          <w:rFonts w:ascii="Times New Roman" w:hAnsi="Times New Roman"/>
          <w:b w:val="0"/>
          <w:iCs/>
          <w:color w:val="000000" w:themeColor="text1"/>
          <w:sz w:val="22"/>
          <w:szCs w:val="22"/>
          <w:u w:val="single"/>
        </w:rPr>
        <w:t>……………             EUR brez DDV oziroma ………………..EUR z DDV</w:t>
      </w:r>
    </w:p>
    <w:p w14:paraId="265D30BF" w14:textId="77777777" w:rsidR="00EB56CD" w:rsidRPr="008E36E4" w:rsidRDefault="00EB56CD" w:rsidP="00EB56CD">
      <w:pPr>
        <w:pStyle w:val="Telobesedila"/>
        <w:ind w:right="141"/>
        <w:rPr>
          <w:rFonts w:ascii="Times New Roman" w:hAnsi="Times New Roman"/>
          <w:b w:val="0"/>
          <w:iCs/>
          <w:color w:val="000000" w:themeColor="text1"/>
          <w:sz w:val="22"/>
          <w:szCs w:val="22"/>
        </w:rPr>
      </w:pPr>
      <w:r w:rsidRPr="008E36E4">
        <w:rPr>
          <w:rFonts w:ascii="Times New Roman" w:hAnsi="Times New Roman"/>
          <w:b w:val="0"/>
          <w:iCs/>
          <w:color w:val="000000" w:themeColor="text1"/>
          <w:sz w:val="22"/>
          <w:szCs w:val="22"/>
        </w:rPr>
        <w:t>SKUPAJ…………..</w:t>
      </w:r>
      <w:r w:rsidRPr="008E36E4">
        <w:rPr>
          <w:rFonts w:ascii="Times New Roman" w:hAnsi="Times New Roman"/>
          <w:b w:val="0"/>
          <w:iCs/>
          <w:color w:val="000000" w:themeColor="text1"/>
          <w:sz w:val="22"/>
          <w:szCs w:val="22"/>
          <w:u w:val="single"/>
        </w:rPr>
        <w:t xml:space="preserve"> EUR brez DDV oziroma ………………..EUR z DDV</w:t>
      </w:r>
      <w:r w:rsidRPr="008E36E4">
        <w:rPr>
          <w:rFonts w:ascii="Times New Roman" w:hAnsi="Times New Roman"/>
          <w:b w:val="0"/>
          <w:iCs/>
          <w:color w:val="000000" w:themeColor="text1"/>
          <w:sz w:val="22"/>
          <w:szCs w:val="22"/>
        </w:rPr>
        <w:t xml:space="preserve"> </w:t>
      </w:r>
    </w:p>
    <w:p w14:paraId="6023D3F2" w14:textId="77777777" w:rsidR="00EB56CD" w:rsidRPr="008E36E4" w:rsidRDefault="00EB56CD" w:rsidP="00EB56CD">
      <w:pPr>
        <w:ind w:right="141"/>
        <w:jc w:val="both"/>
        <w:rPr>
          <w:i w:val="0"/>
          <w:color w:val="000000" w:themeColor="text1"/>
          <w:sz w:val="22"/>
          <w:szCs w:val="22"/>
        </w:rPr>
      </w:pPr>
    </w:p>
    <w:p w14:paraId="5986CC78" w14:textId="77777777" w:rsidR="00EB56CD" w:rsidRPr="008E36E4" w:rsidRDefault="00EB56CD" w:rsidP="00EB56CD">
      <w:pPr>
        <w:ind w:right="141"/>
        <w:jc w:val="both"/>
        <w:rPr>
          <w:i w:val="0"/>
          <w:color w:val="000000" w:themeColor="text1"/>
          <w:sz w:val="22"/>
          <w:szCs w:val="22"/>
        </w:rPr>
      </w:pPr>
      <w:r w:rsidRPr="008E36E4">
        <w:rPr>
          <w:i w:val="0"/>
          <w:color w:val="000000" w:themeColor="text1"/>
          <w:sz w:val="22"/>
          <w:szCs w:val="22"/>
        </w:rPr>
        <w:t>Cene na enoto in popust/i, dogovorjen s to pogodbo, so fiksni ves čas izvedbe do uspešnega prevzema  pogodbenih del.</w:t>
      </w:r>
    </w:p>
    <w:p w14:paraId="235F0477" w14:textId="77777777" w:rsidR="00EB56CD" w:rsidRPr="008E36E4" w:rsidRDefault="00EB56CD" w:rsidP="00EB56CD">
      <w:pPr>
        <w:tabs>
          <w:tab w:val="center" w:pos="4536"/>
          <w:tab w:val="right" w:pos="9072"/>
        </w:tabs>
        <w:ind w:right="141"/>
        <w:jc w:val="both"/>
        <w:rPr>
          <w:b/>
          <w:i w:val="0"/>
          <w:color w:val="000000" w:themeColor="text1"/>
          <w:sz w:val="22"/>
          <w:szCs w:val="22"/>
        </w:rPr>
      </w:pPr>
    </w:p>
    <w:p w14:paraId="0F3B2027" w14:textId="77777777" w:rsidR="00EB56CD" w:rsidRPr="008E36E4" w:rsidRDefault="00EB56CD" w:rsidP="00EB56CD">
      <w:pPr>
        <w:jc w:val="both"/>
        <w:rPr>
          <w:i w:val="0"/>
          <w:color w:val="000000" w:themeColor="text1"/>
          <w:sz w:val="22"/>
          <w:szCs w:val="22"/>
        </w:rPr>
      </w:pPr>
      <w:r w:rsidRPr="008E36E4">
        <w:rPr>
          <w:i w:val="0"/>
          <w:color w:val="000000" w:themeColor="text1"/>
          <w:sz w:val="22"/>
          <w:szCs w:val="22"/>
        </w:rPr>
        <w:t xml:space="preserve">Končna pogodbena cena bo razvidna iz končnega obračuna del. Če bo vrednost izvedenih del nižja ali višja od pogodbene cene del, določene s to pogodbo, bosta pogodbeni stranki sklenili dodatek k tej pogodbi, s katerim bosta ugotovili pogodbeno ceno izvedenih del. </w:t>
      </w:r>
    </w:p>
    <w:p w14:paraId="6A4D2041" w14:textId="77777777" w:rsidR="00EB56CD" w:rsidRPr="008E36E4" w:rsidRDefault="00EB56CD" w:rsidP="00EB56CD">
      <w:pPr>
        <w:jc w:val="both"/>
        <w:rPr>
          <w:i w:val="0"/>
          <w:color w:val="000000" w:themeColor="text1"/>
          <w:sz w:val="22"/>
          <w:szCs w:val="22"/>
        </w:rPr>
      </w:pPr>
    </w:p>
    <w:p w14:paraId="2BDB3E46" w14:textId="77777777" w:rsidR="00EB56CD" w:rsidRPr="008E36E4" w:rsidRDefault="00EB56CD" w:rsidP="00EB56CD">
      <w:pPr>
        <w:jc w:val="both"/>
        <w:rPr>
          <w:i w:val="0"/>
          <w:color w:val="000000" w:themeColor="text1"/>
          <w:sz w:val="22"/>
          <w:szCs w:val="22"/>
        </w:rPr>
      </w:pPr>
    </w:p>
    <w:p w14:paraId="14F0C30C" w14:textId="77777777" w:rsidR="00EB56CD" w:rsidRPr="008E36E4" w:rsidRDefault="00EB56CD" w:rsidP="00EB56CD">
      <w:pPr>
        <w:jc w:val="both"/>
        <w:rPr>
          <w:i w:val="0"/>
          <w:color w:val="000000" w:themeColor="text1"/>
          <w:sz w:val="22"/>
          <w:szCs w:val="22"/>
        </w:rPr>
      </w:pPr>
      <w:r w:rsidRPr="008E36E4">
        <w:rPr>
          <w:b/>
          <w:i w:val="0"/>
          <w:color w:val="000000" w:themeColor="text1"/>
          <w:sz w:val="22"/>
          <w:szCs w:val="22"/>
        </w:rPr>
        <w:t>Podizvajalci</w:t>
      </w:r>
    </w:p>
    <w:p w14:paraId="73775F00" w14:textId="77777777" w:rsidR="00EB56CD" w:rsidRPr="008E36E4" w:rsidRDefault="00EB56CD" w:rsidP="00EB56CD">
      <w:pPr>
        <w:tabs>
          <w:tab w:val="center" w:pos="4536"/>
          <w:tab w:val="right" w:pos="9072"/>
        </w:tabs>
        <w:ind w:right="141"/>
        <w:jc w:val="both"/>
        <w:rPr>
          <w:b/>
          <w:i w:val="0"/>
          <w:color w:val="000000" w:themeColor="text1"/>
          <w:sz w:val="22"/>
          <w:szCs w:val="22"/>
        </w:rPr>
      </w:pPr>
    </w:p>
    <w:p w14:paraId="45847351" w14:textId="77777777" w:rsidR="00EB56CD" w:rsidRPr="008E36E4" w:rsidRDefault="00EB56CD" w:rsidP="00EB56CD">
      <w:pPr>
        <w:ind w:left="4395" w:right="141"/>
        <w:jc w:val="both"/>
        <w:rPr>
          <w:i w:val="0"/>
          <w:sz w:val="22"/>
          <w:szCs w:val="22"/>
        </w:rPr>
      </w:pPr>
      <w:r w:rsidRPr="008E36E4">
        <w:rPr>
          <w:i w:val="0"/>
          <w:color w:val="000000" w:themeColor="text1"/>
          <w:sz w:val="22"/>
          <w:szCs w:val="22"/>
        </w:rPr>
        <w:lastRenderedPageBreak/>
        <w:t>4.</w:t>
      </w:r>
      <w:r w:rsidRPr="008E36E4">
        <w:rPr>
          <w:i w:val="0"/>
          <w:color w:val="000000" w:themeColor="text1"/>
          <w:sz w:val="22"/>
          <w:szCs w:val="22"/>
        </w:rPr>
        <w:tab/>
        <w:t>člen</w:t>
      </w:r>
    </w:p>
    <w:p w14:paraId="0548CF0F" w14:textId="77777777" w:rsidR="00EB56CD" w:rsidRPr="008E36E4" w:rsidRDefault="00EB56CD" w:rsidP="00EB56CD">
      <w:pPr>
        <w:ind w:right="141"/>
        <w:contextualSpacing/>
        <w:jc w:val="both"/>
        <w:rPr>
          <w:i w:val="0"/>
          <w:color w:val="000000" w:themeColor="text1"/>
          <w:sz w:val="22"/>
          <w:szCs w:val="22"/>
        </w:rPr>
      </w:pPr>
    </w:p>
    <w:p w14:paraId="553C23C0" w14:textId="77777777" w:rsidR="00EB56CD" w:rsidRPr="008E36E4" w:rsidRDefault="00EB56CD" w:rsidP="00EB56CD">
      <w:pPr>
        <w:jc w:val="both"/>
        <w:rPr>
          <w:b/>
          <w:sz w:val="22"/>
          <w:szCs w:val="22"/>
        </w:rPr>
      </w:pPr>
      <w:r w:rsidRPr="008E36E4">
        <w:rPr>
          <w:b/>
          <w:sz w:val="22"/>
          <w:szCs w:val="22"/>
        </w:rPr>
        <w:t xml:space="preserve">(Opomba: Določbe prvega do četrtega odstavka tega člena se upošteva v primeru, če izvajalec </w:t>
      </w:r>
      <w:r w:rsidRPr="008E36E4">
        <w:rPr>
          <w:b/>
          <w:sz w:val="22"/>
          <w:szCs w:val="22"/>
          <w:u w:val="single"/>
        </w:rPr>
        <w:t>ne</w:t>
      </w:r>
      <w:r w:rsidRPr="008E36E4">
        <w:rPr>
          <w:b/>
          <w:sz w:val="22"/>
          <w:szCs w:val="22"/>
        </w:rPr>
        <w:t xml:space="preserve"> nastopa s podizvajalc-em/-i)</w:t>
      </w:r>
    </w:p>
    <w:p w14:paraId="7F346A84" w14:textId="77777777" w:rsidR="00EB56CD" w:rsidRPr="008E36E4" w:rsidRDefault="00EB56CD" w:rsidP="00EB56CD">
      <w:pPr>
        <w:jc w:val="both"/>
        <w:rPr>
          <w:i w:val="0"/>
          <w:sz w:val="22"/>
          <w:szCs w:val="22"/>
        </w:rPr>
      </w:pPr>
    </w:p>
    <w:p w14:paraId="18E74E21" w14:textId="77777777" w:rsidR="00EB56CD" w:rsidRPr="008E36E4" w:rsidRDefault="00EB56CD" w:rsidP="00EB56CD">
      <w:pPr>
        <w:jc w:val="both"/>
        <w:rPr>
          <w:i w:val="0"/>
          <w:sz w:val="22"/>
          <w:szCs w:val="22"/>
        </w:rPr>
      </w:pPr>
      <w:r w:rsidRPr="008E36E4">
        <w:rPr>
          <w:i w:val="0"/>
          <w:sz w:val="22"/>
          <w:szCs w:val="22"/>
        </w:rPr>
        <w:t>Izvajalec ob predložitvi ponudbe in ob sklenitvi te pogodbe nima prijavljenih podizvajalcev za izvedbo pogodbenih del.</w:t>
      </w:r>
    </w:p>
    <w:p w14:paraId="7CAD0B58" w14:textId="77777777" w:rsidR="00EB56CD" w:rsidRPr="008E36E4" w:rsidRDefault="00EB56CD" w:rsidP="00EB56CD">
      <w:pPr>
        <w:jc w:val="both"/>
        <w:rPr>
          <w:i w:val="0"/>
          <w:sz w:val="22"/>
          <w:szCs w:val="22"/>
        </w:rPr>
      </w:pPr>
    </w:p>
    <w:p w14:paraId="15993A7D" w14:textId="77777777" w:rsidR="00EB56CD" w:rsidRPr="008E36E4" w:rsidRDefault="00EB56CD" w:rsidP="00EB56CD">
      <w:pPr>
        <w:jc w:val="both"/>
        <w:rPr>
          <w:i w:val="0"/>
          <w:sz w:val="22"/>
          <w:szCs w:val="22"/>
        </w:rPr>
      </w:pPr>
      <w:r w:rsidRPr="008E36E4">
        <w:rPr>
          <w:i w:val="0"/>
          <w:sz w:val="22"/>
          <w:szCs w:val="22"/>
        </w:rPr>
        <w:t xml:space="preserve">Izvajalec se zavezuje, da bo v primeru naknadne nominacije podizvajalcev obvestil naročnika najkasneje v 5 (petih) dneh po spremembi. </w:t>
      </w:r>
    </w:p>
    <w:p w14:paraId="32658947" w14:textId="77777777" w:rsidR="00EB56CD" w:rsidRPr="008E36E4" w:rsidRDefault="00EB56CD" w:rsidP="00EB56CD">
      <w:pPr>
        <w:jc w:val="both"/>
        <w:rPr>
          <w:i w:val="0"/>
          <w:sz w:val="22"/>
          <w:szCs w:val="22"/>
        </w:rPr>
      </w:pPr>
    </w:p>
    <w:p w14:paraId="7C5047A6" w14:textId="77777777" w:rsidR="00EB56CD" w:rsidRPr="008E36E4" w:rsidRDefault="00EB56CD" w:rsidP="00EB56CD">
      <w:pPr>
        <w:jc w:val="both"/>
        <w:rPr>
          <w:i w:val="0"/>
          <w:sz w:val="22"/>
          <w:szCs w:val="22"/>
        </w:rPr>
      </w:pPr>
      <w:r w:rsidRPr="008E36E4">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ED9A9DC" w14:textId="77777777" w:rsidR="00EB56CD" w:rsidRPr="008E36E4" w:rsidRDefault="00EB56CD" w:rsidP="00EB56CD">
      <w:pPr>
        <w:jc w:val="both"/>
        <w:rPr>
          <w:i w:val="0"/>
          <w:sz w:val="22"/>
          <w:szCs w:val="22"/>
        </w:rPr>
      </w:pPr>
    </w:p>
    <w:p w14:paraId="6F562ED1" w14:textId="77777777" w:rsidR="00EB56CD" w:rsidRPr="008E36E4" w:rsidRDefault="00EB56CD" w:rsidP="00EB56CD">
      <w:pPr>
        <w:jc w:val="both"/>
        <w:rPr>
          <w:i w:val="0"/>
          <w:sz w:val="22"/>
          <w:szCs w:val="22"/>
        </w:rPr>
      </w:pPr>
      <w:r w:rsidRPr="008E36E4">
        <w:rPr>
          <w:i w:val="0"/>
          <w:sz w:val="22"/>
          <w:szCs w:val="22"/>
        </w:rPr>
        <w:t>Vključitev podizvajalc/-a/-ev med izvajanjem te pogodbe pogodbeni stranki uredita z dodatkom k tej pogodbi.</w:t>
      </w:r>
    </w:p>
    <w:p w14:paraId="584EF638" w14:textId="77777777" w:rsidR="00EB56CD" w:rsidRPr="008E36E4" w:rsidRDefault="00EB56CD" w:rsidP="00EB56CD">
      <w:pPr>
        <w:jc w:val="both"/>
        <w:rPr>
          <w:b/>
          <w:i w:val="0"/>
          <w:sz w:val="22"/>
          <w:szCs w:val="22"/>
        </w:rPr>
      </w:pPr>
    </w:p>
    <w:p w14:paraId="6848AA91" w14:textId="77777777" w:rsidR="00EB56CD" w:rsidRPr="008E36E4" w:rsidRDefault="00EB56CD" w:rsidP="00EB56CD">
      <w:pPr>
        <w:jc w:val="both"/>
        <w:rPr>
          <w:b/>
          <w:sz w:val="22"/>
          <w:szCs w:val="22"/>
        </w:rPr>
      </w:pPr>
      <w:r w:rsidRPr="008E36E4">
        <w:rPr>
          <w:b/>
          <w:sz w:val="22"/>
          <w:szCs w:val="22"/>
        </w:rPr>
        <w:t>(Opomba: Spodnje določbe se upošteva v primeru, da izvajalec nastopa s podizvajalc-em/-i)</w:t>
      </w:r>
    </w:p>
    <w:p w14:paraId="46C46FEA" w14:textId="77777777" w:rsidR="00EB56CD" w:rsidRPr="008E36E4" w:rsidRDefault="00EB56CD" w:rsidP="00EB56CD">
      <w:pPr>
        <w:jc w:val="both"/>
        <w:rPr>
          <w:i w:val="0"/>
          <w:sz w:val="22"/>
          <w:szCs w:val="22"/>
        </w:rPr>
      </w:pPr>
    </w:p>
    <w:p w14:paraId="79064BC8" w14:textId="77777777" w:rsidR="00EB56CD" w:rsidRPr="008E36E4" w:rsidRDefault="00EB56CD" w:rsidP="00EB56CD">
      <w:pPr>
        <w:jc w:val="both"/>
        <w:rPr>
          <w:i w:val="0"/>
          <w:sz w:val="22"/>
          <w:szCs w:val="22"/>
        </w:rPr>
      </w:pPr>
      <w:r w:rsidRPr="008E36E4">
        <w:rPr>
          <w:i w:val="0"/>
          <w:sz w:val="22"/>
          <w:szCs w:val="22"/>
        </w:rPr>
        <w:t>Izvajalec bo pogodbena dela izvedel skupaj z naslednjim/i podizvajalc-em/-i:</w:t>
      </w:r>
    </w:p>
    <w:p w14:paraId="01962774" w14:textId="77777777" w:rsidR="00EB56CD" w:rsidRPr="00D163A9" w:rsidRDefault="00EB56CD" w:rsidP="00EB56CD">
      <w:pPr>
        <w:jc w:val="both"/>
        <w:rPr>
          <w:i w:val="0"/>
          <w:sz w:val="22"/>
          <w:szCs w:val="22"/>
        </w:rPr>
      </w:pPr>
      <w:r w:rsidRPr="008E36E4">
        <w:rPr>
          <w:i w:val="0"/>
          <w:sz w:val="22"/>
          <w:szCs w:val="22"/>
        </w:rPr>
        <w:t>…………………………………. (naziv), …………………….. (polni naslov), matična številka …………………., davčna številka/identifikacijska številka za DDV ……………….., ki bo izvedel …………….……………….. (</w:t>
      </w:r>
      <w:r w:rsidRPr="008E36E4">
        <w:rPr>
          <w:sz w:val="22"/>
          <w:szCs w:val="22"/>
        </w:rPr>
        <w:t>navesti vsako vrsto ter količino del, ki jih bo izvedel podizvajalec</w:t>
      </w:r>
      <w:r w:rsidRPr="008E36E4">
        <w:rPr>
          <w:i w:val="0"/>
          <w:sz w:val="22"/>
          <w:szCs w:val="22"/>
        </w:rPr>
        <w:t>). Vrednost teh del znaša …………. EUR. Podizvajalec bo dela izvedel ………….. (</w:t>
      </w:r>
      <w:r w:rsidRPr="008E36E4">
        <w:rPr>
          <w:sz w:val="22"/>
          <w:szCs w:val="22"/>
        </w:rPr>
        <w:t>navesti kraj izvedbe del</w:t>
      </w:r>
      <w:r w:rsidRPr="008E36E4">
        <w:rPr>
          <w:i w:val="0"/>
          <w:sz w:val="22"/>
          <w:szCs w:val="22"/>
        </w:rPr>
        <w:t>) najkasneje do ……/ v roku …….. dni od …………</w:t>
      </w:r>
    </w:p>
    <w:p w14:paraId="787440EA" w14:textId="77777777" w:rsidR="00EB56CD" w:rsidRPr="00D163A9" w:rsidRDefault="00EB56CD" w:rsidP="00EB56CD">
      <w:pPr>
        <w:jc w:val="both"/>
        <w:rPr>
          <w:sz w:val="22"/>
          <w:szCs w:val="22"/>
        </w:rPr>
      </w:pPr>
    </w:p>
    <w:p w14:paraId="1EEB3E8E" w14:textId="77777777" w:rsidR="00EB56CD" w:rsidRPr="00D163A9" w:rsidRDefault="00EB56CD" w:rsidP="00EB56CD">
      <w:pPr>
        <w:jc w:val="both"/>
        <w:rPr>
          <w:b/>
          <w:sz w:val="22"/>
          <w:szCs w:val="22"/>
        </w:rPr>
      </w:pPr>
      <w:r w:rsidRPr="00D163A9">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41CBA208" w14:textId="77777777" w:rsidR="00EB56CD" w:rsidRPr="00D163A9" w:rsidRDefault="00EB56CD" w:rsidP="00EB56CD">
      <w:pPr>
        <w:jc w:val="both"/>
        <w:rPr>
          <w:i w:val="0"/>
          <w:sz w:val="22"/>
          <w:szCs w:val="22"/>
        </w:rPr>
      </w:pPr>
    </w:p>
    <w:p w14:paraId="3C13DB95" w14:textId="77777777" w:rsidR="00EB56CD" w:rsidRPr="00D163A9" w:rsidRDefault="00EB56CD" w:rsidP="00EB56CD">
      <w:pPr>
        <w:jc w:val="both"/>
        <w:rPr>
          <w:i w:val="0"/>
          <w:sz w:val="22"/>
          <w:szCs w:val="22"/>
        </w:rPr>
      </w:pPr>
      <w:r w:rsidRPr="00D163A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60DBB254" w14:textId="77777777" w:rsidR="00EB56CD" w:rsidRPr="00D163A9" w:rsidRDefault="00EB56CD" w:rsidP="00EB56CD">
      <w:pPr>
        <w:jc w:val="both"/>
        <w:rPr>
          <w:i w:val="0"/>
          <w:sz w:val="22"/>
          <w:szCs w:val="22"/>
        </w:rPr>
      </w:pPr>
    </w:p>
    <w:p w14:paraId="67551A21" w14:textId="77777777" w:rsidR="00EB56CD" w:rsidRPr="00D163A9" w:rsidRDefault="00EB56CD" w:rsidP="00EB56CD">
      <w:pPr>
        <w:jc w:val="both"/>
        <w:rPr>
          <w:i w:val="0"/>
          <w:sz w:val="22"/>
          <w:szCs w:val="22"/>
        </w:rPr>
      </w:pPr>
      <w:r w:rsidRPr="00D163A9">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46D8471E" w14:textId="77777777" w:rsidR="00EB56CD" w:rsidRPr="00D163A9" w:rsidRDefault="00EB56CD" w:rsidP="00EB56CD">
      <w:pPr>
        <w:jc w:val="both"/>
        <w:rPr>
          <w:i w:val="0"/>
          <w:sz w:val="22"/>
          <w:szCs w:val="22"/>
        </w:rPr>
      </w:pPr>
    </w:p>
    <w:p w14:paraId="722D2FA6" w14:textId="77777777" w:rsidR="00EB56CD" w:rsidRPr="00D163A9" w:rsidRDefault="00EB56CD" w:rsidP="00EB56CD">
      <w:pPr>
        <w:jc w:val="both"/>
        <w:rPr>
          <w:i w:val="0"/>
          <w:sz w:val="22"/>
          <w:szCs w:val="22"/>
        </w:rPr>
      </w:pPr>
      <w:r w:rsidRPr="00D163A9">
        <w:rPr>
          <w:i w:val="0"/>
          <w:sz w:val="22"/>
          <w:szCs w:val="22"/>
        </w:rPr>
        <w:t>Izvajalec je naročniku predložil zahteve za neposredno plačilo za naslednj-ega/-e podizvajalc-a/-e:</w:t>
      </w:r>
    </w:p>
    <w:p w14:paraId="4A89E6C5" w14:textId="77777777" w:rsidR="00EB56CD" w:rsidRPr="00D163A9" w:rsidRDefault="00EB56CD" w:rsidP="00EB56CD">
      <w:pPr>
        <w:jc w:val="both"/>
        <w:rPr>
          <w:i w:val="0"/>
          <w:sz w:val="22"/>
          <w:szCs w:val="22"/>
        </w:rPr>
      </w:pPr>
      <w:r w:rsidRPr="00D163A9">
        <w:rPr>
          <w:i w:val="0"/>
          <w:sz w:val="22"/>
          <w:szCs w:val="22"/>
        </w:rPr>
        <w:t>-……………………………,</w:t>
      </w:r>
    </w:p>
    <w:p w14:paraId="2766E9F6" w14:textId="77777777" w:rsidR="00EB56CD" w:rsidRPr="00D163A9" w:rsidRDefault="00EB56CD" w:rsidP="00EB56CD">
      <w:pPr>
        <w:jc w:val="both"/>
        <w:rPr>
          <w:i w:val="0"/>
          <w:sz w:val="22"/>
          <w:szCs w:val="22"/>
        </w:rPr>
      </w:pPr>
      <w:r w:rsidRPr="00D163A9">
        <w:rPr>
          <w:i w:val="0"/>
          <w:sz w:val="22"/>
          <w:szCs w:val="22"/>
        </w:rPr>
        <w:t xml:space="preserve">- …………………………… </w:t>
      </w:r>
    </w:p>
    <w:p w14:paraId="322A4667" w14:textId="77777777" w:rsidR="00EB56CD" w:rsidRPr="00D163A9" w:rsidRDefault="00EB56CD" w:rsidP="00EB56CD">
      <w:pPr>
        <w:jc w:val="both"/>
        <w:rPr>
          <w:i w:val="0"/>
          <w:sz w:val="22"/>
          <w:szCs w:val="22"/>
        </w:rPr>
      </w:pPr>
    </w:p>
    <w:p w14:paraId="1ADBB490" w14:textId="77777777" w:rsidR="00EB56CD" w:rsidRPr="00D163A9" w:rsidRDefault="00EB56CD" w:rsidP="00EB56CD">
      <w:pPr>
        <w:jc w:val="both"/>
        <w:rPr>
          <w:i w:val="0"/>
          <w:sz w:val="22"/>
          <w:szCs w:val="22"/>
        </w:rPr>
      </w:pPr>
      <w:r w:rsidRPr="00D163A9">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79AAB54D" w14:textId="77777777" w:rsidR="00EB56CD" w:rsidRPr="00D163A9" w:rsidRDefault="00EB56CD" w:rsidP="00EB56CD">
      <w:pPr>
        <w:jc w:val="both"/>
        <w:rPr>
          <w:i w:val="0"/>
          <w:sz w:val="22"/>
          <w:szCs w:val="22"/>
        </w:rPr>
      </w:pPr>
    </w:p>
    <w:p w14:paraId="24FA45A2" w14:textId="77777777" w:rsidR="00EB56CD" w:rsidRPr="00D163A9" w:rsidRDefault="00EB56CD" w:rsidP="00EB56CD">
      <w:pPr>
        <w:jc w:val="both"/>
        <w:rPr>
          <w:i w:val="0"/>
          <w:sz w:val="22"/>
          <w:szCs w:val="22"/>
        </w:rPr>
      </w:pPr>
      <w:r w:rsidRPr="00D163A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04E18AA" w14:textId="77777777" w:rsidR="00EB56CD" w:rsidRPr="00D163A9" w:rsidRDefault="00EB56CD" w:rsidP="00EB56CD">
      <w:pPr>
        <w:jc w:val="both"/>
        <w:rPr>
          <w:i w:val="0"/>
          <w:sz w:val="22"/>
          <w:szCs w:val="22"/>
        </w:rPr>
      </w:pPr>
    </w:p>
    <w:p w14:paraId="3F15102B" w14:textId="77777777" w:rsidR="00EB56CD" w:rsidRPr="00D163A9" w:rsidRDefault="00EB56CD" w:rsidP="00EB56CD">
      <w:pPr>
        <w:jc w:val="both"/>
        <w:rPr>
          <w:i w:val="0"/>
          <w:sz w:val="22"/>
          <w:szCs w:val="22"/>
        </w:rPr>
      </w:pPr>
      <w:r w:rsidRPr="00D163A9">
        <w:rPr>
          <w:i w:val="0"/>
          <w:sz w:val="22"/>
          <w:szCs w:val="22"/>
        </w:rPr>
        <w:t>Zamenjavo podizvajalcev ali vključitev novega podizvajalca pogodbeni stranki uredita z dodatkom k tej pogodbi.</w:t>
      </w:r>
    </w:p>
    <w:p w14:paraId="261A165E" w14:textId="77777777" w:rsidR="00EB56CD" w:rsidRPr="00D163A9" w:rsidRDefault="00EB56CD" w:rsidP="00EB56CD">
      <w:pPr>
        <w:jc w:val="both"/>
        <w:rPr>
          <w:i w:val="0"/>
          <w:sz w:val="22"/>
          <w:szCs w:val="22"/>
        </w:rPr>
      </w:pPr>
    </w:p>
    <w:p w14:paraId="51D8D855" w14:textId="77777777" w:rsidR="00EB56CD" w:rsidRPr="00D163A9" w:rsidRDefault="00EB56CD" w:rsidP="00EB56CD">
      <w:pPr>
        <w:jc w:val="both"/>
        <w:rPr>
          <w:i w:val="0"/>
          <w:sz w:val="22"/>
          <w:szCs w:val="22"/>
        </w:rPr>
      </w:pPr>
      <w:r w:rsidRPr="00D163A9">
        <w:rPr>
          <w:i w:val="0"/>
          <w:sz w:val="22"/>
          <w:szCs w:val="22"/>
        </w:rPr>
        <w:t xml:space="preserve">V razmerju do naročnika izvajalec v celoti odgovarja za izvedbo del, ki so predmet te pogodbe. </w:t>
      </w:r>
    </w:p>
    <w:p w14:paraId="06F019F6" w14:textId="77777777" w:rsidR="00EB56CD" w:rsidRPr="00D163A9" w:rsidRDefault="00EB56CD" w:rsidP="00EB56CD">
      <w:pPr>
        <w:jc w:val="both"/>
        <w:rPr>
          <w:i w:val="0"/>
          <w:sz w:val="22"/>
          <w:szCs w:val="22"/>
        </w:rPr>
      </w:pPr>
    </w:p>
    <w:p w14:paraId="4420A71E" w14:textId="77777777" w:rsidR="00EB56CD" w:rsidRPr="00D163A9" w:rsidRDefault="00EB56CD" w:rsidP="00EB56CD">
      <w:pPr>
        <w:jc w:val="both"/>
        <w:rPr>
          <w:i w:val="0"/>
          <w:sz w:val="22"/>
          <w:szCs w:val="22"/>
        </w:rPr>
      </w:pPr>
      <w:r w:rsidRPr="00D163A9">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33B7FEF1" w14:textId="77777777" w:rsidR="00EB56CD" w:rsidRDefault="00EB56CD" w:rsidP="00EB56CD">
      <w:pPr>
        <w:ind w:right="141"/>
        <w:jc w:val="both"/>
        <w:rPr>
          <w:i w:val="0"/>
          <w:color w:val="000000" w:themeColor="text1"/>
          <w:sz w:val="22"/>
          <w:szCs w:val="22"/>
        </w:rPr>
      </w:pPr>
    </w:p>
    <w:p w14:paraId="34BC439C" w14:textId="77777777" w:rsidR="00EB56CD" w:rsidRPr="00D163A9" w:rsidRDefault="00EB56CD" w:rsidP="00EB56CD">
      <w:pPr>
        <w:ind w:right="141"/>
        <w:jc w:val="both"/>
        <w:rPr>
          <w:i w:val="0"/>
          <w:color w:val="000000" w:themeColor="text1"/>
          <w:sz w:val="22"/>
          <w:szCs w:val="22"/>
        </w:rPr>
      </w:pPr>
    </w:p>
    <w:p w14:paraId="357A8C44"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Način obračuna in plačila pogodbenih del</w:t>
      </w:r>
    </w:p>
    <w:p w14:paraId="3963E951" w14:textId="77777777" w:rsidR="00EB56CD" w:rsidRPr="00D163A9" w:rsidRDefault="00EB56CD" w:rsidP="00EB56CD">
      <w:pPr>
        <w:ind w:right="141"/>
        <w:jc w:val="both"/>
        <w:rPr>
          <w:b/>
          <w:i w:val="0"/>
          <w:color w:val="000000" w:themeColor="text1"/>
          <w:sz w:val="22"/>
          <w:szCs w:val="22"/>
        </w:rPr>
      </w:pPr>
    </w:p>
    <w:p w14:paraId="48FA8F62" w14:textId="77777777" w:rsidR="00EB56CD" w:rsidRPr="00D163A9" w:rsidRDefault="00EB56CD" w:rsidP="00EB56CD">
      <w:pPr>
        <w:ind w:left="4395" w:right="141"/>
        <w:jc w:val="both"/>
        <w:rPr>
          <w:i w:val="0"/>
          <w:sz w:val="22"/>
          <w:szCs w:val="22"/>
        </w:rPr>
      </w:pPr>
      <w:r>
        <w:rPr>
          <w:i w:val="0"/>
          <w:color w:val="000000" w:themeColor="text1"/>
          <w:sz w:val="22"/>
          <w:szCs w:val="22"/>
        </w:rPr>
        <w:t>5.</w:t>
      </w:r>
      <w:r>
        <w:rPr>
          <w:i w:val="0"/>
          <w:color w:val="000000" w:themeColor="text1"/>
          <w:sz w:val="22"/>
          <w:szCs w:val="22"/>
        </w:rPr>
        <w:tab/>
      </w:r>
      <w:r w:rsidRPr="00D163A9">
        <w:rPr>
          <w:i w:val="0"/>
          <w:color w:val="000000" w:themeColor="text1"/>
          <w:sz w:val="22"/>
          <w:szCs w:val="22"/>
        </w:rPr>
        <w:t>člen</w:t>
      </w:r>
    </w:p>
    <w:p w14:paraId="4F5B7CF7" w14:textId="77777777" w:rsidR="00EB56CD" w:rsidRPr="00D163A9" w:rsidRDefault="00EB56CD" w:rsidP="00EB56CD">
      <w:pPr>
        <w:ind w:right="141"/>
        <w:jc w:val="both"/>
        <w:rPr>
          <w:i w:val="0"/>
          <w:color w:val="000000" w:themeColor="text1"/>
          <w:sz w:val="22"/>
          <w:szCs w:val="22"/>
        </w:rPr>
      </w:pPr>
    </w:p>
    <w:p w14:paraId="03D5EBD2" w14:textId="77777777" w:rsidR="00EB56CD" w:rsidRPr="00D163A9" w:rsidRDefault="00EB56CD" w:rsidP="00EB56CD">
      <w:pPr>
        <w:jc w:val="both"/>
        <w:rPr>
          <w:i w:val="0"/>
          <w:sz w:val="22"/>
          <w:szCs w:val="22"/>
        </w:rPr>
      </w:pPr>
      <w:r w:rsidRPr="00D163A9">
        <w:rPr>
          <w:i w:val="0"/>
          <w:sz w:val="22"/>
          <w:szCs w:val="22"/>
        </w:rPr>
        <w:t>Opravljena dela po tej pogodbi bo izvajalec obračunal po cenah na enoto iz ponudbenega predračuna in s popustom/i iz končne ponudbe ter po dejansko izvršenih količinah, potrjenih v knjigi obračunskih izmer.</w:t>
      </w:r>
    </w:p>
    <w:p w14:paraId="40C493D5" w14:textId="77777777" w:rsidR="00EB56CD" w:rsidRPr="00D163A9" w:rsidRDefault="00EB56CD" w:rsidP="00EB56CD">
      <w:pPr>
        <w:jc w:val="both"/>
        <w:rPr>
          <w:i w:val="0"/>
          <w:strike/>
          <w:sz w:val="22"/>
          <w:szCs w:val="22"/>
        </w:rPr>
      </w:pPr>
    </w:p>
    <w:p w14:paraId="5068233A" w14:textId="77777777" w:rsidR="00EB56CD" w:rsidRPr="00D163A9" w:rsidRDefault="00EB56CD" w:rsidP="00EB56CD">
      <w:pPr>
        <w:jc w:val="both"/>
        <w:rPr>
          <w:rFonts w:eastAsia="Calibri"/>
          <w:i w:val="0"/>
          <w:sz w:val="22"/>
          <w:szCs w:val="22"/>
        </w:rPr>
      </w:pPr>
      <w:r w:rsidRPr="00D163A9">
        <w:rPr>
          <w:rFonts w:eastAsia="Calibri"/>
          <w:i w:val="0"/>
          <w:sz w:val="22"/>
          <w:szCs w:val="22"/>
        </w:rPr>
        <w:t>Opravljena dela izvajalec obračuna z izstavitvijo začasnih in končne situacije.</w:t>
      </w:r>
    </w:p>
    <w:p w14:paraId="461C4189" w14:textId="77777777" w:rsidR="00EB56CD" w:rsidRPr="00D163A9" w:rsidRDefault="00EB56CD" w:rsidP="00EB56CD">
      <w:pPr>
        <w:jc w:val="both"/>
        <w:rPr>
          <w:rFonts w:eastAsia="Calibri"/>
          <w:i w:val="0"/>
          <w:sz w:val="22"/>
          <w:szCs w:val="22"/>
        </w:rPr>
      </w:pPr>
    </w:p>
    <w:p w14:paraId="450AF9F7" w14:textId="77777777" w:rsidR="00EB56CD" w:rsidRPr="00D163A9" w:rsidRDefault="00EB56CD" w:rsidP="00EB56CD">
      <w:pPr>
        <w:jc w:val="both"/>
        <w:rPr>
          <w:rFonts w:eastAsia="Calibri"/>
          <w:i w:val="0"/>
          <w:sz w:val="22"/>
          <w:szCs w:val="22"/>
        </w:rPr>
      </w:pPr>
      <w:r w:rsidRPr="00D163A9">
        <w:rPr>
          <w:rFonts w:eastAsia="Calibri"/>
          <w:i w:val="0"/>
          <w:sz w:val="22"/>
          <w:szCs w:val="22"/>
        </w:rPr>
        <w:t>Začasne situacije izstavlja izvajalec za dobo enega meseca, pri čemer je obračunsko obdobje od prvega do zadnjega dne v mesecu.</w:t>
      </w:r>
    </w:p>
    <w:p w14:paraId="5124405C" w14:textId="77777777" w:rsidR="00EB56CD" w:rsidRPr="00D163A9" w:rsidRDefault="00EB56CD" w:rsidP="00EB56CD">
      <w:pPr>
        <w:jc w:val="both"/>
        <w:rPr>
          <w:rFonts w:eastAsia="Calibri"/>
          <w:i w:val="0"/>
          <w:sz w:val="22"/>
          <w:szCs w:val="22"/>
        </w:rPr>
      </w:pPr>
    </w:p>
    <w:p w14:paraId="76C5FC22" w14:textId="77777777" w:rsidR="00EB56CD" w:rsidRPr="00D163A9" w:rsidRDefault="00EB56CD" w:rsidP="00EB56CD">
      <w:pPr>
        <w:jc w:val="both"/>
        <w:rPr>
          <w:rFonts w:eastAsia="Calibri"/>
          <w:i w:val="0"/>
          <w:sz w:val="22"/>
          <w:szCs w:val="22"/>
        </w:rPr>
      </w:pPr>
      <w:r w:rsidRPr="00D163A9">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2466A814" w14:textId="77777777" w:rsidR="00EB56CD" w:rsidRPr="00D163A9" w:rsidRDefault="00EB56CD" w:rsidP="00EB56CD">
      <w:pPr>
        <w:jc w:val="both"/>
        <w:rPr>
          <w:rFonts w:eastAsia="Calibri"/>
          <w:i w:val="0"/>
          <w:sz w:val="22"/>
          <w:szCs w:val="22"/>
        </w:rPr>
      </w:pPr>
    </w:p>
    <w:p w14:paraId="114AC755" w14:textId="77777777" w:rsidR="00EB56CD" w:rsidRPr="00D163A9" w:rsidRDefault="00EB56CD" w:rsidP="00EB56CD">
      <w:pPr>
        <w:jc w:val="both"/>
        <w:rPr>
          <w:rFonts w:eastAsia="Calibri"/>
          <w:i w:val="0"/>
          <w:sz w:val="22"/>
          <w:szCs w:val="22"/>
        </w:rPr>
      </w:pPr>
      <w:r w:rsidRPr="00D163A9">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7CCDC6F7" w14:textId="77777777" w:rsidR="00EB56CD" w:rsidRPr="00D163A9" w:rsidRDefault="00EB56CD" w:rsidP="00EB56CD">
      <w:pPr>
        <w:jc w:val="both"/>
        <w:rPr>
          <w:rFonts w:eastAsia="Calibri"/>
          <w:i w:val="0"/>
          <w:sz w:val="22"/>
          <w:szCs w:val="22"/>
        </w:rPr>
      </w:pPr>
    </w:p>
    <w:p w14:paraId="7D56EFAE" w14:textId="77777777" w:rsidR="00EB56CD" w:rsidRPr="00D163A9" w:rsidRDefault="00EB56CD" w:rsidP="00EB56CD">
      <w:pPr>
        <w:jc w:val="both"/>
        <w:rPr>
          <w:rFonts w:eastAsia="Calibri"/>
          <w:i w:val="0"/>
          <w:sz w:val="22"/>
          <w:szCs w:val="22"/>
        </w:rPr>
      </w:pPr>
      <w:r w:rsidRPr="00D163A9">
        <w:rPr>
          <w:rFonts w:eastAsia="Calibri"/>
          <w:i w:val="0"/>
          <w:sz w:val="22"/>
          <w:szCs w:val="22"/>
        </w:rPr>
        <w:t>Končno obračunsko situacijo izvajalec izstavi po končnem prevzemu del.</w:t>
      </w:r>
    </w:p>
    <w:p w14:paraId="0B35F374" w14:textId="77777777" w:rsidR="00EB56CD" w:rsidRPr="00D163A9" w:rsidRDefault="00EB56CD" w:rsidP="00EB56CD">
      <w:pPr>
        <w:jc w:val="both"/>
        <w:rPr>
          <w:i w:val="0"/>
          <w:sz w:val="22"/>
          <w:szCs w:val="22"/>
        </w:rPr>
      </w:pPr>
    </w:p>
    <w:p w14:paraId="2FC96BC1" w14:textId="77777777" w:rsidR="00EB56CD" w:rsidRPr="00D163A9" w:rsidRDefault="00EB56CD" w:rsidP="00EB56CD">
      <w:pPr>
        <w:ind w:left="4395" w:right="141"/>
        <w:jc w:val="both"/>
        <w:rPr>
          <w:i w:val="0"/>
          <w:sz w:val="22"/>
          <w:szCs w:val="22"/>
        </w:rPr>
      </w:pPr>
      <w:r>
        <w:rPr>
          <w:i w:val="0"/>
          <w:color w:val="000000" w:themeColor="text1"/>
          <w:sz w:val="22"/>
          <w:szCs w:val="22"/>
        </w:rPr>
        <w:t>6.</w:t>
      </w:r>
      <w:r>
        <w:rPr>
          <w:i w:val="0"/>
          <w:color w:val="000000" w:themeColor="text1"/>
          <w:sz w:val="22"/>
          <w:szCs w:val="22"/>
        </w:rPr>
        <w:tab/>
      </w:r>
      <w:r w:rsidRPr="00D163A9">
        <w:rPr>
          <w:i w:val="0"/>
          <w:color w:val="000000" w:themeColor="text1"/>
          <w:sz w:val="22"/>
          <w:szCs w:val="22"/>
        </w:rPr>
        <w:t>člen</w:t>
      </w:r>
    </w:p>
    <w:p w14:paraId="5D3790F2" w14:textId="77777777" w:rsidR="00EB56CD" w:rsidRPr="00D163A9" w:rsidRDefault="00EB56CD" w:rsidP="00EB56CD">
      <w:pPr>
        <w:jc w:val="both"/>
        <w:rPr>
          <w:i w:val="0"/>
          <w:sz w:val="22"/>
          <w:szCs w:val="22"/>
        </w:rPr>
      </w:pPr>
    </w:p>
    <w:p w14:paraId="37C078D8" w14:textId="77777777" w:rsidR="00EB56CD" w:rsidRPr="00D163A9" w:rsidRDefault="00EB56CD" w:rsidP="00EB56CD">
      <w:pPr>
        <w:jc w:val="both"/>
        <w:rPr>
          <w:i w:val="0"/>
          <w:sz w:val="22"/>
          <w:szCs w:val="22"/>
        </w:rPr>
      </w:pPr>
      <w:r w:rsidRPr="00D163A9">
        <w:rPr>
          <w:i w:val="0"/>
          <w:sz w:val="22"/>
          <w:szCs w:val="22"/>
        </w:rPr>
        <w:t>Izvajalec je dolžan situacije posredovati naročniku izključno v elektronski obliki (e-račun) skladno z veljavnimi predpisi.</w:t>
      </w:r>
    </w:p>
    <w:p w14:paraId="6DE8C3A4" w14:textId="77777777" w:rsidR="00EB56CD" w:rsidRPr="00D163A9" w:rsidRDefault="00EB56CD" w:rsidP="00EB56CD">
      <w:pPr>
        <w:jc w:val="both"/>
        <w:rPr>
          <w:i w:val="0"/>
          <w:sz w:val="22"/>
          <w:szCs w:val="22"/>
        </w:rPr>
      </w:pPr>
    </w:p>
    <w:p w14:paraId="15A66E3B" w14:textId="77777777" w:rsidR="00EB56CD" w:rsidRPr="00D163A9" w:rsidRDefault="00EB56CD" w:rsidP="00EB56CD">
      <w:pPr>
        <w:ind w:right="141"/>
        <w:jc w:val="both"/>
        <w:rPr>
          <w:b/>
          <w:i w:val="0"/>
          <w:color w:val="000000" w:themeColor="text1"/>
          <w:sz w:val="22"/>
          <w:szCs w:val="22"/>
          <w:lang w:eastAsia="en-US"/>
        </w:rPr>
      </w:pPr>
      <w:r w:rsidRPr="00D163A9">
        <w:rPr>
          <w:i w:val="0"/>
          <w:sz w:val="22"/>
          <w:szCs w:val="22"/>
        </w:rPr>
        <w:t xml:space="preserve">Izvajalec izstavi situacijo (e-račun) naročniku na naslov: Mestna občina Ljubljana, Mestni trg 1, 1000 Ljubljana, za </w:t>
      </w:r>
      <w:r w:rsidRPr="00D163A9">
        <w:rPr>
          <w:i w:val="0"/>
          <w:color w:val="000000" w:themeColor="text1"/>
          <w:sz w:val="22"/>
          <w:szCs w:val="22"/>
        </w:rPr>
        <w:t>Službo za razvojne projekte in investicije</w:t>
      </w:r>
      <w:r w:rsidRPr="00D163A9">
        <w:rPr>
          <w:i w:val="0"/>
          <w:sz w:val="22"/>
          <w:szCs w:val="22"/>
        </w:rPr>
        <w:t xml:space="preserve">. Na situaciji (e-računu) mora biti obvezno navedena številka pogodbe </w:t>
      </w:r>
      <w:r w:rsidRPr="00D163A9">
        <w:rPr>
          <w:b/>
          <w:i w:val="0"/>
          <w:color w:val="000000" w:themeColor="text1"/>
          <w:sz w:val="22"/>
          <w:szCs w:val="22"/>
          <w:lang w:eastAsia="en-US"/>
        </w:rPr>
        <w:t>C7560-23-……….</w:t>
      </w:r>
      <w:r w:rsidRPr="00D163A9">
        <w:rPr>
          <w:i w:val="0"/>
          <w:sz w:val="22"/>
          <w:szCs w:val="22"/>
        </w:rPr>
        <w:t>, sicer bo naročnik situacijo (e-račun)  zavrnil kot nepopolno. Številka pogodbe je hkrati številka referenčnega dokumenta na e-računu.</w:t>
      </w:r>
    </w:p>
    <w:p w14:paraId="2CDF8675" w14:textId="77777777" w:rsidR="00EB56CD" w:rsidRPr="00D163A9" w:rsidRDefault="00EB56CD" w:rsidP="00EB56CD">
      <w:pPr>
        <w:ind w:right="1"/>
        <w:jc w:val="both"/>
        <w:rPr>
          <w:i w:val="0"/>
          <w:sz w:val="22"/>
          <w:szCs w:val="22"/>
        </w:rPr>
      </w:pPr>
    </w:p>
    <w:p w14:paraId="1635F2C0" w14:textId="77777777" w:rsidR="00EB56CD" w:rsidRPr="00D163A9" w:rsidRDefault="00EB56CD" w:rsidP="00EB56CD">
      <w:pPr>
        <w:ind w:right="1"/>
        <w:jc w:val="both"/>
        <w:rPr>
          <w:i w:val="0"/>
          <w:sz w:val="22"/>
          <w:szCs w:val="22"/>
        </w:rPr>
      </w:pPr>
      <w:r w:rsidRPr="00D163A9">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2EAE64BA" w14:textId="77777777" w:rsidR="00EB56CD" w:rsidRPr="00D163A9" w:rsidRDefault="00EB56CD" w:rsidP="00EB56CD">
      <w:pPr>
        <w:jc w:val="both"/>
        <w:rPr>
          <w:i w:val="0"/>
          <w:sz w:val="22"/>
          <w:szCs w:val="22"/>
        </w:rPr>
      </w:pPr>
    </w:p>
    <w:p w14:paraId="735AF727" w14:textId="77777777" w:rsidR="00EB56CD" w:rsidRPr="00D163A9" w:rsidRDefault="00EB56CD" w:rsidP="00EB56CD">
      <w:pPr>
        <w:jc w:val="both"/>
        <w:rPr>
          <w:i w:val="0"/>
          <w:sz w:val="22"/>
          <w:szCs w:val="22"/>
        </w:rPr>
      </w:pPr>
      <w:r w:rsidRPr="00D163A9">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03C88D3B" w14:textId="77777777" w:rsidR="00EB56CD" w:rsidRPr="00D163A9" w:rsidRDefault="00EB56CD" w:rsidP="00EB56CD">
      <w:pPr>
        <w:jc w:val="both"/>
        <w:rPr>
          <w:i w:val="0"/>
          <w:sz w:val="22"/>
          <w:szCs w:val="22"/>
        </w:rPr>
      </w:pPr>
    </w:p>
    <w:p w14:paraId="3FDEBFDD" w14:textId="77777777" w:rsidR="00EB56CD" w:rsidRPr="00D163A9" w:rsidRDefault="00EB56CD" w:rsidP="00EB56CD">
      <w:pPr>
        <w:jc w:val="both"/>
        <w:rPr>
          <w:i w:val="0"/>
          <w:sz w:val="22"/>
          <w:szCs w:val="22"/>
        </w:rPr>
      </w:pPr>
      <w:r w:rsidRPr="00D163A9">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5F735A4C" w14:textId="77777777" w:rsidR="00EB56CD" w:rsidRPr="00D163A9" w:rsidRDefault="00EB56CD" w:rsidP="00EB56CD">
      <w:pPr>
        <w:jc w:val="both"/>
        <w:rPr>
          <w:i w:val="0"/>
          <w:sz w:val="22"/>
          <w:szCs w:val="22"/>
        </w:rPr>
      </w:pPr>
    </w:p>
    <w:p w14:paraId="675C0DB8" w14:textId="77777777" w:rsidR="00EB56CD" w:rsidRPr="00D163A9" w:rsidRDefault="00EB56CD" w:rsidP="00EB56CD">
      <w:pPr>
        <w:numPr>
          <w:ilvl w:val="12"/>
          <w:numId w:val="0"/>
        </w:numPr>
        <w:jc w:val="both"/>
        <w:rPr>
          <w:i w:val="0"/>
          <w:sz w:val="22"/>
          <w:szCs w:val="22"/>
        </w:rPr>
      </w:pPr>
      <w:r w:rsidRPr="00D163A9">
        <w:rPr>
          <w:i w:val="0"/>
          <w:sz w:val="22"/>
          <w:szCs w:val="22"/>
        </w:rPr>
        <w:t xml:space="preserve">Nadzornik in naročnik pregledata in potrdita situacijo izvajalca in podizvajalcev v 15 (petnajstih) dneh od prejema ali pa jo v tem roku zavrneta. </w:t>
      </w:r>
    </w:p>
    <w:p w14:paraId="51872C33" w14:textId="77777777" w:rsidR="00EB56CD" w:rsidRPr="00D163A9" w:rsidRDefault="00EB56CD" w:rsidP="00EB56CD">
      <w:pPr>
        <w:numPr>
          <w:ilvl w:val="12"/>
          <w:numId w:val="0"/>
        </w:numPr>
        <w:jc w:val="both"/>
        <w:rPr>
          <w:i w:val="0"/>
          <w:sz w:val="22"/>
          <w:szCs w:val="22"/>
        </w:rPr>
      </w:pPr>
    </w:p>
    <w:p w14:paraId="49B790FF" w14:textId="77777777" w:rsidR="00EB56CD" w:rsidRDefault="00EB56CD" w:rsidP="00EB56CD">
      <w:pPr>
        <w:jc w:val="both"/>
        <w:rPr>
          <w:i w:val="0"/>
          <w:sz w:val="22"/>
          <w:szCs w:val="22"/>
        </w:rPr>
      </w:pPr>
      <w:r w:rsidRPr="00D163A9">
        <w:rPr>
          <w:i w:val="0"/>
          <w:sz w:val="22"/>
          <w:szCs w:val="22"/>
        </w:rPr>
        <w:t>Rok plačila situacije (e-računa) je največ 30 (trideset) dni po prejemu pravilno izstavljene in potrjene situacije (e-računa).</w:t>
      </w:r>
      <w:r w:rsidRPr="00D163A9" w:rsidDel="002A37EE">
        <w:rPr>
          <w:i w:val="0"/>
          <w:sz w:val="22"/>
          <w:szCs w:val="22"/>
        </w:rPr>
        <w:t xml:space="preserve"> </w:t>
      </w:r>
    </w:p>
    <w:p w14:paraId="224252C4" w14:textId="77777777" w:rsidR="00EB56CD" w:rsidRPr="00D163A9" w:rsidRDefault="00EB56CD" w:rsidP="00EB56CD">
      <w:pPr>
        <w:jc w:val="both"/>
        <w:rPr>
          <w:i w:val="0"/>
          <w:sz w:val="22"/>
          <w:szCs w:val="22"/>
        </w:rPr>
      </w:pPr>
    </w:p>
    <w:p w14:paraId="656DF1A8" w14:textId="77777777" w:rsidR="00EB56CD" w:rsidRPr="00D163A9" w:rsidRDefault="00EB56CD" w:rsidP="00EB56CD">
      <w:pPr>
        <w:numPr>
          <w:ilvl w:val="12"/>
          <w:numId w:val="0"/>
        </w:numPr>
        <w:jc w:val="both"/>
        <w:rPr>
          <w:i w:val="0"/>
          <w:sz w:val="22"/>
          <w:szCs w:val="22"/>
        </w:rPr>
      </w:pPr>
      <w:r w:rsidRPr="00D163A9">
        <w:rPr>
          <w:i w:val="0"/>
          <w:sz w:val="22"/>
          <w:szCs w:val="22"/>
        </w:rPr>
        <w:lastRenderedPageBreak/>
        <w:t>Naročnik bo potrjene situacije (e-račune)  izvajalca plačeval na njegov transakcijski račun številka: …………….…….……, odprt pri ………………………….. .</w:t>
      </w:r>
    </w:p>
    <w:p w14:paraId="45DCACAC" w14:textId="77777777" w:rsidR="00EB56CD" w:rsidRPr="00D163A9" w:rsidRDefault="00EB56CD" w:rsidP="00EB56CD">
      <w:pPr>
        <w:jc w:val="both"/>
        <w:rPr>
          <w:i w:val="0"/>
          <w:sz w:val="22"/>
          <w:szCs w:val="22"/>
        </w:rPr>
      </w:pPr>
    </w:p>
    <w:p w14:paraId="3DD918E1" w14:textId="77777777" w:rsidR="00EB56CD" w:rsidRPr="00D163A9" w:rsidRDefault="00EB56CD" w:rsidP="00EB56CD">
      <w:pPr>
        <w:jc w:val="both"/>
        <w:rPr>
          <w:i w:val="0"/>
          <w:sz w:val="22"/>
          <w:szCs w:val="22"/>
        </w:rPr>
      </w:pPr>
      <w:r w:rsidRPr="00D163A9">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4C9C33C6" w14:textId="77777777" w:rsidR="00EB56CD" w:rsidRPr="00D163A9" w:rsidRDefault="00EB56CD" w:rsidP="00EB56CD">
      <w:pPr>
        <w:jc w:val="both"/>
        <w:rPr>
          <w:i w:val="0"/>
          <w:sz w:val="22"/>
          <w:szCs w:val="22"/>
        </w:rPr>
      </w:pPr>
    </w:p>
    <w:p w14:paraId="1F7B0A13" w14:textId="77777777" w:rsidR="00EB56CD" w:rsidRPr="00D163A9" w:rsidRDefault="00EB56CD" w:rsidP="00EB56CD">
      <w:pPr>
        <w:jc w:val="both"/>
        <w:rPr>
          <w:i w:val="0"/>
          <w:sz w:val="22"/>
          <w:szCs w:val="22"/>
        </w:rPr>
      </w:pPr>
      <w:r w:rsidRPr="00D163A9">
        <w:rPr>
          <w:i w:val="0"/>
          <w:sz w:val="22"/>
          <w:szCs w:val="22"/>
        </w:rPr>
        <w:t>- podizvajalcu …………… na transakcijski račun številka:  …………………., odprt pri …………….,</w:t>
      </w:r>
    </w:p>
    <w:p w14:paraId="4E3E37E5" w14:textId="77777777" w:rsidR="00EB56CD" w:rsidRPr="00D163A9" w:rsidRDefault="00EB56CD" w:rsidP="00EB56CD">
      <w:pPr>
        <w:jc w:val="both"/>
        <w:rPr>
          <w:i w:val="0"/>
          <w:sz w:val="22"/>
          <w:szCs w:val="22"/>
        </w:rPr>
      </w:pPr>
      <w:r w:rsidRPr="00D163A9">
        <w:rPr>
          <w:i w:val="0"/>
          <w:sz w:val="22"/>
          <w:szCs w:val="22"/>
        </w:rPr>
        <w:t>- podizvajalcu …………… na transakcijski račun številka: …………………., odprt pri ……………...</w:t>
      </w:r>
    </w:p>
    <w:p w14:paraId="43F3207C" w14:textId="77777777" w:rsidR="00EB56CD" w:rsidRPr="00D163A9" w:rsidRDefault="00EB56CD" w:rsidP="00EB56CD">
      <w:pPr>
        <w:jc w:val="both"/>
        <w:rPr>
          <w:i w:val="0"/>
          <w:sz w:val="22"/>
          <w:szCs w:val="22"/>
        </w:rPr>
      </w:pPr>
    </w:p>
    <w:p w14:paraId="61321C26" w14:textId="77777777" w:rsidR="00EB56CD" w:rsidRPr="00D163A9" w:rsidRDefault="00EB56CD" w:rsidP="00EB56CD">
      <w:pPr>
        <w:jc w:val="both"/>
        <w:rPr>
          <w:i w:val="0"/>
          <w:sz w:val="22"/>
          <w:szCs w:val="22"/>
        </w:rPr>
      </w:pPr>
      <w:r w:rsidRPr="00D163A9">
        <w:rPr>
          <w:i w:val="0"/>
          <w:sz w:val="22"/>
          <w:szCs w:val="22"/>
        </w:rPr>
        <w:t>Izvajalec mora za vse podizvajalce, ki niso zahtevali neposrednega plačila in za katere neposredno plačilo ni obvezno, naročniku najpozneje v 60 (šestdesetih) dneh od plačila končne situacije  poslati svojo pisno izjavo in pisno izjavo podizvajalca, da je podizvajalec prejel plačilo za izvedena dela po tej pogodbi.</w:t>
      </w:r>
    </w:p>
    <w:p w14:paraId="5A6EB53F" w14:textId="77777777" w:rsidR="00EB56CD" w:rsidRDefault="00EB56CD" w:rsidP="00EB56CD">
      <w:pPr>
        <w:jc w:val="both"/>
        <w:rPr>
          <w:i w:val="0"/>
          <w:sz w:val="22"/>
          <w:szCs w:val="22"/>
        </w:rPr>
      </w:pPr>
    </w:p>
    <w:p w14:paraId="642C0AC0" w14:textId="77777777" w:rsidR="00EB56CD" w:rsidRPr="00D163A9" w:rsidRDefault="00EB56CD" w:rsidP="00EB56CD">
      <w:pPr>
        <w:jc w:val="both"/>
        <w:rPr>
          <w:i w:val="0"/>
          <w:sz w:val="22"/>
          <w:szCs w:val="22"/>
        </w:rPr>
      </w:pPr>
    </w:p>
    <w:p w14:paraId="08A551ED"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Rok za izvedbo pogodbenih del</w:t>
      </w:r>
    </w:p>
    <w:p w14:paraId="4944B356" w14:textId="77777777" w:rsidR="00EB56CD" w:rsidRPr="00D163A9" w:rsidRDefault="00EB56CD" w:rsidP="00EB56CD">
      <w:pPr>
        <w:ind w:right="141"/>
        <w:jc w:val="both"/>
        <w:rPr>
          <w:b/>
          <w:i w:val="0"/>
          <w:color w:val="000000" w:themeColor="text1"/>
          <w:sz w:val="22"/>
          <w:szCs w:val="22"/>
        </w:rPr>
      </w:pPr>
    </w:p>
    <w:p w14:paraId="6BA0B398" w14:textId="77777777" w:rsidR="00EB56CD" w:rsidRPr="00D163A9" w:rsidRDefault="00EB56CD" w:rsidP="00EB56CD">
      <w:pPr>
        <w:ind w:left="4395" w:right="141"/>
        <w:jc w:val="both"/>
        <w:rPr>
          <w:i w:val="0"/>
          <w:sz w:val="22"/>
          <w:szCs w:val="22"/>
        </w:rPr>
      </w:pPr>
      <w:r>
        <w:rPr>
          <w:i w:val="0"/>
          <w:color w:val="000000" w:themeColor="text1"/>
          <w:sz w:val="22"/>
          <w:szCs w:val="22"/>
        </w:rPr>
        <w:t>7.</w:t>
      </w:r>
      <w:r>
        <w:rPr>
          <w:i w:val="0"/>
          <w:color w:val="000000" w:themeColor="text1"/>
          <w:sz w:val="22"/>
          <w:szCs w:val="22"/>
        </w:rPr>
        <w:tab/>
      </w:r>
      <w:r w:rsidRPr="00D163A9">
        <w:rPr>
          <w:i w:val="0"/>
          <w:color w:val="000000" w:themeColor="text1"/>
          <w:sz w:val="22"/>
          <w:szCs w:val="22"/>
        </w:rPr>
        <w:t>člen</w:t>
      </w:r>
    </w:p>
    <w:p w14:paraId="0F16C7C1" w14:textId="77777777" w:rsidR="00EB56CD" w:rsidRPr="00D163A9" w:rsidRDefault="00EB56CD" w:rsidP="00EB56CD">
      <w:pPr>
        <w:ind w:right="141"/>
        <w:jc w:val="both"/>
        <w:rPr>
          <w:i w:val="0"/>
          <w:color w:val="000000" w:themeColor="text1"/>
          <w:sz w:val="22"/>
          <w:szCs w:val="22"/>
        </w:rPr>
      </w:pPr>
    </w:p>
    <w:p w14:paraId="77FA0290" w14:textId="77777777" w:rsidR="00EB56CD" w:rsidRPr="00D163A9" w:rsidRDefault="00EB56CD" w:rsidP="00EB56CD">
      <w:pPr>
        <w:jc w:val="both"/>
        <w:rPr>
          <w:i w:val="0"/>
          <w:sz w:val="22"/>
          <w:szCs w:val="22"/>
          <w:lang w:eastAsia="en-US"/>
        </w:rPr>
      </w:pPr>
      <w:r w:rsidRPr="00D163A9">
        <w:rPr>
          <w:i w:val="0"/>
          <w:color w:val="000000" w:themeColor="text1"/>
          <w:sz w:val="22"/>
          <w:szCs w:val="22"/>
          <w:lang w:eastAsia="en-US"/>
        </w:rPr>
        <w:t xml:space="preserve">Izvajalec se obvezuje dela izvajati skladno s terminskim planom izvedbe pogodbenih del. Detajlni terminski plan </w:t>
      </w:r>
      <w:r>
        <w:rPr>
          <w:i w:val="0"/>
          <w:color w:val="000000" w:themeColor="text1"/>
          <w:sz w:val="22"/>
          <w:szCs w:val="22"/>
          <w:lang w:eastAsia="en-US"/>
        </w:rPr>
        <w:t xml:space="preserve">izvedbe pogodbenih del </w:t>
      </w:r>
      <w:r w:rsidRPr="00D163A9">
        <w:rPr>
          <w:i w:val="0"/>
          <w:color w:val="000000" w:themeColor="text1"/>
          <w:sz w:val="22"/>
          <w:szCs w:val="22"/>
          <w:lang w:eastAsia="en-US"/>
        </w:rPr>
        <w:t xml:space="preserve">mora izvajalec predložiti naročniku </w:t>
      </w:r>
      <w:r>
        <w:rPr>
          <w:i w:val="0"/>
          <w:color w:val="000000" w:themeColor="text1"/>
          <w:sz w:val="22"/>
          <w:szCs w:val="22"/>
          <w:lang w:eastAsia="en-US"/>
        </w:rPr>
        <w:t xml:space="preserve">v potrditev </w:t>
      </w:r>
      <w:r w:rsidRPr="00D163A9">
        <w:rPr>
          <w:i w:val="0"/>
          <w:color w:val="000000" w:themeColor="text1"/>
          <w:sz w:val="22"/>
          <w:szCs w:val="22"/>
          <w:lang w:eastAsia="en-US"/>
        </w:rPr>
        <w:t>v roku 3 (tri) dni od uvedbe v delo.</w:t>
      </w:r>
    </w:p>
    <w:p w14:paraId="4D414B24" w14:textId="77777777" w:rsidR="00EB56CD" w:rsidRPr="00D163A9" w:rsidRDefault="00EB56CD" w:rsidP="00EB56CD">
      <w:pPr>
        <w:ind w:right="141"/>
        <w:jc w:val="both"/>
        <w:rPr>
          <w:i w:val="0"/>
          <w:color w:val="000000" w:themeColor="text1"/>
          <w:sz w:val="22"/>
          <w:szCs w:val="22"/>
        </w:rPr>
      </w:pPr>
    </w:p>
    <w:p w14:paraId="5CEC9598" w14:textId="77777777" w:rsidR="00EB56CD" w:rsidRPr="00D163A9" w:rsidRDefault="00EB56CD" w:rsidP="00EB56CD">
      <w:pPr>
        <w:jc w:val="both"/>
        <w:rPr>
          <w:i w:val="0"/>
          <w:color w:val="000000" w:themeColor="text1"/>
          <w:sz w:val="22"/>
          <w:szCs w:val="22"/>
        </w:rPr>
      </w:pPr>
      <w:r w:rsidRPr="00D163A9">
        <w:rPr>
          <w:i w:val="0"/>
          <w:color w:val="000000" w:themeColor="text1"/>
          <w:sz w:val="22"/>
          <w:szCs w:val="22"/>
        </w:rPr>
        <w:t xml:space="preserve">Izvajalec se zavezuje, da bo s pogodbenimi deli začel takoj po uvedbi v delo in pogodbena dela izvajal v skladu s potrjenim terminskim planom ter pogodbena dela dokončal </w:t>
      </w:r>
      <w:r w:rsidRPr="00D163A9">
        <w:rPr>
          <w:b/>
          <w:i w:val="0"/>
          <w:color w:val="000000" w:themeColor="text1"/>
          <w:sz w:val="22"/>
          <w:szCs w:val="22"/>
        </w:rPr>
        <w:t>najkasneje</w:t>
      </w:r>
      <w:r>
        <w:rPr>
          <w:b/>
          <w:i w:val="0"/>
          <w:color w:val="000000" w:themeColor="text1"/>
          <w:sz w:val="22"/>
          <w:szCs w:val="22"/>
        </w:rPr>
        <w:t>…8 (osem)……. mesecev po podpisu pogodbe</w:t>
      </w:r>
      <w:r w:rsidRPr="00D163A9">
        <w:rPr>
          <w:i w:val="0"/>
          <w:color w:val="000000" w:themeColor="text1"/>
          <w:sz w:val="22"/>
          <w:szCs w:val="22"/>
        </w:rPr>
        <w:t>. Končni prevzem in obveznosti glede dokončnega obračuna bo izvajalec dokončal najkasneje</w:t>
      </w:r>
      <w:r>
        <w:rPr>
          <w:i w:val="0"/>
          <w:color w:val="000000" w:themeColor="text1"/>
          <w:sz w:val="22"/>
          <w:szCs w:val="22"/>
        </w:rPr>
        <w:t>……..</w:t>
      </w:r>
      <w:r>
        <w:rPr>
          <w:b/>
          <w:i w:val="0"/>
          <w:color w:val="000000" w:themeColor="text1"/>
          <w:sz w:val="22"/>
          <w:szCs w:val="22"/>
        </w:rPr>
        <w:t xml:space="preserve"> 10 (deset)</w:t>
      </w:r>
      <w:r>
        <w:rPr>
          <w:i w:val="0"/>
          <w:color w:val="000000" w:themeColor="text1"/>
          <w:sz w:val="22"/>
          <w:szCs w:val="22"/>
        </w:rPr>
        <w:t>…mesecev po podpisu pogodbe</w:t>
      </w:r>
      <w:r w:rsidRPr="00D163A9">
        <w:rPr>
          <w:i w:val="0"/>
          <w:color w:val="000000" w:themeColor="text1"/>
          <w:sz w:val="22"/>
          <w:szCs w:val="22"/>
        </w:rPr>
        <w:t>.</w:t>
      </w:r>
    </w:p>
    <w:p w14:paraId="7B33C92C" w14:textId="77777777" w:rsidR="00EB56CD" w:rsidRPr="00D163A9" w:rsidRDefault="00EB56CD" w:rsidP="00EB56CD">
      <w:pPr>
        <w:jc w:val="both"/>
        <w:rPr>
          <w:i w:val="0"/>
          <w:color w:val="000000" w:themeColor="text1"/>
          <w:sz w:val="22"/>
          <w:szCs w:val="22"/>
        </w:rPr>
      </w:pPr>
    </w:p>
    <w:p w14:paraId="0CB99ED7"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 xml:space="preserve">Šteje se, da so dela po tej pogodbi končana, ko izvajalec izpolni vse svoje obveznosti po tej pogodbi, in </w:t>
      </w:r>
      <w:r>
        <w:rPr>
          <w:i w:val="0"/>
          <w:color w:val="000000" w:themeColor="text1"/>
          <w:sz w:val="22"/>
          <w:szCs w:val="22"/>
          <w:lang w:eastAsia="en-US"/>
        </w:rPr>
        <w:t xml:space="preserve">izroči </w:t>
      </w:r>
      <w:r w:rsidRPr="00D163A9">
        <w:rPr>
          <w:i w:val="0"/>
          <w:color w:val="000000" w:themeColor="text1"/>
          <w:sz w:val="22"/>
          <w:szCs w:val="22"/>
          <w:lang w:eastAsia="en-US"/>
        </w:rPr>
        <w:t>vse izvedbene dokumentacije</w:t>
      </w:r>
      <w:r>
        <w:rPr>
          <w:i w:val="0"/>
          <w:color w:val="000000" w:themeColor="text1"/>
          <w:sz w:val="22"/>
          <w:szCs w:val="22"/>
          <w:lang w:eastAsia="en-US"/>
        </w:rPr>
        <w:t xml:space="preserve"> (navodila za obratovanje in vzdrževanje, garancijski listi, dokazila o izvedenem šolanju uporabnika, dokazila o zagonu opreme)</w:t>
      </w:r>
      <w:r w:rsidRPr="00D163A9">
        <w:rPr>
          <w:i w:val="0"/>
          <w:color w:val="000000" w:themeColor="text1"/>
          <w:sz w:val="22"/>
          <w:szCs w:val="22"/>
          <w:lang w:eastAsia="en-US"/>
        </w:rPr>
        <w:t>, ko je opravljen tehnični pregled, ko so odpravljene vse pomanjkljivosti, ugotovljene na tehničnem pregledu, in ko so odpravljene vse pomanjkljivosti in napake, ugotovljene na komisijskem kvalitativnem pregledu</w:t>
      </w:r>
      <w:r>
        <w:rPr>
          <w:i w:val="0"/>
          <w:color w:val="000000" w:themeColor="text1"/>
          <w:sz w:val="22"/>
          <w:szCs w:val="22"/>
          <w:lang w:eastAsia="en-US"/>
        </w:rPr>
        <w:t>.</w:t>
      </w:r>
      <w:r w:rsidRPr="00D163A9">
        <w:rPr>
          <w:i w:val="0"/>
          <w:color w:val="000000" w:themeColor="text1"/>
          <w:sz w:val="22"/>
          <w:szCs w:val="22"/>
          <w:lang w:eastAsia="en-US"/>
        </w:rPr>
        <w:t xml:space="preserve"> </w:t>
      </w:r>
    </w:p>
    <w:p w14:paraId="480F4957" w14:textId="77777777" w:rsidR="00EB56CD" w:rsidRPr="00D163A9" w:rsidRDefault="00EB56CD" w:rsidP="00EB56CD">
      <w:pPr>
        <w:ind w:right="141"/>
        <w:jc w:val="both"/>
        <w:rPr>
          <w:i w:val="0"/>
          <w:color w:val="000000" w:themeColor="text1"/>
          <w:sz w:val="22"/>
          <w:szCs w:val="22"/>
          <w:lang w:eastAsia="en-US"/>
        </w:rPr>
      </w:pPr>
    </w:p>
    <w:p w14:paraId="0D7D6108"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Če izvajalec zamuja z izvajanjem del glede na rok dokončanja del, je o tem dolžan pisno obvestiti naročnika takoj po nastanku  razlogov za zamudo  oziroma najkasneje v roku 3 (treh) delovnih dni od nastanka razloga za zamudo in v tem roku pisno zaprositi za  primerno podaljšanje roka za izvedbo pogodbenih del. </w:t>
      </w:r>
    </w:p>
    <w:p w14:paraId="1E001BE4" w14:textId="77777777" w:rsidR="00EB56CD" w:rsidRPr="00D163A9" w:rsidRDefault="00EB56CD" w:rsidP="00EB56CD">
      <w:pPr>
        <w:ind w:right="141"/>
        <w:jc w:val="both"/>
        <w:rPr>
          <w:i w:val="0"/>
          <w:color w:val="000000" w:themeColor="text1"/>
          <w:sz w:val="22"/>
          <w:szCs w:val="22"/>
        </w:rPr>
      </w:pPr>
    </w:p>
    <w:p w14:paraId="053AC536"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Izvajalec ima pravico zahtevati podaljšanje roka za izvajanje pogodbenih del, kadar zaradi spremenjenih okoliščin ali zaradi tega, ker naročnik ni izpolnil obveznosti, ni mogel izvajati del. </w:t>
      </w:r>
    </w:p>
    <w:p w14:paraId="3AAC51C1" w14:textId="77777777" w:rsidR="00EB56CD" w:rsidRPr="00D163A9" w:rsidRDefault="00EB56CD" w:rsidP="00EB56CD">
      <w:pPr>
        <w:ind w:right="141"/>
        <w:jc w:val="both"/>
        <w:rPr>
          <w:i w:val="0"/>
          <w:color w:val="000000" w:themeColor="text1"/>
          <w:sz w:val="22"/>
          <w:szCs w:val="22"/>
        </w:rPr>
      </w:pPr>
    </w:p>
    <w:p w14:paraId="7FC9283C"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Vzroke za podaljšanje roka, potrebni čas ter posledice ugotavljata naročnik (za naročnika nadzornik) in izvajalec sproti ter jih </w:t>
      </w:r>
      <w:r>
        <w:rPr>
          <w:i w:val="0"/>
          <w:color w:val="000000" w:themeColor="text1"/>
          <w:sz w:val="22"/>
          <w:szCs w:val="22"/>
        </w:rPr>
        <w:t xml:space="preserve">zapisniško </w:t>
      </w:r>
      <w:r w:rsidRPr="00D163A9">
        <w:rPr>
          <w:i w:val="0"/>
          <w:color w:val="000000" w:themeColor="text1"/>
          <w:sz w:val="22"/>
          <w:szCs w:val="22"/>
        </w:rPr>
        <w:t>evidentirata.</w:t>
      </w:r>
    </w:p>
    <w:p w14:paraId="63197ECE" w14:textId="77777777" w:rsidR="00EB56CD" w:rsidRPr="00D163A9" w:rsidRDefault="00EB56CD" w:rsidP="00EB56CD">
      <w:pPr>
        <w:ind w:right="141"/>
        <w:jc w:val="both"/>
        <w:rPr>
          <w:i w:val="0"/>
          <w:color w:val="000000" w:themeColor="text1"/>
          <w:sz w:val="22"/>
          <w:szCs w:val="22"/>
        </w:rPr>
      </w:pPr>
    </w:p>
    <w:p w14:paraId="64228C29"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primeru podaljšanja pogodbenega roka izvedbe pogodbenih del se sklene pisni dodatek k tej pogodbi.</w:t>
      </w:r>
    </w:p>
    <w:p w14:paraId="1C67ED3E" w14:textId="77777777" w:rsidR="00EB56CD" w:rsidRPr="00D163A9" w:rsidRDefault="00EB56CD" w:rsidP="00EB56CD">
      <w:pPr>
        <w:ind w:right="141"/>
        <w:jc w:val="both"/>
        <w:rPr>
          <w:i w:val="0"/>
          <w:color w:val="000000" w:themeColor="text1"/>
          <w:sz w:val="22"/>
          <w:szCs w:val="22"/>
        </w:rPr>
      </w:pPr>
    </w:p>
    <w:p w14:paraId="5A053006"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Če pride do odstopanj od terminskega plana izvajanja del za katere je odgovoren izvajalec v posameznih delih ali celoti, ki so daljša od 14 (štirinajst) dni in obstaja nevarnost, da bo zato ogrožen rok za dokončanje pogodbenih del, lahko naročnik odpove pogodbena dela v celoti ali delno za tista dela, zaradi katerih je ogroženo dokončanje pogodbenih del.</w:t>
      </w:r>
    </w:p>
    <w:p w14:paraId="1410417B" w14:textId="77777777" w:rsidR="00EB56CD" w:rsidRPr="00D163A9" w:rsidRDefault="00EB56CD" w:rsidP="00EB56CD">
      <w:pPr>
        <w:ind w:right="141"/>
        <w:jc w:val="both"/>
        <w:rPr>
          <w:i w:val="0"/>
          <w:color w:val="000000" w:themeColor="text1"/>
          <w:sz w:val="22"/>
          <w:szCs w:val="22"/>
        </w:rPr>
      </w:pPr>
    </w:p>
    <w:p w14:paraId="4EACC35B"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4CF5253" w14:textId="77777777" w:rsidR="00EB56CD" w:rsidRDefault="00EB56CD" w:rsidP="00EB56CD">
      <w:pPr>
        <w:ind w:right="141"/>
        <w:jc w:val="both"/>
        <w:rPr>
          <w:i w:val="0"/>
          <w:color w:val="000000" w:themeColor="text1"/>
          <w:sz w:val="22"/>
          <w:szCs w:val="22"/>
        </w:rPr>
      </w:pPr>
    </w:p>
    <w:p w14:paraId="309612F2" w14:textId="77777777" w:rsidR="00EB56CD" w:rsidRPr="00D163A9" w:rsidRDefault="00EB56CD" w:rsidP="00EB56CD">
      <w:pPr>
        <w:ind w:right="141"/>
        <w:jc w:val="both"/>
        <w:rPr>
          <w:i w:val="0"/>
          <w:color w:val="000000" w:themeColor="text1"/>
          <w:sz w:val="22"/>
          <w:szCs w:val="22"/>
        </w:rPr>
      </w:pPr>
    </w:p>
    <w:p w14:paraId="08618AC2"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Obveznosti naročnika</w:t>
      </w:r>
    </w:p>
    <w:p w14:paraId="2114FAD6" w14:textId="77777777" w:rsidR="00EB56CD" w:rsidRPr="00D163A9" w:rsidRDefault="00EB56CD" w:rsidP="00EB56CD">
      <w:pPr>
        <w:ind w:right="141"/>
        <w:jc w:val="both"/>
        <w:rPr>
          <w:b/>
          <w:i w:val="0"/>
          <w:color w:val="000000" w:themeColor="text1"/>
          <w:sz w:val="22"/>
          <w:szCs w:val="22"/>
        </w:rPr>
      </w:pPr>
    </w:p>
    <w:p w14:paraId="3CE7ACB9" w14:textId="77777777" w:rsidR="00EB56CD" w:rsidRPr="00D163A9" w:rsidRDefault="00EB56CD" w:rsidP="00EB56CD">
      <w:pPr>
        <w:ind w:left="4395" w:right="141"/>
        <w:jc w:val="both"/>
        <w:rPr>
          <w:i w:val="0"/>
          <w:sz w:val="22"/>
          <w:szCs w:val="22"/>
        </w:rPr>
      </w:pPr>
      <w:r>
        <w:rPr>
          <w:i w:val="0"/>
          <w:color w:val="000000" w:themeColor="text1"/>
          <w:sz w:val="22"/>
          <w:szCs w:val="22"/>
        </w:rPr>
        <w:t>8.</w:t>
      </w:r>
      <w:r>
        <w:rPr>
          <w:i w:val="0"/>
          <w:color w:val="000000" w:themeColor="text1"/>
          <w:sz w:val="22"/>
          <w:szCs w:val="22"/>
        </w:rPr>
        <w:tab/>
      </w:r>
      <w:r w:rsidRPr="00D163A9">
        <w:rPr>
          <w:i w:val="0"/>
          <w:color w:val="000000" w:themeColor="text1"/>
          <w:sz w:val="22"/>
          <w:szCs w:val="22"/>
        </w:rPr>
        <w:t>člen</w:t>
      </w:r>
    </w:p>
    <w:p w14:paraId="1EDA0BE7" w14:textId="77777777" w:rsidR="00EB56CD" w:rsidRPr="00D163A9" w:rsidRDefault="00EB56CD" w:rsidP="00EB56CD">
      <w:pPr>
        <w:ind w:right="141"/>
        <w:jc w:val="both"/>
        <w:rPr>
          <w:i w:val="0"/>
          <w:color w:val="000000" w:themeColor="text1"/>
          <w:sz w:val="22"/>
          <w:szCs w:val="22"/>
        </w:rPr>
      </w:pPr>
    </w:p>
    <w:p w14:paraId="2E075677"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Naročnik je dolžan pred pričetkom izvajanja del izvajalca uvesti v delo. Izvajalec je uveden v delo, ko mu naročnik izroči oziroma zagotovi:</w:t>
      </w:r>
    </w:p>
    <w:p w14:paraId="6A8CD9E3" w14:textId="77777777" w:rsidR="00EB56CD" w:rsidRPr="00D163A9" w:rsidRDefault="00EB56CD" w:rsidP="00EB56CD">
      <w:pPr>
        <w:numPr>
          <w:ilvl w:val="0"/>
          <w:numId w:val="31"/>
        </w:numPr>
        <w:ind w:left="426" w:right="141"/>
        <w:contextualSpacing/>
        <w:jc w:val="both"/>
        <w:rPr>
          <w:i w:val="0"/>
          <w:color w:val="000000" w:themeColor="text1"/>
          <w:sz w:val="22"/>
          <w:szCs w:val="22"/>
        </w:rPr>
      </w:pPr>
      <w:r w:rsidRPr="00D163A9">
        <w:rPr>
          <w:i w:val="0"/>
          <w:color w:val="000000" w:themeColor="text1"/>
          <w:sz w:val="22"/>
          <w:szCs w:val="22"/>
        </w:rPr>
        <w:t>2 (dva) izvoda projektne dokumentacije (PZI),</w:t>
      </w:r>
    </w:p>
    <w:p w14:paraId="388FBE52" w14:textId="77777777" w:rsidR="00EB56CD" w:rsidRPr="00D163A9" w:rsidRDefault="00EB56CD" w:rsidP="00EB56CD">
      <w:pPr>
        <w:numPr>
          <w:ilvl w:val="0"/>
          <w:numId w:val="31"/>
        </w:numPr>
        <w:ind w:left="426" w:right="141"/>
        <w:contextualSpacing/>
        <w:jc w:val="both"/>
        <w:rPr>
          <w:i w:val="0"/>
          <w:color w:val="000000" w:themeColor="text1"/>
          <w:sz w:val="22"/>
          <w:szCs w:val="22"/>
        </w:rPr>
      </w:pPr>
      <w:r w:rsidRPr="00D163A9">
        <w:rPr>
          <w:i w:val="0"/>
          <w:color w:val="000000" w:themeColor="text1"/>
          <w:sz w:val="22"/>
          <w:szCs w:val="22"/>
        </w:rPr>
        <w:t>zemljišča in objekt, na katerem se bodo izvajala pogodbena dela,</w:t>
      </w:r>
    </w:p>
    <w:p w14:paraId="7D8515FE" w14:textId="77777777" w:rsidR="00EB56CD" w:rsidRPr="00D163A9" w:rsidRDefault="00EB56CD" w:rsidP="00EB56CD">
      <w:pPr>
        <w:numPr>
          <w:ilvl w:val="0"/>
          <w:numId w:val="31"/>
        </w:numPr>
        <w:ind w:left="426" w:right="141"/>
        <w:contextualSpacing/>
        <w:jc w:val="both"/>
        <w:rPr>
          <w:i w:val="0"/>
          <w:color w:val="000000" w:themeColor="text1"/>
          <w:sz w:val="22"/>
          <w:szCs w:val="22"/>
        </w:rPr>
      </w:pPr>
      <w:r w:rsidRPr="00D163A9">
        <w:rPr>
          <w:i w:val="0"/>
          <w:color w:val="000000" w:themeColor="text1"/>
          <w:sz w:val="22"/>
          <w:szCs w:val="22"/>
        </w:rPr>
        <w:t xml:space="preserve">izvajanje nadzora v skladu z določili te pogodbe, </w:t>
      </w:r>
    </w:p>
    <w:p w14:paraId="75A9B90A" w14:textId="77777777" w:rsidR="00EB56CD" w:rsidRPr="00D163A9" w:rsidRDefault="00EB56CD" w:rsidP="00EB56CD">
      <w:pPr>
        <w:numPr>
          <w:ilvl w:val="0"/>
          <w:numId w:val="31"/>
        </w:numPr>
        <w:ind w:left="426" w:right="141"/>
        <w:contextualSpacing/>
        <w:jc w:val="both"/>
        <w:rPr>
          <w:i w:val="0"/>
          <w:color w:val="000000" w:themeColor="text1"/>
          <w:sz w:val="22"/>
          <w:szCs w:val="22"/>
        </w:rPr>
      </w:pPr>
      <w:r w:rsidRPr="00D163A9">
        <w:rPr>
          <w:i w:val="0"/>
          <w:color w:val="000000" w:themeColor="text1"/>
          <w:sz w:val="22"/>
          <w:szCs w:val="22"/>
        </w:rPr>
        <w:t>izvedbeni varnostni načrt in kopijo prijave gradbišča, ki jo je poslal inšpekciji za delo v skladu s predpisi o zagotavljanju varnosti in zdravja pri delu na gradbiščih</w:t>
      </w:r>
      <w:r>
        <w:rPr>
          <w:i w:val="0"/>
          <w:color w:val="000000" w:themeColor="text1"/>
          <w:sz w:val="22"/>
          <w:szCs w:val="22"/>
        </w:rPr>
        <w:t>.</w:t>
      </w:r>
    </w:p>
    <w:p w14:paraId="0B2CB9EF" w14:textId="77777777" w:rsidR="00EB56CD" w:rsidRPr="00D163A9" w:rsidRDefault="00EB56CD" w:rsidP="00EB56CD">
      <w:pPr>
        <w:ind w:right="141"/>
        <w:jc w:val="both"/>
        <w:rPr>
          <w:i w:val="0"/>
          <w:color w:val="000000" w:themeColor="text1"/>
          <w:sz w:val="22"/>
          <w:szCs w:val="22"/>
        </w:rPr>
      </w:pPr>
    </w:p>
    <w:p w14:paraId="4DE5BEB2"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Naročnik se obvezuje izvajalca uvesti v delo najkasneje v roku 10 (desetih) dni po začetku veljavnosti te pogodbe. </w:t>
      </w:r>
    </w:p>
    <w:p w14:paraId="01D18756" w14:textId="77777777" w:rsidR="00EB56CD" w:rsidRPr="00D163A9" w:rsidRDefault="00EB56CD" w:rsidP="00EB56CD">
      <w:pPr>
        <w:ind w:right="141"/>
        <w:jc w:val="both"/>
        <w:rPr>
          <w:i w:val="0"/>
          <w:color w:val="000000" w:themeColor="text1"/>
          <w:sz w:val="22"/>
          <w:szCs w:val="22"/>
        </w:rPr>
      </w:pPr>
    </w:p>
    <w:p w14:paraId="5E41AB75"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O uvedbi izvajalca v delo se sestavi poseben zapisnik. </w:t>
      </w:r>
    </w:p>
    <w:p w14:paraId="185B90B5" w14:textId="77777777" w:rsidR="00EB56CD" w:rsidRPr="00D163A9" w:rsidRDefault="00EB56CD" w:rsidP="00EB56CD">
      <w:pPr>
        <w:ind w:right="141"/>
        <w:jc w:val="both"/>
        <w:rPr>
          <w:i w:val="0"/>
          <w:color w:val="000000" w:themeColor="text1"/>
          <w:sz w:val="22"/>
          <w:szCs w:val="22"/>
        </w:rPr>
      </w:pPr>
    </w:p>
    <w:p w14:paraId="0BCB3B23" w14:textId="77777777" w:rsidR="00EB56CD" w:rsidRPr="00D163A9" w:rsidRDefault="00EB56CD" w:rsidP="00EB56CD">
      <w:pPr>
        <w:ind w:left="4395" w:right="141"/>
        <w:jc w:val="both"/>
        <w:rPr>
          <w:i w:val="0"/>
          <w:sz w:val="22"/>
          <w:szCs w:val="22"/>
        </w:rPr>
      </w:pPr>
      <w:r>
        <w:rPr>
          <w:i w:val="0"/>
          <w:color w:val="000000" w:themeColor="text1"/>
          <w:sz w:val="22"/>
          <w:szCs w:val="22"/>
        </w:rPr>
        <w:t>9.</w:t>
      </w:r>
      <w:r>
        <w:rPr>
          <w:i w:val="0"/>
          <w:color w:val="000000" w:themeColor="text1"/>
          <w:sz w:val="22"/>
          <w:szCs w:val="22"/>
        </w:rPr>
        <w:tab/>
      </w:r>
      <w:r w:rsidRPr="00D163A9">
        <w:rPr>
          <w:i w:val="0"/>
          <w:color w:val="000000" w:themeColor="text1"/>
          <w:sz w:val="22"/>
          <w:szCs w:val="22"/>
        </w:rPr>
        <w:t>člen</w:t>
      </w:r>
    </w:p>
    <w:p w14:paraId="0EA856DB" w14:textId="77777777" w:rsidR="00EB56CD" w:rsidRPr="00D163A9" w:rsidRDefault="00EB56CD" w:rsidP="00EB56CD">
      <w:pPr>
        <w:ind w:right="141"/>
        <w:jc w:val="both"/>
        <w:rPr>
          <w:i w:val="0"/>
          <w:color w:val="000000" w:themeColor="text1"/>
          <w:sz w:val="22"/>
          <w:szCs w:val="22"/>
        </w:rPr>
      </w:pPr>
    </w:p>
    <w:p w14:paraId="6B18B851"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zvezi z izvajanjem pogodbenih del se naročnik obvezuje, da bo:</w:t>
      </w:r>
    </w:p>
    <w:p w14:paraId="2E63F470" w14:textId="77777777" w:rsidR="00EB56CD" w:rsidRPr="00D163A9" w:rsidRDefault="00EB56CD" w:rsidP="00EB56CD">
      <w:pPr>
        <w:numPr>
          <w:ilvl w:val="0"/>
          <w:numId w:val="32"/>
        </w:numPr>
        <w:ind w:left="426" w:right="141"/>
        <w:contextualSpacing/>
        <w:jc w:val="both"/>
        <w:rPr>
          <w:i w:val="0"/>
          <w:color w:val="000000" w:themeColor="text1"/>
          <w:sz w:val="22"/>
          <w:szCs w:val="22"/>
        </w:rPr>
      </w:pPr>
      <w:r w:rsidRPr="00D163A9">
        <w:rPr>
          <w:i w:val="0"/>
          <w:color w:val="000000" w:themeColor="text1"/>
          <w:sz w:val="22"/>
          <w:szCs w:val="22"/>
        </w:rPr>
        <w:t>izvajalcu dal na razpolago vso ostalo dokumentacijo in informacije, s katerimi razpolaga,</w:t>
      </w:r>
    </w:p>
    <w:p w14:paraId="4BA52DA6" w14:textId="77777777" w:rsidR="00EB56CD" w:rsidRPr="00D163A9" w:rsidRDefault="00EB56CD" w:rsidP="00EB56CD">
      <w:pPr>
        <w:numPr>
          <w:ilvl w:val="0"/>
          <w:numId w:val="32"/>
        </w:numPr>
        <w:ind w:left="426" w:right="141"/>
        <w:contextualSpacing/>
        <w:jc w:val="both"/>
        <w:rPr>
          <w:i w:val="0"/>
          <w:color w:val="000000" w:themeColor="text1"/>
          <w:sz w:val="22"/>
          <w:szCs w:val="22"/>
        </w:rPr>
      </w:pPr>
      <w:r w:rsidRPr="00D163A9">
        <w:rPr>
          <w:i w:val="0"/>
          <w:color w:val="000000" w:themeColor="text1"/>
          <w:sz w:val="22"/>
          <w:szCs w:val="22"/>
        </w:rPr>
        <w:t>sodeloval z izvajalcem s ciljem, da prevzete obveznosti izvrši pravočasno in v skladu z določili te pogodbe,</w:t>
      </w:r>
    </w:p>
    <w:p w14:paraId="1AD525A7" w14:textId="77777777" w:rsidR="00EB56CD" w:rsidRPr="00D163A9" w:rsidRDefault="00EB56CD" w:rsidP="00EB56CD">
      <w:pPr>
        <w:numPr>
          <w:ilvl w:val="0"/>
          <w:numId w:val="32"/>
        </w:numPr>
        <w:ind w:left="426" w:right="141"/>
        <w:contextualSpacing/>
        <w:jc w:val="both"/>
        <w:rPr>
          <w:i w:val="0"/>
          <w:color w:val="000000" w:themeColor="text1"/>
          <w:sz w:val="22"/>
          <w:szCs w:val="22"/>
        </w:rPr>
      </w:pPr>
      <w:r w:rsidRPr="00D163A9">
        <w:rPr>
          <w:i w:val="0"/>
          <w:color w:val="000000" w:themeColor="text1"/>
          <w:sz w:val="22"/>
          <w:szCs w:val="22"/>
        </w:rPr>
        <w:t>tekoče spremljal izvajanje pogodbenih del, potrjeval predložene dokumente in plačeval izvedena naročena dela v dogovorjenih rokih.</w:t>
      </w:r>
    </w:p>
    <w:p w14:paraId="7E12442B" w14:textId="77777777" w:rsidR="00EB56CD" w:rsidRDefault="00EB56CD" w:rsidP="00EB56CD">
      <w:pPr>
        <w:ind w:right="141"/>
        <w:jc w:val="both"/>
        <w:rPr>
          <w:b/>
          <w:i w:val="0"/>
          <w:color w:val="000000" w:themeColor="text1"/>
          <w:sz w:val="22"/>
          <w:szCs w:val="22"/>
        </w:rPr>
      </w:pPr>
    </w:p>
    <w:p w14:paraId="1DCE10EC" w14:textId="77777777" w:rsidR="00EB56CD" w:rsidRPr="00D163A9" w:rsidRDefault="00EB56CD" w:rsidP="00EB56CD">
      <w:pPr>
        <w:ind w:right="141"/>
        <w:jc w:val="both"/>
        <w:rPr>
          <w:b/>
          <w:i w:val="0"/>
          <w:color w:val="000000" w:themeColor="text1"/>
          <w:sz w:val="22"/>
          <w:szCs w:val="22"/>
        </w:rPr>
      </w:pPr>
    </w:p>
    <w:p w14:paraId="056BE569"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Obveznosti izvajalca</w:t>
      </w:r>
    </w:p>
    <w:p w14:paraId="174C9F0D" w14:textId="77777777" w:rsidR="00EB56CD" w:rsidRPr="00D163A9" w:rsidRDefault="00EB56CD" w:rsidP="00EB56CD">
      <w:pPr>
        <w:ind w:right="141"/>
        <w:jc w:val="both"/>
        <w:rPr>
          <w:b/>
          <w:i w:val="0"/>
          <w:color w:val="000000" w:themeColor="text1"/>
          <w:sz w:val="22"/>
          <w:szCs w:val="22"/>
        </w:rPr>
      </w:pPr>
    </w:p>
    <w:p w14:paraId="717E6826" w14:textId="77777777" w:rsidR="00EB56CD" w:rsidRPr="00D163A9" w:rsidRDefault="00EB56CD" w:rsidP="00EB56CD">
      <w:pPr>
        <w:ind w:left="4395" w:right="141"/>
        <w:jc w:val="both"/>
        <w:rPr>
          <w:i w:val="0"/>
          <w:sz w:val="22"/>
          <w:szCs w:val="22"/>
        </w:rPr>
      </w:pPr>
      <w:r>
        <w:rPr>
          <w:i w:val="0"/>
          <w:color w:val="000000" w:themeColor="text1"/>
          <w:sz w:val="22"/>
          <w:szCs w:val="22"/>
        </w:rPr>
        <w:t>10.</w:t>
      </w:r>
      <w:r>
        <w:rPr>
          <w:i w:val="0"/>
          <w:color w:val="000000" w:themeColor="text1"/>
          <w:sz w:val="22"/>
          <w:szCs w:val="22"/>
        </w:rPr>
        <w:tab/>
      </w:r>
      <w:r w:rsidRPr="00D163A9">
        <w:rPr>
          <w:i w:val="0"/>
          <w:color w:val="000000" w:themeColor="text1"/>
          <w:sz w:val="22"/>
          <w:szCs w:val="22"/>
        </w:rPr>
        <w:t>člen</w:t>
      </w:r>
    </w:p>
    <w:p w14:paraId="196E5D03" w14:textId="77777777" w:rsidR="00EB56CD" w:rsidRPr="00D163A9" w:rsidRDefault="00EB56CD" w:rsidP="00EB56CD">
      <w:pPr>
        <w:ind w:right="141"/>
        <w:jc w:val="both"/>
        <w:rPr>
          <w:i w:val="0"/>
          <w:color w:val="000000" w:themeColor="text1"/>
          <w:sz w:val="22"/>
          <w:szCs w:val="22"/>
        </w:rPr>
      </w:pPr>
    </w:p>
    <w:p w14:paraId="39F30273"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zvezi z izvajanjem pogodbenih del se izvajalec obvezuje:</w:t>
      </w:r>
    </w:p>
    <w:p w14:paraId="3AB1BEC2"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naročniku ob uvedbi v delo predložiti terminski in finančni plan izvedbe pogodbenih del;</w:t>
      </w:r>
    </w:p>
    <w:p w14:paraId="4FEFEF2B" w14:textId="77777777" w:rsidR="00EB56CD" w:rsidRPr="00B03BFB" w:rsidRDefault="00EB56CD" w:rsidP="00EB56CD">
      <w:pPr>
        <w:pStyle w:val="Odstavekseznama"/>
        <w:numPr>
          <w:ilvl w:val="0"/>
          <w:numId w:val="36"/>
        </w:numPr>
        <w:rPr>
          <w:i w:val="0"/>
          <w:sz w:val="22"/>
          <w:szCs w:val="22"/>
        </w:rPr>
      </w:pPr>
      <w:r w:rsidRPr="00B03BFB">
        <w:rPr>
          <w:i w:val="0"/>
          <w:sz w:val="22"/>
          <w:szCs w:val="22"/>
        </w:rPr>
        <w:t>pisno obvestiti naročnika o pričetku in dokončanju del;</w:t>
      </w:r>
    </w:p>
    <w:p w14:paraId="42B72488"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pričeti z deli v pogodbeno dogovorjenem roku, dela izvajati skladno z določili te pogodbe in jih dokončati v roku, določenem s pogodbo;</w:t>
      </w:r>
    </w:p>
    <w:p w14:paraId="07013C11"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izvajati dela v skladu s to pogodbo,  projektno dokumentacijo z predpisi ter  pravili  stroke;</w:t>
      </w:r>
    </w:p>
    <w:p w14:paraId="556A16AA"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da bo izvedel pogodbena dela strokovno in pravilno s svojim materialom, ki mora ustrezati zahtevanim standardom in vrstam, določenih v projektni dokumentaciji za izvedbo gradnje, ter kvaliteti , določenih v opisih del in predračunu</w:t>
      </w:r>
      <w:r>
        <w:rPr>
          <w:i w:val="0"/>
          <w:color w:val="000000" w:themeColor="text1"/>
          <w:sz w:val="22"/>
          <w:szCs w:val="22"/>
        </w:rPr>
        <w:t>;</w:t>
      </w:r>
    </w:p>
    <w:p w14:paraId="61F46454"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vgrajevati samo prvovrstne materiale v kvaliteti, predvideni s popisom del in tehničnimi specifikacijami, v nasprotnem primeru pa takoj odstraniti neustrezen material in/ali sanirati neustrezno izvedeno delo na način, ki bo zadovoljil pravila stroke;</w:t>
      </w:r>
    </w:p>
    <w:p w14:paraId="77B9CBEB"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naročniku skladno z roki iz te pogodbe predati dokazilo o zanesljivosti ter navodila za obratovanje in vzdrževanje, dokazila (ateste) o vgrajenih materialih, konstrukcijah in opremi;</w:t>
      </w:r>
    </w:p>
    <w:p w14:paraId="2DD0FBAC"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za vse vgrajene materiale in opremo pred njihovo vgradnjo dostaviti naročniku oziroma odgovornemu nadzorniku v potrditev ustrezne vzorce skupaj z veljavno atestno dokumentacijo, za izvršena dela pa poročila pooblaščenih institucij o izvršenih preiskavah in meritvah;</w:t>
      </w:r>
    </w:p>
    <w:p w14:paraId="4553AE5B"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omogočiti naročniku stalni nadzor nad dobavo in montažo opreme ter nad količino in kakovostjo dobavljene opreme po tej pogodbi</w:t>
      </w:r>
      <w:r>
        <w:rPr>
          <w:i w:val="0"/>
          <w:color w:val="000000" w:themeColor="text1"/>
          <w:sz w:val="22"/>
          <w:szCs w:val="22"/>
        </w:rPr>
        <w:t>;</w:t>
      </w:r>
    </w:p>
    <w:p w14:paraId="3654ADBA"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sodelovati z naročnikom na vseh operativnih sestankih, pregledu obračuna del in vseh pregledih objekta do izteka garancijskega roka;</w:t>
      </w:r>
    </w:p>
    <w:p w14:paraId="69999C26"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voditi knjigo obračunskih izmer;</w:t>
      </w:r>
    </w:p>
    <w:p w14:paraId="45084701"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opozoriti naročnika na morebitne pomanjkljivosti ali nepravilnosti, ki jih je kot strokovno usposobljen izvajalec pri izvajanju del odkril;</w:t>
      </w:r>
    </w:p>
    <w:p w14:paraId="6998CC19"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25DADA03"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lastRenderedPageBreak/>
        <w:t>izvajati vsa dela s strokovno usposobljenimi delavci in odgovarjati ter garantirati za svoje delo, kakor tudi za delo svojih podizvajalcev;</w:t>
      </w:r>
    </w:p>
    <w:p w14:paraId="57EA7364"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pred prevzemom pogodbenih del izročiti naročniku originale potrebne dokumentacije o kvaliteti izvedenih del (ateste, poročila pregledov, certifikate, garancijske liste itd.);</w:t>
      </w:r>
    </w:p>
    <w:p w14:paraId="5859960C"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pripraviti dokumentacijo za</w:t>
      </w:r>
      <w:r>
        <w:rPr>
          <w:i w:val="0"/>
          <w:color w:val="000000" w:themeColor="text1"/>
          <w:sz w:val="22"/>
          <w:szCs w:val="22"/>
        </w:rPr>
        <w:t xml:space="preserve"> </w:t>
      </w:r>
      <w:r w:rsidRPr="00D163A9">
        <w:rPr>
          <w:i w:val="0"/>
          <w:color w:val="000000" w:themeColor="text1"/>
          <w:sz w:val="22"/>
          <w:szCs w:val="22"/>
        </w:rPr>
        <w:t>primopredajo izvedenih del naročniku in uporabniku;</w:t>
      </w:r>
    </w:p>
    <w:p w14:paraId="7FDE3893"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odpraviti vse napake in pomanjkljivosti, ugotovljene v zapisniku o tehničnem pregledu in zapisniku o kvalitativnem pregledu izveden</w:t>
      </w:r>
      <w:r>
        <w:rPr>
          <w:i w:val="0"/>
          <w:color w:val="000000" w:themeColor="text1"/>
          <w:sz w:val="22"/>
          <w:szCs w:val="22"/>
        </w:rPr>
        <w:t>ih del</w:t>
      </w:r>
      <w:r w:rsidRPr="00D163A9">
        <w:rPr>
          <w:i w:val="0"/>
          <w:color w:val="000000" w:themeColor="text1"/>
          <w:sz w:val="22"/>
          <w:szCs w:val="22"/>
        </w:rPr>
        <w:t>, v roku določenem kot dokončanje del;</w:t>
      </w:r>
    </w:p>
    <w:p w14:paraId="0B2D6707"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67D62253" w14:textId="77777777" w:rsidR="00EB56CD" w:rsidRPr="00D163A9" w:rsidRDefault="00EB56CD" w:rsidP="00EB56CD">
      <w:pPr>
        <w:numPr>
          <w:ilvl w:val="0"/>
          <w:numId w:val="36"/>
        </w:numPr>
        <w:ind w:right="141"/>
        <w:contextualSpacing/>
        <w:jc w:val="both"/>
        <w:rPr>
          <w:i w:val="0"/>
          <w:color w:val="000000" w:themeColor="text1"/>
          <w:sz w:val="22"/>
          <w:szCs w:val="22"/>
        </w:rPr>
      </w:pPr>
      <w:r w:rsidRPr="00D163A9">
        <w:rPr>
          <w:i w:val="0"/>
          <w:color w:val="000000" w:themeColor="text1"/>
          <w:sz w:val="22"/>
          <w:szCs w:val="22"/>
        </w:rPr>
        <w:t xml:space="preserve">zagotoviti pogoje za varnost in zdravje pri delu, varnost objekta,  življenja in zdravja  mimoidočih, prometa, sosednjih objektov in  opreme, materiala in strojnega parka; </w:t>
      </w:r>
    </w:p>
    <w:p w14:paraId="1CEFBF7E" w14:textId="77777777" w:rsidR="00EB56CD" w:rsidRPr="00D163A9" w:rsidRDefault="00EB56CD" w:rsidP="00EB56CD">
      <w:pPr>
        <w:numPr>
          <w:ilvl w:val="0"/>
          <w:numId w:val="36"/>
        </w:numPr>
        <w:spacing w:after="200" w:line="276" w:lineRule="auto"/>
        <w:ind w:right="141"/>
        <w:contextualSpacing/>
        <w:jc w:val="both"/>
        <w:rPr>
          <w:i w:val="0"/>
          <w:color w:val="000000" w:themeColor="text1"/>
          <w:sz w:val="22"/>
          <w:szCs w:val="22"/>
        </w:rPr>
      </w:pPr>
      <w:r w:rsidRPr="00D163A9">
        <w:rPr>
          <w:i w:val="0"/>
          <w:color w:val="000000" w:themeColor="text1"/>
          <w:sz w:val="22"/>
          <w:szCs w:val="22"/>
        </w:rPr>
        <w:t>upoštevati strokovne ocene in pripombe nadzornika glede kvalitete izvedenih del in že med izvajanjem del sproti odpraviti napake in pomanjkljivosti, na katere ga ta opozori;</w:t>
      </w:r>
    </w:p>
    <w:p w14:paraId="3492097C" w14:textId="77777777" w:rsidR="00EB56CD" w:rsidRPr="00D163A9" w:rsidRDefault="00EB56CD" w:rsidP="00EB56CD">
      <w:pPr>
        <w:numPr>
          <w:ilvl w:val="0"/>
          <w:numId w:val="36"/>
        </w:numPr>
        <w:spacing w:after="200" w:line="276" w:lineRule="auto"/>
        <w:ind w:right="141"/>
        <w:contextualSpacing/>
        <w:jc w:val="both"/>
        <w:rPr>
          <w:i w:val="0"/>
          <w:color w:val="000000" w:themeColor="text1"/>
          <w:sz w:val="22"/>
          <w:szCs w:val="22"/>
        </w:rPr>
      </w:pPr>
      <w:r w:rsidRPr="00D163A9">
        <w:rPr>
          <w:i w:val="0"/>
          <w:color w:val="000000" w:themeColor="text1"/>
          <w:sz w:val="22"/>
          <w:szCs w:val="22"/>
        </w:rPr>
        <w:t>na svoje stroške skrbeti za vso koordinacijo in organizacijo del vezano na prisotnost drugih izvajalcev na delovišču;</w:t>
      </w:r>
    </w:p>
    <w:p w14:paraId="6182A32D" w14:textId="77777777" w:rsidR="00EB56CD" w:rsidRPr="00D163A9" w:rsidRDefault="00EB56CD" w:rsidP="00EB56CD">
      <w:pPr>
        <w:numPr>
          <w:ilvl w:val="0"/>
          <w:numId w:val="36"/>
        </w:numPr>
        <w:spacing w:after="200" w:line="276" w:lineRule="auto"/>
        <w:ind w:right="141"/>
        <w:contextualSpacing/>
        <w:jc w:val="both"/>
        <w:rPr>
          <w:i w:val="0"/>
          <w:color w:val="000000" w:themeColor="text1"/>
          <w:sz w:val="22"/>
          <w:szCs w:val="22"/>
        </w:rPr>
      </w:pPr>
      <w:r w:rsidRPr="00D163A9">
        <w:rPr>
          <w:i w:val="0"/>
          <w:color w:val="000000" w:themeColor="text1"/>
          <w:sz w:val="22"/>
          <w:szCs w:val="22"/>
        </w:rPr>
        <w:t>izvršiti vse ostale naloge, ki jih določajo veljavni predpisi za izvajalca.</w:t>
      </w:r>
    </w:p>
    <w:p w14:paraId="6BBAD9F9" w14:textId="77777777" w:rsidR="00EB56CD" w:rsidRPr="00D163A9" w:rsidRDefault="00EB56CD" w:rsidP="00EB56CD">
      <w:pPr>
        <w:ind w:right="141"/>
        <w:jc w:val="both"/>
        <w:rPr>
          <w:i w:val="0"/>
          <w:color w:val="000000" w:themeColor="text1"/>
          <w:sz w:val="22"/>
          <w:szCs w:val="22"/>
        </w:rPr>
      </w:pPr>
    </w:p>
    <w:p w14:paraId="7A49237C"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62E339F7" w14:textId="77777777" w:rsidR="00EB56CD" w:rsidRPr="00D163A9" w:rsidRDefault="00EB56CD" w:rsidP="00EB56CD">
      <w:pPr>
        <w:ind w:right="141"/>
        <w:jc w:val="both"/>
        <w:rPr>
          <w:i w:val="0"/>
          <w:color w:val="000000" w:themeColor="text1"/>
          <w:sz w:val="22"/>
          <w:szCs w:val="22"/>
          <w:lang w:eastAsia="en-US"/>
        </w:rPr>
      </w:pPr>
    </w:p>
    <w:p w14:paraId="4233A48D"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opreme,</w:t>
      </w:r>
      <w:r>
        <w:rPr>
          <w:i w:val="0"/>
          <w:color w:val="000000" w:themeColor="text1"/>
          <w:sz w:val="22"/>
          <w:szCs w:val="22"/>
          <w:lang w:eastAsia="en-US"/>
        </w:rPr>
        <w:t xml:space="preserve"> ki je predmet te pogodbe</w:t>
      </w:r>
      <w:r w:rsidRPr="00D163A9">
        <w:rPr>
          <w:i w:val="0"/>
          <w:color w:val="000000" w:themeColor="text1"/>
          <w:sz w:val="22"/>
          <w:szCs w:val="22"/>
          <w:lang w:eastAsia="en-US"/>
        </w:rPr>
        <w:t>.</w:t>
      </w:r>
    </w:p>
    <w:p w14:paraId="523C9DAC" w14:textId="77777777" w:rsidR="00EB56CD" w:rsidRPr="00D163A9" w:rsidRDefault="00EB56CD" w:rsidP="00EB56CD">
      <w:pPr>
        <w:ind w:right="141"/>
        <w:jc w:val="both"/>
        <w:rPr>
          <w:i w:val="0"/>
          <w:color w:val="000000" w:themeColor="text1"/>
          <w:sz w:val="22"/>
          <w:szCs w:val="22"/>
          <w:lang w:eastAsia="en-US"/>
        </w:rPr>
      </w:pPr>
    </w:p>
    <w:p w14:paraId="7A79B143"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2992591E" w14:textId="77777777" w:rsidR="00EB56CD" w:rsidRPr="00D163A9" w:rsidRDefault="00EB56CD" w:rsidP="00EB56CD">
      <w:pPr>
        <w:ind w:right="141"/>
        <w:jc w:val="both"/>
        <w:rPr>
          <w:i w:val="0"/>
          <w:color w:val="000000" w:themeColor="text1"/>
          <w:sz w:val="22"/>
          <w:szCs w:val="22"/>
        </w:rPr>
      </w:pPr>
    </w:p>
    <w:p w14:paraId="6E719E73" w14:textId="77777777" w:rsidR="00EB56CD" w:rsidRPr="00D163A9" w:rsidRDefault="00EB56CD" w:rsidP="00EB56CD">
      <w:pPr>
        <w:ind w:left="4395" w:right="141"/>
        <w:jc w:val="both"/>
        <w:rPr>
          <w:i w:val="0"/>
          <w:sz w:val="22"/>
          <w:szCs w:val="22"/>
        </w:rPr>
      </w:pPr>
      <w:r>
        <w:rPr>
          <w:i w:val="0"/>
          <w:color w:val="000000" w:themeColor="text1"/>
          <w:sz w:val="22"/>
          <w:szCs w:val="22"/>
        </w:rPr>
        <w:t>11.</w:t>
      </w:r>
      <w:r>
        <w:rPr>
          <w:i w:val="0"/>
          <w:color w:val="000000" w:themeColor="text1"/>
          <w:sz w:val="22"/>
          <w:szCs w:val="22"/>
        </w:rPr>
        <w:tab/>
      </w:r>
      <w:r w:rsidRPr="00D163A9">
        <w:rPr>
          <w:i w:val="0"/>
          <w:color w:val="000000" w:themeColor="text1"/>
          <w:sz w:val="22"/>
          <w:szCs w:val="22"/>
        </w:rPr>
        <w:t>člen</w:t>
      </w:r>
    </w:p>
    <w:p w14:paraId="17D897B8" w14:textId="77777777" w:rsidR="00EB56CD" w:rsidRPr="00D163A9" w:rsidRDefault="00EB56CD" w:rsidP="00EB56CD">
      <w:pPr>
        <w:ind w:right="141"/>
        <w:jc w:val="both"/>
        <w:rPr>
          <w:i w:val="0"/>
          <w:color w:val="000000" w:themeColor="text1"/>
          <w:sz w:val="22"/>
          <w:szCs w:val="22"/>
        </w:rPr>
      </w:pPr>
    </w:p>
    <w:p w14:paraId="6B411DB8"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Izvajalec se zavezuje, da bo v obsegu kot je to skladno s predmetom te pogodbe, spoštoval določbe Uredbe o zelenem javnem naročanju (Uradni list RS, št. 51/17, 64/19 in 121/21).</w:t>
      </w:r>
    </w:p>
    <w:p w14:paraId="3C1E1EAB" w14:textId="77777777" w:rsidR="00EB56CD" w:rsidRPr="00D163A9" w:rsidRDefault="00EB56CD" w:rsidP="00EB56CD">
      <w:pPr>
        <w:ind w:right="141"/>
        <w:jc w:val="both"/>
        <w:rPr>
          <w:i w:val="0"/>
          <w:color w:val="000000" w:themeColor="text1"/>
          <w:sz w:val="22"/>
          <w:szCs w:val="22"/>
        </w:rPr>
      </w:pPr>
    </w:p>
    <w:p w14:paraId="6A8B65A7"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14:paraId="00C7A837" w14:textId="77777777" w:rsidR="00EB56CD" w:rsidRPr="00D163A9" w:rsidRDefault="00EB56CD" w:rsidP="00EB56CD">
      <w:pPr>
        <w:ind w:right="141"/>
        <w:jc w:val="both"/>
        <w:rPr>
          <w:i w:val="0"/>
          <w:color w:val="000000" w:themeColor="text1"/>
          <w:sz w:val="22"/>
          <w:szCs w:val="22"/>
        </w:rPr>
      </w:pPr>
    </w:p>
    <w:p w14:paraId="068CF2B7"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primeru, da izvajalec ne izpolnjuje pogodbenih obveznosti na način, predviden v pogodbi o izvedbi javnega naročila, lahko začne naročnik ustrezne postopke za njeno prekinitev.</w:t>
      </w:r>
    </w:p>
    <w:p w14:paraId="68481AD0" w14:textId="77777777" w:rsidR="00EB56CD" w:rsidRPr="00D163A9" w:rsidRDefault="00EB56CD" w:rsidP="00EB56CD">
      <w:pPr>
        <w:ind w:right="141"/>
        <w:jc w:val="both"/>
        <w:rPr>
          <w:i w:val="0"/>
          <w:color w:val="000000" w:themeColor="text1"/>
          <w:sz w:val="22"/>
          <w:szCs w:val="22"/>
        </w:rPr>
      </w:pPr>
    </w:p>
    <w:p w14:paraId="31399C13" w14:textId="77777777" w:rsidR="00EB56CD" w:rsidRPr="00D163A9" w:rsidRDefault="00EB56CD" w:rsidP="00EB56CD">
      <w:pPr>
        <w:ind w:right="141"/>
        <w:jc w:val="both"/>
        <w:rPr>
          <w:i w:val="0"/>
          <w:color w:val="000000" w:themeColor="text1"/>
          <w:sz w:val="22"/>
          <w:szCs w:val="22"/>
        </w:rPr>
      </w:pPr>
    </w:p>
    <w:p w14:paraId="0A255ED2"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Zavarovanje odgovornosti za škodo</w:t>
      </w:r>
    </w:p>
    <w:p w14:paraId="56B35091" w14:textId="77777777" w:rsidR="00EB56CD" w:rsidRPr="00D163A9" w:rsidRDefault="00EB56CD" w:rsidP="00EB56CD">
      <w:pPr>
        <w:ind w:right="141"/>
        <w:jc w:val="both"/>
        <w:rPr>
          <w:i w:val="0"/>
          <w:color w:val="000000" w:themeColor="text1"/>
          <w:sz w:val="22"/>
          <w:szCs w:val="22"/>
        </w:rPr>
      </w:pPr>
    </w:p>
    <w:p w14:paraId="38269FF2" w14:textId="77777777" w:rsidR="00EB56CD" w:rsidRPr="00D163A9" w:rsidRDefault="00EB56CD" w:rsidP="00EB56CD">
      <w:pPr>
        <w:ind w:left="4395" w:right="141"/>
        <w:jc w:val="both"/>
        <w:rPr>
          <w:i w:val="0"/>
          <w:sz w:val="22"/>
          <w:szCs w:val="22"/>
        </w:rPr>
      </w:pPr>
      <w:r>
        <w:rPr>
          <w:i w:val="0"/>
          <w:color w:val="000000" w:themeColor="text1"/>
          <w:sz w:val="22"/>
          <w:szCs w:val="22"/>
        </w:rPr>
        <w:t>12.</w:t>
      </w:r>
      <w:r>
        <w:rPr>
          <w:i w:val="0"/>
          <w:color w:val="000000" w:themeColor="text1"/>
          <w:sz w:val="22"/>
          <w:szCs w:val="22"/>
        </w:rPr>
        <w:tab/>
      </w:r>
      <w:r w:rsidRPr="00D163A9">
        <w:rPr>
          <w:i w:val="0"/>
          <w:color w:val="000000" w:themeColor="text1"/>
          <w:sz w:val="22"/>
          <w:szCs w:val="22"/>
        </w:rPr>
        <w:t>člen</w:t>
      </w:r>
    </w:p>
    <w:p w14:paraId="3CD2D584" w14:textId="77777777" w:rsidR="00EB56CD" w:rsidRPr="00D163A9" w:rsidRDefault="00EB56CD" w:rsidP="00EB56CD">
      <w:pPr>
        <w:tabs>
          <w:tab w:val="left" w:pos="0"/>
        </w:tabs>
        <w:ind w:right="141"/>
        <w:jc w:val="both"/>
        <w:rPr>
          <w:i w:val="0"/>
          <w:color w:val="000000" w:themeColor="text1"/>
          <w:sz w:val="22"/>
          <w:szCs w:val="22"/>
        </w:rPr>
      </w:pPr>
    </w:p>
    <w:p w14:paraId="7F55F12E" w14:textId="77777777" w:rsidR="00EB56CD" w:rsidRPr="00D163A9" w:rsidRDefault="00EB56CD" w:rsidP="00EB56CD">
      <w:pPr>
        <w:tabs>
          <w:tab w:val="left" w:pos="0"/>
        </w:tabs>
        <w:ind w:right="141"/>
        <w:jc w:val="both"/>
        <w:rPr>
          <w:i w:val="0"/>
          <w:color w:val="000000" w:themeColor="text1"/>
          <w:sz w:val="22"/>
          <w:szCs w:val="22"/>
        </w:rPr>
      </w:pPr>
      <w:r w:rsidRPr="00D163A9">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1F1275D0" w14:textId="77777777" w:rsidR="00EB56CD" w:rsidRPr="00D163A9" w:rsidRDefault="00EB56CD" w:rsidP="00EB56CD">
      <w:pPr>
        <w:tabs>
          <w:tab w:val="left" w:pos="0"/>
        </w:tabs>
        <w:ind w:right="141"/>
        <w:jc w:val="both"/>
        <w:rPr>
          <w:i w:val="0"/>
          <w:color w:val="000000" w:themeColor="text1"/>
          <w:sz w:val="22"/>
          <w:szCs w:val="22"/>
        </w:rPr>
      </w:pPr>
    </w:p>
    <w:p w14:paraId="223E6908"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Izvajalec mora imeti zavarovano tudi svojo odgovornost za škodo, ki bi utegnila nastati naročniku in tretjim osebam v zvezi z opravljanjem njegove dejavnosti </w:t>
      </w:r>
      <w:r w:rsidRPr="00D163A9">
        <w:rPr>
          <w:i w:val="0"/>
          <w:color w:val="000000" w:themeColor="text1"/>
          <w:sz w:val="22"/>
          <w:szCs w:val="22"/>
          <w:lang w:eastAsia="en-US"/>
        </w:rPr>
        <w:t>njegove pravne subjektivitete in njegovih pravnih razmerij</w:t>
      </w:r>
      <w:r w:rsidRPr="00D163A9">
        <w:rPr>
          <w:i w:val="0"/>
          <w:color w:val="000000" w:themeColor="text1"/>
          <w:sz w:val="22"/>
          <w:szCs w:val="22"/>
        </w:rPr>
        <w:t xml:space="preserve"> </w:t>
      </w:r>
      <w:r w:rsidRPr="00D163A9">
        <w:rPr>
          <w:i w:val="0"/>
          <w:color w:val="000000" w:themeColor="text1"/>
          <w:sz w:val="22"/>
          <w:szCs w:val="22"/>
        </w:rPr>
        <w:lastRenderedPageBreak/>
        <w:t xml:space="preserve">najmanj v obsegu minimalnega zavarovalnega programa določenega v izjavi zavarovalnice (Priloga razpisne dokumentacije), ki je kot priloga sestavni del te pogodbe. </w:t>
      </w:r>
    </w:p>
    <w:p w14:paraId="4F5021C9"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14:paraId="502CF99B" w14:textId="77777777" w:rsidR="00EB56CD" w:rsidRPr="00D163A9" w:rsidRDefault="00EB56CD" w:rsidP="00EB56CD">
      <w:pPr>
        <w:ind w:right="141"/>
        <w:jc w:val="both"/>
        <w:rPr>
          <w:i w:val="0"/>
          <w:color w:val="000000" w:themeColor="text1"/>
          <w:sz w:val="22"/>
          <w:szCs w:val="22"/>
          <w:lang w:eastAsia="en-US"/>
        </w:rPr>
      </w:pPr>
    </w:p>
    <w:p w14:paraId="68708420"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Sprožilec zavarovalnega kritja za vsa zavarovanja po tem členu mora biti nastanek škodnega dogodka (ne velja claims-made način).</w:t>
      </w:r>
    </w:p>
    <w:p w14:paraId="3F89B124" w14:textId="77777777" w:rsidR="00EB56CD" w:rsidRPr="00D163A9" w:rsidRDefault="00EB56CD" w:rsidP="00EB56CD">
      <w:pPr>
        <w:ind w:right="141"/>
        <w:jc w:val="both"/>
        <w:rPr>
          <w:i w:val="0"/>
          <w:color w:val="000000" w:themeColor="text1"/>
          <w:sz w:val="22"/>
          <w:szCs w:val="22"/>
          <w:lang w:eastAsia="en-US"/>
        </w:rPr>
      </w:pPr>
    </w:p>
    <w:p w14:paraId="205D930A"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40DE9BC2"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Prav tako mora imeti izvajalec ves čas trajanja te pogodbe sklenjena tudi zavarovanja v skladu z veljavnimi zakonskimi predpisi.</w:t>
      </w:r>
    </w:p>
    <w:p w14:paraId="370A3300" w14:textId="77777777" w:rsidR="00EB56CD" w:rsidRPr="00D163A9" w:rsidRDefault="00EB56CD" w:rsidP="00EB56CD">
      <w:pPr>
        <w:ind w:right="141"/>
        <w:jc w:val="both"/>
        <w:rPr>
          <w:i w:val="0"/>
          <w:color w:val="000000" w:themeColor="text1"/>
          <w:sz w:val="22"/>
          <w:szCs w:val="22"/>
          <w:lang w:eastAsia="en-US"/>
        </w:rPr>
      </w:pPr>
    </w:p>
    <w:p w14:paraId="1D535275"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Za obveznost sklenitve morebitnega dodatnega zavarovanja mora ves čas izvajanja te pogodbe skrbeti izvajalec, ki mora o tem obveščati naročnika.</w:t>
      </w:r>
    </w:p>
    <w:p w14:paraId="208F029C" w14:textId="77777777" w:rsidR="00EB56CD" w:rsidRPr="00D163A9" w:rsidRDefault="00EB56CD" w:rsidP="00EB56CD">
      <w:pPr>
        <w:ind w:right="141"/>
        <w:jc w:val="both"/>
        <w:rPr>
          <w:i w:val="0"/>
          <w:color w:val="000000" w:themeColor="text1"/>
          <w:sz w:val="22"/>
          <w:szCs w:val="22"/>
          <w:lang w:eastAsia="en-US"/>
        </w:rPr>
      </w:pPr>
    </w:p>
    <w:p w14:paraId="2963E5AD"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786EF0DD" w14:textId="77777777" w:rsidR="00EB56CD" w:rsidRPr="00D163A9" w:rsidRDefault="00EB56CD" w:rsidP="00EB56CD">
      <w:pPr>
        <w:ind w:right="141"/>
        <w:jc w:val="both"/>
        <w:rPr>
          <w:i w:val="0"/>
          <w:color w:val="000000" w:themeColor="text1"/>
          <w:sz w:val="22"/>
          <w:szCs w:val="22"/>
          <w:lang w:eastAsia="en-US"/>
        </w:rPr>
      </w:pPr>
    </w:p>
    <w:p w14:paraId="531B5861" w14:textId="77777777" w:rsidR="00EB56CD" w:rsidRPr="00D163A9" w:rsidRDefault="00EB56CD" w:rsidP="00EB56CD">
      <w:pPr>
        <w:jc w:val="both"/>
        <w:rPr>
          <w:i w:val="0"/>
          <w:sz w:val="22"/>
          <w:szCs w:val="22"/>
        </w:rPr>
      </w:pPr>
      <w:r w:rsidRPr="00D163A9">
        <w:rPr>
          <w:i w:val="0"/>
          <w:sz w:val="22"/>
          <w:szCs w:val="22"/>
        </w:rPr>
        <w:t xml:space="preserve">Izvajalec odgovarja neposredno za škodo, ki nastane naročniku in tretjim osebam in izvira iz njegovega dela in njegovih pogodbenih obveznosti. </w:t>
      </w:r>
    </w:p>
    <w:p w14:paraId="5B1A5216" w14:textId="77777777" w:rsidR="00EB56CD" w:rsidRPr="00D163A9" w:rsidRDefault="00EB56CD" w:rsidP="00EB56CD">
      <w:pPr>
        <w:jc w:val="both"/>
        <w:rPr>
          <w:i w:val="0"/>
          <w:sz w:val="22"/>
          <w:szCs w:val="22"/>
        </w:rPr>
      </w:pPr>
    </w:p>
    <w:p w14:paraId="1BCBEF76" w14:textId="77777777" w:rsidR="00EB56CD" w:rsidRPr="00D163A9" w:rsidRDefault="00EB56CD" w:rsidP="00EB56CD">
      <w:pPr>
        <w:jc w:val="both"/>
        <w:rPr>
          <w:i w:val="0"/>
          <w:sz w:val="22"/>
          <w:szCs w:val="22"/>
        </w:rPr>
      </w:pPr>
      <w:r w:rsidRPr="00D163A9">
        <w:rPr>
          <w:i w:val="0"/>
          <w:sz w:val="22"/>
          <w:szCs w:val="22"/>
        </w:rPr>
        <w:t xml:space="preserve">Izvajalec mora imeti ves čas svojega poslovanja do poteka vseh zastaralnih rokov za morebitne odškodninske zahtevke po tej pogodbi, zavarovano svojo odgovornost za škodo skladno z 16 . členom Gradbenega zakona (Uradni list RS, št. 199/21 in 105/22-ZZNŠPP ), ki bi utegnila nastati naročniku in tretjim osebam v zvezi z opravljanjem njegove dejavnosti z minimalno zavarovalno vsoto v višini, ki ne sme biti manjša od </w:t>
      </w:r>
      <w:r w:rsidRPr="00D163A9">
        <w:rPr>
          <w:b/>
          <w:i w:val="0"/>
          <w:sz w:val="22"/>
          <w:szCs w:val="22"/>
        </w:rPr>
        <w:t>100.000,00 EUR</w:t>
      </w:r>
      <w:r w:rsidRPr="00D163A9">
        <w:rPr>
          <w:i w:val="0"/>
          <w:sz w:val="22"/>
          <w:szCs w:val="22"/>
        </w:rPr>
        <w:t xml:space="preserve"> (z besedo: sto tisoč eurov in 00/100).</w:t>
      </w:r>
      <w:r w:rsidRPr="00D163A9">
        <w:rPr>
          <w:i w:val="0"/>
          <w:sz w:val="20"/>
        </w:rPr>
        <w:t xml:space="preserve"> </w:t>
      </w:r>
    </w:p>
    <w:p w14:paraId="79AE30B2" w14:textId="77777777" w:rsidR="00EB56CD" w:rsidRPr="00D163A9" w:rsidRDefault="00EB56CD" w:rsidP="00EB56CD">
      <w:pPr>
        <w:jc w:val="both"/>
        <w:rPr>
          <w:i w:val="0"/>
          <w:sz w:val="22"/>
          <w:szCs w:val="22"/>
        </w:rPr>
      </w:pPr>
    </w:p>
    <w:p w14:paraId="2A8F0AA9" w14:textId="77777777" w:rsidR="00EB56CD" w:rsidRPr="00D163A9" w:rsidRDefault="00EB56CD" w:rsidP="00EB56CD">
      <w:pPr>
        <w:jc w:val="both"/>
        <w:rPr>
          <w:i w:val="0"/>
          <w:sz w:val="22"/>
          <w:szCs w:val="22"/>
        </w:rPr>
      </w:pPr>
      <w:r w:rsidRPr="00D163A9">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4C98C1BF" w14:textId="77777777" w:rsidR="00EB56CD" w:rsidRPr="00D163A9" w:rsidRDefault="00EB56CD" w:rsidP="00EB56CD">
      <w:pPr>
        <w:jc w:val="both"/>
        <w:rPr>
          <w:i w:val="0"/>
          <w:sz w:val="22"/>
          <w:szCs w:val="22"/>
        </w:rPr>
      </w:pPr>
    </w:p>
    <w:p w14:paraId="1B4D99C0"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lang w:eastAsia="en-US"/>
        </w:rPr>
        <w:t xml:space="preserve">Izvajalec se zavezuje, da bo ustrezno zavarovalno dokumentacijo (kopijo zavarovalnih polic, idr.) </w:t>
      </w:r>
      <w:r w:rsidRPr="00D163A9">
        <w:rPr>
          <w:i w:val="0"/>
          <w:sz w:val="22"/>
          <w:szCs w:val="22"/>
        </w:rPr>
        <w:t xml:space="preserve">in potrdilo o plačilu zavarovalne premije </w:t>
      </w:r>
      <w:r w:rsidRPr="00D163A9">
        <w:rPr>
          <w:i w:val="0"/>
          <w:color w:val="000000" w:themeColor="text1"/>
          <w:sz w:val="22"/>
          <w:szCs w:val="22"/>
          <w:lang w:eastAsia="en-US"/>
        </w:rPr>
        <w:t xml:space="preserve">v skladu z določili tega člena, izročil naročniku v roku 15 (petnajstih) dni od sklenitve te pogodbe, kot pogoj, ki se mora izpolniti za veljavnost te pogodbe. </w:t>
      </w:r>
    </w:p>
    <w:p w14:paraId="0B101AAB" w14:textId="77777777" w:rsidR="00EB56CD" w:rsidRPr="00D163A9" w:rsidRDefault="00EB56CD" w:rsidP="00EB56CD">
      <w:pPr>
        <w:ind w:right="141"/>
        <w:jc w:val="both"/>
        <w:rPr>
          <w:i w:val="0"/>
          <w:color w:val="000000" w:themeColor="text1"/>
          <w:sz w:val="22"/>
          <w:szCs w:val="22"/>
        </w:rPr>
      </w:pPr>
    </w:p>
    <w:p w14:paraId="03DBC347" w14:textId="77777777" w:rsidR="00EB56CD" w:rsidRPr="00D163A9" w:rsidRDefault="00EB56CD" w:rsidP="00EB56CD">
      <w:pPr>
        <w:ind w:right="141"/>
        <w:jc w:val="both"/>
        <w:rPr>
          <w:b/>
          <w:i w:val="0"/>
          <w:color w:val="000000" w:themeColor="text1"/>
          <w:sz w:val="22"/>
          <w:szCs w:val="22"/>
        </w:rPr>
      </w:pPr>
    </w:p>
    <w:p w14:paraId="20DF3444"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 xml:space="preserve">Finančno zavarovanje za dobro izvedbo pogodbenih obveznosti </w:t>
      </w:r>
    </w:p>
    <w:p w14:paraId="2DE4D465" w14:textId="77777777" w:rsidR="00EB56CD" w:rsidRPr="00D163A9" w:rsidRDefault="00EB56CD" w:rsidP="00EB56CD">
      <w:pPr>
        <w:ind w:right="141"/>
        <w:jc w:val="both"/>
        <w:rPr>
          <w:i w:val="0"/>
          <w:color w:val="000000" w:themeColor="text1"/>
          <w:sz w:val="22"/>
          <w:szCs w:val="22"/>
        </w:rPr>
      </w:pPr>
    </w:p>
    <w:p w14:paraId="3EB4E94E" w14:textId="77777777" w:rsidR="00EB56CD" w:rsidRPr="00D163A9" w:rsidRDefault="00EB56CD" w:rsidP="00EB56CD">
      <w:pPr>
        <w:ind w:left="4395" w:right="141"/>
        <w:jc w:val="both"/>
        <w:rPr>
          <w:i w:val="0"/>
          <w:sz w:val="22"/>
          <w:szCs w:val="22"/>
        </w:rPr>
      </w:pPr>
      <w:r>
        <w:rPr>
          <w:i w:val="0"/>
          <w:color w:val="000000" w:themeColor="text1"/>
          <w:sz w:val="22"/>
          <w:szCs w:val="22"/>
        </w:rPr>
        <w:t>13.</w:t>
      </w:r>
      <w:r>
        <w:rPr>
          <w:i w:val="0"/>
          <w:color w:val="000000" w:themeColor="text1"/>
          <w:sz w:val="22"/>
          <w:szCs w:val="22"/>
        </w:rPr>
        <w:tab/>
      </w:r>
      <w:r w:rsidRPr="00D163A9">
        <w:rPr>
          <w:i w:val="0"/>
          <w:color w:val="000000" w:themeColor="text1"/>
          <w:sz w:val="22"/>
          <w:szCs w:val="22"/>
        </w:rPr>
        <w:t>člen</w:t>
      </w:r>
    </w:p>
    <w:p w14:paraId="3D671B2B" w14:textId="77777777" w:rsidR="00EB56CD" w:rsidRPr="00D163A9" w:rsidRDefault="00EB56CD" w:rsidP="00EB56CD">
      <w:pPr>
        <w:ind w:right="141"/>
        <w:jc w:val="both"/>
        <w:rPr>
          <w:i w:val="0"/>
          <w:color w:val="000000" w:themeColor="text1"/>
          <w:sz w:val="22"/>
          <w:szCs w:val="22"/>
        </w:rPr>
      </w:pPr>
    </w:p>
    <w:p w14:paraId="378A258D"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Izvajalec</w:t>
      </w:r>
      <w:r w:rsidRPr="00D163A9">
        <w:rPr>
          <w:color w:val="000000"/>
        </w:rPr>
        <w:t xml:space="preserve"> </w:t>
      </w:r>
      <w:r w:rsidRPr="00D163A9">
        <w:rPr>
          <w:i w:val="0"/>
          <w:color w:val="000000" w:themeColor="text1"/>
          <w:sz w:val="22"/>
          <w:szCs w:val="22"/>
        </w:rPr>
        <w:t>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skupne cene pogodbenih del z DDV iz 3. člena te pogodbe, to je …………… EUR, ki ga bo naročnik unovčil v primeru, če izvajalec svoje pogodbene obveznosti ne bo  izpolnil v dogovorjeni kakovosti, količini in rokih. Rok veljavnosti finančnega zavarovanja za dobro izvedbo pogodbenih obveznosti</w:t>
      </w:r>
      <w:r w:rsidRPr="00D163A9">
        <w:rPr>
          <w:color w:val="000000" w:themeColor="text1"/>
          <w:sz w:val="22"/>
          <w:szCs w:val="22"/>
        </w:rPr>
        <w:t xml:space="preserve"> </w:t>
      </w:r>
      <w:r w:rsidRPr="00D163A9">
        <w:rPr>
          <w:i w:val="0"/>
          <w:color w:val="000000" w:themeColor="text1"/>
          <w:sz w:val="22"/>
          <w:szCs w:val="22"/>
        </w:rPr>
        <w:t xml:space="preserve">mora znašati še najmanj 60 (šestdeset) dni po preteku roka za dokončanje in izpolnitev vseh pogodbenih obveznosti , to je najmanj do…………….. </w:t>
      </w:r>
    </w:p>
    <w:p w14:paraId="49CF5F66" w14:textId="77777777" w:rsidR="00EB56CD" w:rsidRPr="00D163A9" w:rsidRDefault="00EB56CD" w:rsidP="00EB56CD">
      <w:pPr>
        <w:ind w:right="141"/>
        <w:jc w:val="both"/>
        <w:rPr>
          <w:i w:val="0"/>
          <w:color w:val="000000" w:themeColor="text1"/>
          <w:sz w:val="22"/>
          <w:szCs w:val="22"/>
        </w:rPr>
      </w:pPr>
    </w:p>
    <w:p w14:paraId="338BA957"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0FEC4DEB" w14:textId="77777777" w:rsidR="00EB56CD" w:rsidRPr="00D163A9" w:rsidRDefault="00EB56CD" w:rsidP="00EB56CD">
      <w:pPr>
        <w:ind w:right="141"/>
        <w:jc w:val="both"/>
        <w:rPr>
          <w:i w:val="0"/>
          <w:color w:val="000000" w:themeColor="text1"/>
          <w:sz w:val="22"/>
          <w:szCs w:val="22"/>
        </w:rPr>
      </w:pPr>
    </w:p>
    <w:p w14:paraId="7775E5A4" w14:textId="77777777" w:rsidR="00EB56CD" w:rsidRPr="00D163A9" w:rsidRDefault="00EB56CD" w:rsidP="00EB56CD">
      <w:pPr>
        <w:ind w:right="141"/>
        <w:jc w:val="both"/>
        <w:rPr>
          <w:i w:val="0"/>
          <w:color w:val="000000" w:themeColor="text1"/>
          <w:sz w:val="22"/>
          <w:szCs w:val="22"/>
          <w:lang w:eastAsia="en-US"/>
        </w:rPr>
      </w:pPr>
      <w:r w:rsidRPr="00D163A9">
        <w:rPr>
          <w:i w:val="0"/>
          <w:color w:val="000000" w:themeColor="text1"/>
          <w:sz w:val="22"/>
          <w:szCs w:val="22"/>
        </w:rPr>
        <w:lastRenderedPageBreak/>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00F7CA67" w14:textId="77777777" w:rsidR="00EB56CD" w:rsidRPr="00D163A9" w:rsidRDefault="00EB56CD" w:rsidP="00EB56CD">
      <w:pPr>
        <w:ind w:right="141"/>
        <w:jc w:val="both"/>
        <w:rPr>
          <w:i w:val="0"/>
          <w:color w:val="000000" w:themeColor="text1"/>
          <w:sz w:val="22"/>
          <w:szCs w:val="22"/>
        </w:rPr>
      </w:pPr>
    </w:p>
    <w:p w14:paraId="3D1C94C7" w14:textId="77777777" w:rsidR="00EB56CD" w:rsidRPr="00D163A9" w:rsidRDefault="00EB56CD" w:rsidP="00EB56CD">
      <w:pPr>
        <w:tabs>
          <w:tab w:val="left" w:pos="9072"/>
        </w:tabs>
        <w:ind w:right="141"/>
        <w:jc w:val="both"/>
        <w:rPr>
          <w:i w:val="0"/>
          <w:color w:val="000000" w:themeColor="text1"/>
          <w:sz w:val="22"/>
          <w:szCs w:val="22"/>
        </w:rPr>
      </w:pPr>
      <w:r w:rsidRPr="00D163A9">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0C847B73" w14:textId="77777777" w:rsidR="00EB56CD" w:rsidRDefault="00EB56CD" w:rsidP="00EB56CD">
      <w:pPr>
        <w:tabs>
          <w:tab w:val="left" w:pos="9072"/>
        </w:tabs>
        <w:ind w:right="141"/>
        <w:jc w:val="both"/>
        <w:rPr>
          <w:i w:val="0"/>
          <w:color w:val="000000" w:themeColor="text1"/>
          <w:sz w:val="22"/>
          <w:szCs w:val="22"/>
        </w:rPr>
      </w:pPr>
    </w:p>
    <w:p w14:paraId="5180B1F5" w14:textId="77777777" w:rsidR="00EB56CD" w:rsidRPr="00D163A9" w:rsidRDefault="00EB56CD" w:rsidP="00EB56CD">
      <w:pPr>
        <w:tabs>
          <w:tab w:val="left" w:pos="9072"/>
        </w:tabs>
        <w:ind w:right="141"/>
        <w:jc w:val="both"/>
        <w:rPr>
          <w:i w:val="0"/>
          <w:color w:val="000000" w:themeColor="text1"/>
          <w:sz w:val="22"/>
          <w:szCs w:val="22"/>
        </w:rPr>
      </w:pPr>
    </w:p>
    <w:p w14:paraId="5137F346"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Pogodbena kazen</w:t>
      </w:r>
    </w:p>
    <w:p w14:paraId="6A7C9427" w14:textId="77777777" w:rsidR="00EB56CD" w:rsidRPr="00D163A9" w:rsidRDefault="00EB56CD" w:rsidP="00EB56CD">
      <w:pPr>
        <w:ind w:left="4395" w:right="141"/>
        <w:jc w:val="both"/>
        <w:rPr>
          <w:i w:val="0"/>
          <w:sz w:val="22"/>
          <w:szCs w:val="22"/>
        </w:rPr>
      </w:pPr>
      <w:r>
        <w:rPr>
          <w:i w:val="0"/>
          <w:color w:val="000000" w:themeColor="text1"/>
          <w:sz w:val="22"/>
          <w:szCs w:val="22"/>
        </w:rPr>
        <w:t>14.</w:t>
      </w:r>
      <w:r>
        <w:rPr>
          <w:i w:val="0"/>
          <w:color w:val="000000" w:themeColor="text1"/>
          <w:sz w:val="22"/>
          <w:szCs w:val="22"/>
        </w:rPr>
        <w:tab/>
      </w:r>
      <w:r w:rsidRPr="00D163A9">
        <w:rPr>
          <w:i w:val="0"/>
          <w:color w:val="000000" w:themeColor="text1"/>
          <w:sz w:val="22"/>
          <w:szCs w:val="22"/>
        </w:rPr>
        <w:t>člen</w:t>
      </w:r>
    </w:p>
    <w:p w14:paraId="484C8032" w14:textId="77777777" w:rsidR="00EB56CD" w:rsidRPr="00D163A9" w:rsidRDefault="00EB56CD" w:rsidP="00EB56CD">
      <w:pPr>
        <w:ind w:right="141"/>
        <w:jc w:val="both"/>
        <w:rPr>
          <w:i w:val="0"/>
          <w:sz w:val="22"/>
          <w:szCs w:val="22"/>
        </w:rPr>
      </w:pPr>
    </w:p>
    <w:p w14:paraId="39DEEAD0"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Če izvajalec iz razlogov, za katere je odgovoren, ne izpolni pravilno svojih obveznosti v pogodbeno določenem roku, lahko naročnik obračuna za vsak koledarski dan zamude pogodbeno kazen v višini 5</w:t>
      </w:r>
      <w:r w:rsidRPr="00D163A9">
        <w:rPr>
          <w:i w:val="0"/>
          <w:color w:val="000000" w:themeColor="text1"/>
          <w:sz w:val="22"/>
          <w:szCs w:val="22"/>
          <w:vertAlign w:val="superscript"/>
        </w:rPr>
        <w:t>0</w:t>
      </w:r>
      <w:r w:rsidRPr="00D163A9">
        <w:rPr>
          <w:i w:val="0"/>
          <w:color w:val="000000" w:themeColor="text1"/>
          <w:sz w:val="22"/>
          <w:szCs w:val="22"/>
        </w:rPr>
        <w:t>/</w:t>
      </w:r>
      <w:r w:rsidRPr="00D163A9">
        <w:rPr>
          <w:i w:val="0"/>
          <w:color w:val="000000" w:themeColor="text1"/>
          <w:sz w:val="22"/>
          <w:szCs w:val="22"/>
          <w:vertAlign w:val="subscript"/>
        </w:rPr>
        <w:t xml:space="preserve">00  </w:t>
      </w:r>
      <w:r w:rsidRPr="00D163A9">
        <w:rPr>
          <w:i w:val="0"/>
          <w:color w:val="000000" w:themeColor="text1"/>
          <w:sz w:val="22"/>
          <w:szCs w:val="22"/>
        </w:rPr>
        <w:t>(pet promilov) od skupne cene pogodbenih del z DDV iz 3. člena te pogodbe, to je……..EUR. Pogodbena kazen skupno ne sme preseči 10 % (deset odstotkov) skupne cene pogodbenih del z DDV.</w:t>
      </w:r>
    </w:p>
    <w:p w14:paraId="37E2EF93" w14:textId="77777777" w:rsidR="00EB56CD" w:rsidRPr="00D163A9" w:rsidRDefault="00EB56CD" w:rsidP="00EB56CD">
      <w:pPr>
        <w:ind w:right="141"/>
        <w:jc w:val="both"/>
        <w:rPr>
          <w:i w:val="0"/>
          <w:color w:val="000000" w:themeColor="text1"/>
          <w:sz w:val="22"/>
          <w:szCs w:val="22"/>
        </w:rPr>
      </w:pPr>
    </w:p>
    <w:p w14:paraId="180DB538" w14:textId="77777777" w:rsidR="00EB56CD" w:rsidRPr="00D163A9" w:rsidRDefault="00EB56CD" w:rsidP="00EB56CD">
      <w:pPr>
        <w:ind w:right="1"/>
        <w:jc w:val="both"/>
        <w:rPr>
          <w:rFonts w:eastAsia="Calibri"/>
          <w:i w:val="0"/>
          <w:sz w:val="22"/>
          <w:szCs w:val="22"/>
        </w:rPr>
      </w:pPr>
      <w:r w:rsidRPr="00D163A9">
        <w:rPr>
          <w:rFonts w:eastAsia="Calibri"/>
          <w:i w:val="0"/>
          <w:sz w:val="22"/>
          <w:szCs w:val="22"/>
        </w:rPr>
        <w:t>Za znesek pogodbene kazni bo naročnik izvajalcu izstavil račun, ki ga mora izvajalec poravnati v roku 30 (trideset) dni od dneva izstavitve računa.</w:t>
      </w:r>
    </w:p>
    <w:p w14:paraId="60EDDE83" w14:textId="77777777" w:rsidR="00EB56CD" w:rsidRPr="00D163A9" w:rsidRDefault="00EB56CD" w:rsidP="00EB56CD">
      <w:pPr>
        <w:ind w:right="141"/>
        <w:jc w:val="both"/>
        <w:rPr>
          <w:i w:val="0"/>
          <w:color w:val="000000" w:themeColor="text1"/>
          <w:sz w:val="22"/>
          <w:szCs w:val="22"/>
        </w:rPr>
      </w:pPr>
    </w:p>
    <w:p w14:paraId="207E3822" w14:textId="77777777" w:rsidR="00EB56CD" w:rsidRPr="00D163A9" w:rsidRDefault="00EB56CD" w:rsidP="00EB56CD">
      <w:pPr>
        <w:ind w:right="1"/>
        <w:jc w:val="both"/>
        <w:rPr>
          <w:i w:val="0"/>
          <w:color w:val="000000" w:themeColor="text1"/>
          <w:sz w:val="22"/>
          <w:szCs w:val="22"/>
        </w:rPr>
      </w:pPr>
      <w:r w:rsidRPr="00D163A9">
        <w:rPr>
          <w:i w:val="0"/>
          <w:color w:val="000000" w:themeColor="text1"/>
          <w:sz w:val="22"/>
          <w:szCs w:val="22"/>
        </w:rPr>
        <w:t>Če naročniku zaradi zamude nastane škoda, ki je večja od pogodbene kazni, ima naročnik pravico zahtevati od izvajalca razliko do popolne odškodnine</w:t>
      </w:r>
      <w:r w:rsidRPr="00D163A9">
        <w:rPr>
          <w:b/>
          <w:i w:val="0"/>
          <w:color w:val="000000" w:themeColor="text1"/>
          <w:sz w:val="22"/>
          <w:szCs w:val="22"/>
        </w:rPr>
        <w:t xml:space="preserve"> </w:t>
      </w:r>
      <w:r w:rsidRPr="00D163A9">
        <w:rPr>
          <w:i w:val="0"/>
          <w:color w:val="000000" w:themeColor="text1"/>
          <w:sz w:val="22"/>
          <w:szCs w:val="22"/>
        </w:rPr>
        <w:t>in vso škodo zaradi slabo ali nestrokovno izvedenih pogodbenih del.</w:t>
      </w:r>
    </w:p>
    <w:p w14:paraId="253C4373" w14:textId="77777777" w:rsidR="00EB56CD" w:rsidRPr="00D163A9" w:rsidRDefault="00EB56CD" w:rsidP="00EB56CD">
      <w:pPr>
        <w:ind w:right="141"/>
        <w:jc w:val="both"/>
        <w:rPr>
          <w:i w:val="0"/>
          <w:color w:val="000000" w:themeColor="text1"/>
          <w:sz w:val="22"/>
          <w:szCs w:val="22"/>
        </w:rPr>
      </w:pPr>
    </w:p>
    <w:p w14:paraId="13F4571D"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Plačilo pogodbene kazni izvajalca ne odvezuje od izpolnitve pogodbenih obveznosti.</w:t>
      </w:r>
    </w:p>
    <w:p w14:paraId="1FBEC030" w14:textId="77777777" w:rsidR="00EB56CD" w:rsidRPr="00D163A9" w:rsidRDefault="00EB56CD" w:rsidP="00EB56CD">
      <w:pPr>
        <w:ind w:left="5104" w:right="141"/>
        <w:jc w:val="both"/>
        <w:rPr>
          <w:i w:val="0"/>
          <w:sz w:val="22"/>
          <w:szCs w:val="22"/>
        </w:rPr>
      </w:pPr>
    </w:p>
    <w:p w14:paraId="73DFC44E" w14:textId="77777777" w:rsidR="00EB56CD" w:rsidRPr="00D163A9" w:rsidRDefault="00EB56CD" w:rsidP="00EB56CD">
      <w:pPr>
        <w:ind w:right="141"/>
        <w:jc w:val="both"/>
        <w:rPr>
          <w:i w:val="0"/>
          <w:color w:val="000000" w:themeColor="text1"/>
          <w:sz w:val="22"/>
          <w:szCs w:val="22"/>
        </w:rPr>
      </w:pPr>
    </w:p>
    <w:p w14:paraId="6A7AE07D" w14:textId="77777777" w:rsidR="00EB56CD" w:rsidRPr="00D163A9" w:rsidRDefault="00EB56CD" w:rsidP="00EB56CD">
      <w:pPr>
        <w:ind w:left="5104" w:right="141"/>
        <w:jc w:val="both"/>
        <w:rPr>
          <w:i w:val="0"/>
          <w:sz w:val="22"/>
          <w:szCs w:val="22"/>
        </w:rPr>
      </w:pPr>
      <w:r>
        <w:rPr>
          <w:i w:val="0"/>
          <w:color w:val="000000" w:themeColor="text1"/>
          <w:sz w:val="22"/>
          <w:szCs w:val="22"/>
        </w:rPr>
        <w:t>15.</w:t>
      </w:r>
      <w:r>
        <w:rPr>
          <w:i w:val="0"/>
          <w:color w:val="000000" w:themeColor="text1"/>
          <w:sz w:val="22"/>
          <w:szCs w:val="22"/>
        </w:rPr>
        <w:tab/>
      </w:r>
      <w:r w:rsidRPr="00D163A9">
        <w:rPr>
          <w:i w:val="0"/>
          <w:color w:val="000000" w:themeColor="text1"/>
          <w:sz w:val="22"/>
          <w:szCs w:val="22"/>
        </w:rPr>
        <w:t>člen</w:t>
      </w:r>
    </w:p>
    <w:p w14:paraId="07031ADE" w14:textId="77777777" w:rsidR="00EB56CD" w:rsidRPr="00D163A9" w:rsidRDefault="00EB56CD" w:rsidP="00EB56CD">
      <w:pPr>
        <w:ind w:right="141"/>
        <w:jc w:val="both"/>
        <w:rPr>
          <w:i w:val="0"/>
          <w:color w:val="000000" w:themeColor="text1"/>
          <w:sz w:val="22"/>
          <w:szCs w:val="22"/>
        </w:rPr>
      </w:pPr>
    </w:p>
    <w:p w14:paraId="1D2A6901"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Pogodbeno kazen v višini 10 % (deset odstotkov) skupne cene pogodbenih del z DDV, to je………..EUR, , lahko naročnik obračuna tudi v primeru njegove neizpolnitve pogodbe.</w:t>
      </w:r>
    </w:p>
    <w:p w14:paraId="7F0B013C" w14:textId="77777777" w:rsidR="00EB56CD" w:rsidRPr="00D163A9" w:rsidRDefault="00EB56CD" w:rsidP="00EB56CD">
      <w:pPr>
        <w:ind w:right="141"/>
        <w:jc w:val="both"/>
        <w:rPr>
          <w:i w:val="0"/>
          <w:color w:val="000000" w:themeColor="text1"/>
          <w:sz w:val="22"/>
          <w:szCs w:val="22"/>
        </w:rPr>
      </w:pPr>
    </w:p>
    <w:p w14:paraId="643B4BA3"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Za znesek pogodbene kazni naročnik izvajalcu izstavi račun, ki ga mora izvajalec poravnati v roku 30 (trideset) dni od dneva izstavitve računa.</w:t>
      </w:r>
    </w:p>
    <w:p w14:paraId="51D19B55" w14:textId="77777777" w:rsidR="00EB56CD" w:rsidRPr="00D163A9" w:rsidRDefault="00EB56CD" w:rsidP="00EB56CD">
      <w:pPr>
        <w:ind w:right="141"/>
        <w:jc w:val="both"/>
        <w:rPr>
          <w:b/>
          <w:i w:val="0"/>
          <w:color w:val="000000" w:themeColor="text1"/>
          <w:sz w:val="22"/>
          <w:szCs w:val="22"/>
        </w:rPr>
      </w:pPr>
    </w:p>
    <w:p w14:paraId="7140F407"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63DE9CD0" w14:textId="77777777" w:rsidR="00EB56CD" w:rsidRPr="00D163A9" w:rsidRDefault="00EB56CD" w:rsidP="00EB56CD">
      <w:pPr>
        <w:ind w:right="141"/>
        <w:jc w:val="both"/>
        <w:rPr>
          <w:i w:val="0"/>
          <w:color w:val="000000" w:themeColor="text1"/>
          <w:sz w:val="22"/>
          <w:szCs w:val="22"/>
        </w:rPr>
      </w:pPr>
    </w:p>
    <w:p w14:paraId="6E32C388" w14:textId="77777777" w:rsidR="00EB56CD" w:rsidRPr="00D163A9" w:rsidRDefault="00EB56CD" w:rsidP="00EB56CD">
      <w:pPr>
        <w:ind w:right="141"/>
        <w:jc w:val="both"/>
        <w:rPr>
          <w:i w:val="0"/>
          <w:color w:val="000000" w:themeColor="text1"/>
          <w:sz w:val="22"/>
          <w:szCs w:val="22"/>
        </w:rPr>
      </w:pPr>
    </w:p>
    <w:p w14:paraId="2C842ECB"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Garancije izvajalca</w:t>
      </w:r>
    </w:p>
    <w:p w14:paraId="6603FB49" w14:textId="77777777" w:rsidR="00EB56CD" w:rsidRPr="00D163A9" w:rsidRDefault="00EB56CD" w:rsidP="00EB56CD">
      <w:pPr>
        <w:ind w:right="141"/>
        <w:jc w:val="both"/>
        <w:rPr>
          <w:i w:val="0"/>
          <w:color w:val="000000" w:themeColor="text1"/>
          <w:sz w:val="22"/>
          <w:szCs w:val="22"/>
        </w:rPr>
      </w:pPr>
    </w:p>
    <w:p w14:paraId="41CBFBAE" w14:textId="77777777" w:rsidR="00EB56CD" w:rsidRPr="00D163A9" w:rsidRDefault="00EB56CD" w:rsidP="00EB56CD">
      <w:pPr>
        <w:ind w:left="5104" w:right="141"/>
        <w:jc w:val="both"/>
        <w:rPr>
          <w:i w:val="0"/>
          <w:sz w:val="22"/>
          <w:szCs w:val="22"/>
        </w:rPr>
      </w:pPr>
      <w:r>
        <w:rPr>
          <w:i w:val="0"/>
          <w:color w:val="000000" w:themeColor="text1"/>
          <w:sz w:val="22"/>
          <w:szCs w:val="22"/>
        </w:rPr>
        <w:t>16.</w:t>
      </w:r>
      <w:r>
        <w:rPr>
          <w:i w:val="0"/>
          <w:color w:val="000000" w:themeColor="text1"/>
          <w:sz w:val="22"/>
          <w:szCs w:val="22"/>
        </w:rPr>
        <w:tab/>
      </w:r>
      <w:r w:rsidRPr="00D163A9">
        <w:rPr>
          <w:i w:val="0"/>
          <w:color w:val="000000" w:themeColor="text1"/>
          <w:sz w:val="22"/>
          <w:szCs w:val="22"/>
        </w:rPr>
        <w:t>člen</w:t>
      </w:r>
    </w:p>
    <w:p w14:paraId="49832C16" w14:textId="77777777" w:rsidR="00EB56CD" w:rsidRPr="00D163A9" w:rsidRDefault="00EB56CD" w:rsidP="00EB56CD">
      <w:pPr>
        <w:ind w:right="141"/>
        <w:jc w:val="both"/>
        <w:rPr>
          <w:i w:val="0"/>
          <w:color w:val="000000" w:themeColor="text1"/>
          <w:sz w:val="22"/>
          <w:szCs w:val="22"/>
        </w:rPr>
      </w:pPr>
    </w:p>
    <w:p w14:paraId="483F14B8"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370AB0AF" w14:textId="77777777" w:rsidR="00EB56CD" w:rsidRPr="00D163A9" w:rsidRDefault="00EB56CD" w:rsidP="00EB56CD">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D163A9">
        <w:rPr>
          <w:i w:val="0"/>
          <w:color w:val="000000" w:themeColor="text1"/>
          <w:sz w:val="22"/>
          <w:szCs w:val="22"/>
        </w:rPr>
        <w:t>splošni garancijski rok za izvedena dela je 5 (pet) let;</w:t>
      </w:r>
    </w:p>
    <w:p w14:paraId="3028FB3F" w14:textId="77777777" w:rsidR="00EB56CD" w:rsidRPr="00D163A9" w:rsidRDefault="00EB56CD" w:rsidP="00EB56CD">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D163A9">
        <w:rPr>
          <w:i w:val="0"/>
          <w:color w:val="000000" w:themeColor="text1"/>
          <w:sz w:val="22"/>
          <w:szCs w:val="22"/>
        </w:rPr>
        <w:t>za vgrajene naprave in opremo 3 (tri) leta oziroma veljajo garancijski roki proizvajalcev, če so le-ti daljši.</w:t>
      </w:r>
    </w:p>
    <w:p w14:paraId="2F3B7947" w14:textId="77777777" w:rsidR="00EB56CD" w:rsidRPr="00D163A9" w:rsidRDefault="00EB56CD" w:rsidP="00EB56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17A86705" w14:textId="77777777" w:rsidR="00EB56CD" w:rsidRPr="00D163A9" w:rsidRDefault="00EB56CD" w:rsidP="00EB56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D163A9">
        <w:rPr>
          <w:i w:val="0"/>
          <w:color w:val="000000" w:themeColor="text1"/>
          <w:sz w:val="22"/>
          <w:szCs w:val="22"/>
        </w:rPr>
        <w:t>Garancijski roki začnejo teči z dnem končnega prevzema pogodbenih del.</w:t>
      </w:r>
    </w:p>
    <w:p w14:paraId="3284F692" w14:textId="77777777" w:rsidR="00EB56CD" w:rsidRPr="00D163A9" w:rsidRDefault="00EB56CD" w:rsidP="00EB56C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31F40B04"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7A577955" w14:textId="77777777" w:rsidR="00EB56CD" w:rsidRPr="00D163A9" w:rsidRDefault="00EB56CD" w:rsidP="00EB56CD">
      <w:pPr>
        <w:ind w:right="141"/>
        <w:jc w:val="both"/>
        <w:rPr>
          <w:i w:val="0"/>
          <w:color w:val="000000" w:themeColor="text1"/>
          <w:sz w:val="22"/>
          <w:szCs w:val="22"/>
        </w:rPr>
      </w:pPr>
    </w:p>
    <w:p w14:paraId="08D6ACC4"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Izvajalec je dolžan na svoje stroške odpraviti vse pomanjkljivosti, za katere jamči in ki se pokažejo med garancijskim rokom.</w:t>
      </w:r>
    </w:p>
    <w:p w14:paraId="2EAE8A7C" w14:textId="77777777" w:rsidR="00EB56CD" w:rsidRDefault="00EB56CD" w:rsidP="00EB56CD">
      <w:pPr>
        <w:ind w:right="141"/>
        <w:jc w:val="both"/>
        <w:rPr>
          <w:b/>
          <w:i w:val="0"/>
          <w:color w:val="000000" w:themeColor="text1"/>
          <w:sz w:val="22"/>
          <w:szCs w:val="22"/>
        </w:rPr>
      </w:pPr>
    </w:p>
    <w:p w14:paraId="7903821F" w14:textId="77777777" w:rsidR="00EB56CD" w:rsidRPr="00D163A9" w:rsidRDefault="00EB56CD" w:rsidP="00EB56CD">
      <w:pPr>
        <w:ind w:right="141"/>
        <w:jc w:val="both"/>
        <w:rPr>
          <w:b/>
          <w:i w:val="0"/>
          <w:color w:val="000000" w:themeColor="text1"/>
          <w:sz w:val="22"/>
          <w:szCs w:val="22"/>
        </w:rPr>
      </w:pPr>
    </w:p>
    <w:p w14:paraId="16A3DF9E"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Prevzem pogodbenih del</w:t>
      </w:r>
    </w:p>
    <w:p w14:paraId="27C669B8" w14:textId="77777777" w:rsidR="00EB56CD" w:rsidRPr="00D163A9" w:rsidRDefault="00EB56CD" w:rsidP="00EB56CD">
      <w:pPr>
        <w:ind w:right="141"/>
        <w:jc w:val="both"/>
        <w:rPr>
          <w:i w:val="0"/>
          <w:color w:val="000000" w:themeColor="text1"/>
          <w:sz w:val="22"/>
          <w:szCs w:val="22"/>
        </w:rPr>
      </w:pPr>
    </w:p>
    <w:p w14:paraId="01D28FF7" w14:textId="77777777" w:rsidR="00EB56CD" w:rsidRPr="00D163A9" w:rsidRDefault="00EB56CD" w:rsidP="00EB56CD">
      <w:pPr>
        <w:ind w:left="5104" w:right="141"/>
        <w:jc w:val="both"/>
        <w:rPr>
          <w:i w:val="0"/>
          <w:sz w:val="22"/>
          <w:szCs w:val="22"/>
        </w:rPr>
      </w:pPr>
      <w:r>
        <w:rPr>
          <w:i w:val="0"/>
          <w:color w:val="000000" w:themeColor="text1"/>
          <w:sz w:val="22"/>
          <w:szCs w:val="22"/>
        </w:rPr>
        <w:t>17.</w:t>
      </w:r>
      <w:r>
        <w:rPr>
          <w:i w:val="0"/>
          <w:color w:val="000000" w:themeColor="text1"/>
          <w:sz w:val="22"/>
          <w:szCs w:val="22"/>
        </w:rPr>
        <w:tab/>
      </w:r>
      <w:r w:rsidRPr="00D163A9">
        <w:rPr>
          <w:i w:val="0"/>
          <w:color w:val="000000" w:themeColor="text1"/>
          <w:sz w:val="22"/>
          <w:szCs w:val="22"/>
        </w:rPr>
        <w:t>člen</w:t>
      </w:r>
    </w:p>
    <w:p w14:paraId="05E99B39" w14:textId="77777777" w:rsidR="00EB56CD" w:rsidRPr="00D163A9" w:rsidRDefault="00EB56CD" w:rsidP="00EB56CD">
      <w:pPr>
        <w:ind w:right="141"/>
        <w:jc w:val="both"/>
        <w:rPr>
          <w:i w:val="0"/>
          <w:color w:val="000000" w:themeColor="text1"/>
          <w:sz w:val="22"/>
          <w:szCs w:val="22"/>
        </w:rPr>
      </w:pPr>
    </w:p>
    <w:p w14:paraId="6DF49ECA"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Izvajalec </w:t>
      </w:r>
      <w:r w:rsidRPr="00D163A9">
        <w:rPr>
          <w:rFonts w:eastAsia="Calibri"/>
        </w:rPr>
        <w:t xml:space="preserve"> </w:t>
      </w:r>
      <w:r w:rsidRPr="00D163A9">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5C7CAE59" w14:textId="77777777" w:rsidR="00EB56CD" w:rsidRPr="00D163A9" w:rsidRDefault="00EB56CD" w:rsidP="00EB56CD">
      <w:pPr>
        <w:ind w:right="141"/>
        <w:jc w:val="both"/>
        <w:rPr>
          <w:i w:val="0"/>
          <w:color w:val="000000" w:themeColor="text1"/>
          <w:sz w:val="22"/>
          <w:szCs w:val="22"/>
        </w:rPr>
      </w:pPr>
    </w:p>
    <w:p w14:paraId="36396A85"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Končni prevzem pogodbenih del se izvede pod pogojem, da so odpravljene vse pomanjkljivosti ugotovljene na tehničnem pregledu in komisijskem kvalitativnem pregledu. O prevzemu se sestavi zapisnik.</w:t>
      </w:r>
    </w:p>
    <w:p w14:paraId="53B83028" w14:textId="77777777" w:rsidR="00EB56CD" w:rsidRPr="00D163A9" w:rsidRDefault="00EB56CD" w:rsidP="00EB56CD">
      <w:pPr>
        <w:ind w:right="141"/>
        <w:jc w:val="both"/>
        <w:rPr>
          <w:i w:val="0"/>
          <w:color w:val="000000" w:themeColor="text1"/>
          <w:sz w:val="22"/>
          <w:szCs w:val="22"/>
        </w:rPr>
      </w:pPr>
    </w:p>
    <w:p w14:paraId="5C1C3F14" w14:textId="77777777" w:rsidR="00EB56CD" w:rsidRPr="00D163A9" w:rsidRDefault="00EB56CD" w:rsidP="00EB56CD">
      <w:pPr>
        <w:jc w:val="both"/>
        <w:rPr>
          <w:i w:val="0"/>
          <w:color w:val="000000"/>
          <w:sz w:val="22"/>
          <w:szCs w:val="22"/>
          <w:lang w:eastAsia="en-US"/>
        </w:rPr>
      </w:pPr>
      <w:r w:rsidRPr="00D163A9">
        <w:rPr>
          <w:i w:val="0"/>
          <w:color w:val="000000"/>
          <w:sz w:val="22"/>
          <w:szCs w:val="22"/>
          <w:lang w:eastAsia="en-US"/>
        </w:rPr>
        <w:t xml:space="preserve">Izvajalec mora po prevzemu pogodbenih del izročiti naročniku nepreklicno in brezpogojno  bančno garancijo ali kavcijsko zavarovanje zavarovalnice 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 za odpravo napak v garancijskem roku je 60 (šestdeset) dni daljši, kot je splošni garancijski rok, določen v tej pogodbi, torej 5 (pet) let in 60 (šestdeset) dni. </w:t>
      </w:r>
    </w:p>
    <w:p w14:paraId="42ACC638" w14:textId="77777777" w:rsidR="00EB56CD" w:rsidRPr="00D163A9" w:rsidRDefault="00EB56CD" w:rsidP="00EB56CD">
      <w:pPr>
        <w:ind w:left="1134"/>
        <w:jc w:val="both"/>
        <w:rPr>
          <w:i w:val="0"/>
          <w:color w:val="000000"/>
          <w:sz w:val="22"/>
          <w:szCs w:val="22"/>
          <w:lang w:eastAsia="en-US"/>
        </w:rPr>
      </w:pPr>
    </w:p>
    <w:p w14:paraId="793D3805" w14:textId="77777777" w:rsidR="00EB56CD" w:rsidRPr="00D163A9" w:rsidRDefault="00EB56CD" w:rsidP="00EB56CD">
      <w:pPr>
        <w:jc w:val="both"/>
        <w:rPr>
          <w:i w:val="0"/>
          <w:color w:val="000000"/>
          <w:sz w:val="22"/>
          <w:szCs w:val="22"/>
          <w:lang w:eastAsia="en-US"/>
        </w:rPr>
      </w:pPr>
    </w:p>
    <w:p w14:paraId="3C9B0450" w14:textId="77777777" w:rsidR="00EB56CD" w:rsidRPr="00D163A9" w:rsidRDefault="00EB56CD" w:rsidP="00EB56CD">
      <w:pPr>
        <w:jc w:val="both"/>
        <w:rPr>
          <w:i w:val="0"/>
          <w:color w:val="000000"/>
          <w:sz w:val="22"/>
          <w:szCs w:val="22"/>
          <w:lang w:eastAsia="en-US"/>
        </w:rPr>
      </w:pPr>
      <w:r w:rsidRPr="00D163A9">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D163A9">
        <w:t xml:space="preserve"> </w:t>
      </w:r>
      <w:r w:rsidRPr="00D163A9">
        <w:rPr>
          <w:i w:val="0"/>
          <w:color w:val="000000"/>
          <w:sz w:val="22"/>
          <w:szCs w:val="22"/>
          <w:lang w:eastAsia="en-US"/>
        </w:rPr>
        <w:t>za odpravo napak v garancijskem roku.</w:t>
      </w:r>
    </w:p>
    <w:p w14:paraId="22014B81" w14:textId="77777777" w:rsidR="00EB56CD" w:rsidRPr="00D163A9" w:rsidRDefault="00EB56CD" w:rsidP="00EB56CD">
      <w:pPr>
        <w:jc w:val="both"/>
        <w:rPr>
          <w:i w:val="0"/>
          <w:color w:val="000000"/>
          <w:sz w:val="22"/>
          <w:szCs w:val="22"/>
          <w:lang w:eastAsia="en-US"/>
        </w:rPr>
      </w:pPr>
    </w:p>
    <w:p w14:paraId="26BA508F"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Finančno zavarovanje </w:t>
      </w:r>
      <w:r w:rsidRPr="00D163A9">
        <w:rPr>
          <w:i w:val="0"/>
          <w:color w:val="000000"/>
          <w:sz w:val="22"/>
          <w:szCs w:val="22"/>
          <w:lang w:eastAsia="en-US"/>
        </w:rPr>
        <w:t xml:space="preserve">za odpravo napak v garancijskem roku </w:t>
      </w:r>
      <w:r w:rsidRPr="00D163A9">
        <w:rPr>
          <w:i w:val="0"/>
          <w:color w:val="000000" w:themeColor="text1"/>
          <w:sz w:val="22"/>
          <w:szCs w:val="22"/>
        </w:rPr>
        <w:t>mora biti izdano v slovenskem jeziku. Bančna garancija mora biti izdana s strani banke, ki ima po Zakonu o bančništvu dovoljenje Banke Slovenije za opravljanje bančnih, vzajemno priznanih in dodatnih finančnih storitev.</w:t>
      </w:r>
    </w:p>
    <w:p w14:paraId="54B1365F" w14:textId="77777777" w:rsidR="00EB56CD" w:rsidRPr="00D163A9" w:rsidRDefault="00EB56CD" w:rsidP="00EB56CD">
      <w:pPr>
        <w:jc w:val="both"/>
        <w:rPr>
          <w:i w:val="0"/>
          <w:color w:val="000000" w:themeColor="text1"/>
          <w:sz w:val="22"/>
          <w:szCs w:val="22"/>
        </w:rPr>
      </w:pPr>
    </w:p>
    <w:p w14:paraId="2D7FABBC" w14:textId="77777777" w:rsidR="00EB56CD" w:rsidRPr="00D163A9" w:rsidRDefault="00EB56CD" w:rsidP="00EB56CD">
      <w:pPr>
        <w:jc w:val="both"/>
        <w:rPr>
          <w:i w:val="0"/>
          <w:color w:val="000000" w:themeColor="text1"/>
          <w:sz w:val="22"/>
          <w:szCs w:val="22"/>
        </w:rPr>
      </w:pPr>
      <w:r w:rsidRPr="00D163A9">
        <w:rPr>
          <w:i w:val="0"/>
          <w:color w:val="000000" w:themeColor="text1"/>
          <w:sz w:val="22"/>
          <w:szCs w:val="22"/>
        </w:rPr>
        <w:t>Izvajalec odgovarja za odpravo stvarnih napak v garancijskih rokih skladno s to pogodbo, tudi če bo naročnik iz kateregakoli razloga vnovčil prejeto garancijo.</w:t>
      </w:r>
    </w:p>
    <w:p w14:paraId="15EC213E" w14:textId="77777777" w:rsidR="00EB56CD" w:rsidRPr="00D163A9" w:rsidRDefault="00EB56CD" w:rsidP="00EB56CD">
      <w:pPr>
        <w:jc w:val="both"/>
        <w:rPr>
          <w:i w:val="0"/>
          <w:color w:val="000000"/>
          <w:sz w:val="22"/>
          <w:szCs w:val="22"/>
          <w:lang w:eastAsia="en-US"/>
        </w:rPr>
      </w:pPr>
    </w:p>
    <w:p w14:paraId="1EC4081D" w14:textId="77777777" w:rsidR="00EB56CD" w:rsidRPr="00D163A9" w:rsidRDefault="00EB56CD" w:rsidP="00EB56CD">
      <w:pPr>
        <w:ind w:right="141"/>
        <w:jc w:val="both"/>
        <w:rPr>
          <w:b/>
          <w:i w:val="0"/>
          <w:color w:val="000000" w:themeColor="text1"/>
          <w:sz w:val="22"/>
          <w:szCs w:val="22"/>
        </w:rPr>
      </w:pPr>
      <w:r w:rsidRPr="00D163A9">
        <w:rPr>
          <w:i w:val="0"/>
          <w:color w:val="000000" w:themeColor="text1"/>
          <w:sz w:val="22"/>
          <w:szCs w:val="22"/>
        </w:rPr>
        <w:t>Brez predložene</w:t>
      </w:r>
      <w:r w:rsidRPr="00D163A9">
        <w:rPr>
          <w:b/>
          <w:i w:val="0"/>
          <w:color w:val="000000" w:themeColor="text1"/>
          <w:sz w:val="22"/>
          <w:szCs w:val="22"/>
        </w:rPr>
        <w:t xml:space="preserve"> </w:t>
      </w:r>
      <w:r w:rsidRPr="00D163A9">
        <w:rPr>
          <w:i w:val="0"/>
          <w:color w:val="000000" w:themeColor="text1"/>
          <w:sz w:val="22"/>
          <w:szCs w:val="22"/>
        </w:rPr>
        <w:t xml:space="preserve">bančne garancije za odpravo napak v garancijskem roku </w:t>
      </w:r>
      <w:r w:rsidRPr="00D163A9">
        <w:rPr>
          <w:b/>
          <w:i w:val="0"/>
          <w:color w:val="000000" w:themeColor="text1"/>
          <w:sz w:val="22"/>
          <w:szCs w:val="22"/>
        </w:rPr>
        <w:t>končni prevzem pogodbenih del ni opravljen.</w:t>
      </w:r>
    </w:p>
    <w:p w14:paraId="61780A0A" w14:textId="77777777" w:rsidR="00EB56CD" w:rsidRPr="00D163A9" w:rsidRDefault="00EB56CD" w:rsidP="00EB56CD">
      <w:pPr>
        <w:ind w:right="141"/>
        <w:jc w:val="both"/>
        <w:rPr>
          <w:i w:val="0"/>
          <w:color w:val="000000" w:themeColor="text1"/>
          <w:sz w:val="22"/>
          <w:szCs w:val="22"/>
        </w:rPr>
      </w:pPr>
    </w:p>
    <w:p w14:paraId="552602BD" w14:textId="77777777" w:rsidR="00EB56CD" w:rsidRPr="00D163A9" w:rsidRDefault="00EB56CD" w:rsidP="00EB56CD">
      <w:pPr>
        <w:ind w:left="5104" w:right="141"/>
        <w:jc w:val="both"/>
        <w:rPr>
          <w:i w:val="0"/>
          <w:sz w:val="22"/>
          <w:szCs w:val="22"/>
        </w:rPr>
      </w:pPr>
      <w:r>
        <w:rPr>
          <w:i w:val="0"/>
          <w:color w:val="000000" w:themeColor="text1"/>
          <w:sz w:val="22"/>
          <w:szCs w:val="22"/>
        </w:rPr>
        <w:t>18.</w:t>
      </w:r>
      <w:r>
        <w:rPr>
          <w:i w:val="0"/>
          <w:color w:val="000000" w:themeColor="text1"/>
          <w:sz w:val="22"/>
          <w:szCs w:val="22"/>
        </w:rPr>
        <w:tab/>
      </w:r>
      <w:r w:rsidRPr="00D163A9">
        <w:rPr>
          <w:i w:val="0"/>
          <w:color w:val="000000" w:themeColor="text1"/>
          <w:sz w:val="22"/>
          <w:szCs w:val="22"/>
        </w:rPr>
        <w:t>člen</w:t>
      </w:r>
    </w:p>
    <w:p w14:paraId="2E43F616" w14:textId="77777777" w:rsidR="00EB56CD" w:rsidRPr="00D163A9" w:rsidRDefault="00EB56CD" w:rsidP="00EB56CD">
      <w:pPr>
        <w:ind w:right="141"/>
        <w:jc w:val="both"/>
        <w:rPr>
          <w:i w:val="0"/>
          <w:color w:val="000000" w:themeColor="text1"/>
          <w:sz w:val="22"/>
          <w:szCs w:val="22"/>
        </w:rPr>
      </w:pPr>
    </w:p>
    <w:p w14:paraId="00447347"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Za skrite napake, ki se pokažejo v garancijski dobi, je naročnik dolžan obvestiti izvajalca brez odlašanja. Pogodbeni stranki sporazumno določita primeren rok za odpravo napak, če to ne bo mogoče, pa ga določi naročnik sam.</w:t>
      </w:r>
    </w:p>
    <w:p w14:paraId="5D0710A1" w14:textId="77777777" w:rsidR="00EB56CD" w:rsidRPr="00D163A9" w:rsidRDefault="00EB56CD" w:rsidP="00EB56CD">
      <w:pPr>
        <w:ind w:right="141"/>
        <w:jc w:val="both"/>
        <w:rPr>
          <w:i w:val="0"/>
          <w:color w:val="000000" w:themeColor="text1"/>
          <w:sz w:val="22"/>
          <w:szCs w:val="22"/>
        </w:rPr>
      </w:pPr>
    </w:p>
    <w:p w14:paraId="7315E646"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Izvajalec je k odpravi napak dolžan pristopiti v dogovorjenem roku, v nujnih primerih pa takoj, ko je to mogoče. </w:t>
      </w:r>
    </w:p>
    <w:p w14:paraId="2A300856" w14:textId="77777777" w:rsidR="00EB56CD" w:rsidRPr="00D163A9" w:rsidRDefault="00EB56CD" w:rsidP="00EB56CD">
      <w:pPr>
        <w:ind w:right="141"/>
        <w:jc w:val="both"/>
        <w:rPr>
          <w:i w:val="0"/>
          <w:color w:val="000000" w:themeColor="text1"/>
          <w:sz w:val="22"/>
          <w:szCs w:val="22"/>
        </w:rPr>
      </w:pPr>
    </w:p>
    <w:p w14:paraId="0FBC9D4B"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51EAF5C0" w14:textId="77777777" w:rsidR="00EB56CD" w:rsidRPr="00D163A9" w:rsidRDefault="00EB56CD" w:rsidP="00EB56CD">
      <w:pPr>
        <w:ind w:right="141"/>
        <w:jc w:val="both"/>
        <w:rPr>
          <w:i w:val="0"/>
          <w:color w:val="000000" w:themeColor="text1"/>
          <w:sz w:val="22"/>
          <w:szCs w:val="22"/>
        </w:rPr>
      </w:pPr>
    </w:p>
    <w:p w14:paraId="3DE2A6BC" w14:textId="77777777" w:rsidR="00EB56CD" w:rsidRPr="00D163A9" w:rsidRDefault="00EB56CD" w:rsidP="00EB56CD">
      <w:pPr>
        <w:ind w:right="141"/>
        <w:jc w:val="both"/>
        <w:rPr>
          <w:i w:val="0"/>
          <w:color w:val="000000" w:themeColor="text1"/>
          <w:sz w:val="22"/>
          <w:szCs w:val="22"/>
        </w:rPr>
      </w:pPr>
    </w:p>
    <w:p w14:paraId="3B2347EC"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Varstvo podatkov</w:t>
      </w:r>
    </w:p>
    <w:p w14:paraId="538B0977" w14:textId="77777777" w:rsidR="00EB56CD" w:rsidRPr="00D163A9" w:rsidRDefault="00EB56CD" w:rsidP="00EB56CD">
      <w:pPr>
        <w:ind w:right="141"/>
        <w:jc w:val="both"/>
        <w:rPr>
          <w:i w:val="0"/>
          <w:sz w:val="22"/>
          <w:szCs w:val="22"/>
        </w:rPr>
      </w:pPr>
    </w:p>
    <w:p w14:paraId="17F7072E" w14:textId="77777777" w:rsidR="00EB56CD" w:rsidRPr="00D163A9" w:rsidRDefault="00EB56CD" w:rsidP="00EB56CD">
      <w:pPr>
        <w:ind w:left="5104" w:right="141"/>
        <w:jc w:val="both"/>
        <w:rPr>
          <w:i w:val="0"/>
          <w:sz w:val="22"/>
          <w:szCs w:val="22"/>
        </w:rPr>
      </w:pPr>
      <w:r>
        <w:rPr>
          <w:i w:val="0"/>
          <w:color w:val="000000" w:themeColor="text1"/>
          <w:sz w:val="22"/>
          <w:szCs w:val="22"/>
        </w:rPr>
        <w:t>19.</w:t>
      </w:r>
      <w:r>
        <w:rPr>
          <w:i w:val="0"/>
          <w:color w:val="000000" w:themeColor="text1"/>
          <w:sz w:val="22"/>
          <w:szCs w:val="22"/>
        </w:rPr>
        <w:tab/>
      </w:r>
      <w:r w:rsidRPr="00D163A9">
        <w:rPr>
          <w:i w:val="0"/>
          <w:color w:val="000000" w:themeColor="text1"/>
          <w:sz w:val="22"/>
          <w:szCs w:val="22"/>
        </w:rPr>
        <w:t>člen</w:t>
      </w:r>
    </w:p>
    <w:p w14:paraId="7ADB273B" w14:textId="77777777" w:rsidR="00EB56CD" w:rsidRPr="00D163A9" w:rsidRDefault="00EB56CD" w:rsidP="00EB56CD">
      <w:pPr>
        <w:ind w:right="141"/>
        <w:jc w:val="both"/>
        <w:rPr>
          <w:i w:val="0"/>
          <w:color w:val="000000" w:themeColor="text1"/>
          <w:sz w:val="22"/>
          <w:szCs w:val="22"/>
        </w:rPr>
      </w:pPr>
    </w:p>
    <w:p w14:paraId="447CF320" w14:textId="77777777" w:rsidR="00EB56CD" w:rsidRPr="00D163A9" w:rsidRDefault="00EB56CD" w:rsidP="00EB56CD">
      <w:pPr>
        <w:jc w:val="both"/>
        <w:rPr>
          <w:i w:val="0"/>
          <w:sz w:val="22"/>
          <w:szCs w:val="22"/>
        </w:rPr>
      </w:pPr>
      <w:r w:rsidRPr="00D163A9">
        <w:rPr>
          <w:i w:val="0"/>
          <w:sz w:val="22"/>
          <w:szCs w:val="22"/>
        </w:rPr>
        <w:lastRenderedPageBreak/>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0887F3A9" w14:textId="77777777" w:rsidR="00EB56CD" w:rsidRPr="00D163A9" w:rsidRDefault="00EB56CD" w:rsidP="00EB56CD">
      <w:pPr>
        <w:jc w:val="both"/>
        <w:rPr>
          <w:i w:val="0"/>
          <w:sz w:val="22"/>
          <w:szCs w:val="22"/>
        </w:rPr>
      </w:pPr>
    </w:p>
    <w:p w14:paraId="629B567C" w14:textId="77777777" w:rsidR="00EB56CD" w:rsidRPr="00D163A9" w:rsidRDefault="00EB56CD" w:rsidP="00EB56CD">
      <w:pPr>
        <w:jc w:val="both"/>
        <w:rPr>
          <w:i w:val="0"/>
          <w:sz w:val="22"/>
          <w:szCs w:val="22"/>
        </w:rPr>
      </w:pPr>
      <w:r w:rsidRPr="00D163A9">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7C51C6CF" w14:textId="77777777" w:rsidR="00EB56CD" w:rsidRDefault="00EB56CD" w:rsidP="00EB56CD">
      <w:pPr>
        <w:ind w:right="141"/>
        <w:jc w:val="both"/>
        <w:rPr>
          <w:i w:val="0"/>
          <w:color w:val="000000" w:themeColor="text1"/>
          <w:sz w:val="22"/>
          <w:szCs w:val="22"/>
        </w:rPr>
      </w:pPr>
    </w:p>
    <w:p w14:paraId="6844E563" w14:textId="77777777" w:rsidR="00EB56CD" w:rsidRPr="00D163A9" w:rsidRDefault="00EB56CD" w:rsidP="00EB56CD">
      <w:pPr>
        <w:ind w:right="141"/>
        <w:jc w:val="both"/>
        <w:rPr>
          <w:i w:val="0"/>
          <w:color w:val="000000" w:themeColor="text1"/>
          <w:sz w:val="22"/>
          <w:szCs w:val="22"/>
        </w:rPr>
      </w:pPr>
    </w:p>
    <w:p w14:paraId="36210046"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Pooblaščeni predstavniki pogodbenih strank</w:t>
      </w:r>
    </w:p>
    <w:p w14:paraId="2B145A31" w14:textId="77777777" w:rsidR="00EB56CD" w:rsidRPr="00D163A9" w:rsidRDefault="00EB56CD" w:rsidP="00EB56CD">
      <w:pPr>
        <w:ind w:right="141"/>
        <w:jc w:val="both"/>
        <w:rPr>
          <w:i w:val="0"/>
          <w:sz w:val="22"/>
          <w:szCs w:val="22"/>
        </w:rPr>
      </w:pPr>
    </w:p>
    <w:p w14:paraId="46D4DEB2" w14:textId="77777777" w:rsidR="00EB56CD" w:rsidRPr="00D163A9" w:rsidRDefault="00EB56CD" w:rsidP="00EB56CD">
      <w:pPr>
        <w:ind w:left="5104" w:right="141"/>
        <w:jc w:val="both"/>
        <w:rPr>
          <w:i w:val="0"/>
          <w:sz w:val="22"/>
          <w:szCs w:val="22"/>
        </w:rPr>
      </w:pPr>
      <w:r>
        <w:rPr>
          <w:i w:val="0"/>
          <w:color w:val="000000" w:themeColor="text1"/>
          <w:sz w:val="22"/>
          <w:szCs w:val="22"/>
        </w:rPr>
        <w:t>20.</w:t>
      </w:r>
      <w:r>
        <w:rPr>
          <w:i w:val="0"/>
          <w:color w:val="000000" w:themeColor="text1"/>
          <w:sz w:val="22"/>
          <w:szCs w:val="22"/>
        </w:rPr>
        <w:tab/>
      </w:r>
      <w:r w:rsidRPr="00D163A9">
        <w:rPr>
          <w:i w:val="0"/>
          <w:color w:val="000000" w:themeColor="text1"/>
          <w:sz w:val="22"/>
          <w:szCs w:val="22"/>
        </w:rPr>
        <w:t>člen</w:t>
      </w:r>
    </w:p>
    <w:p w14:paraId="6F7024C8" w14:textId="77777777" w:rsidR="00EB56CD" w:rsidRPr="00D163A9" w:rsidRDefault="00EB56CD" w:rsidP="00EB56CD">
      <w:pPr>
        <w:ind w:right="141"/>
        <w:jc w:val="both"/>
        <w:rPr>
          <w:i w:val="0"/>
          <w:color w:val="000000" w:themeColor="text1"/>
          <w:sz w:val="22"/>
          <w:szCs w:val="22"/>
        </w:rPr>
      </w:pPr>
    </w:p>
    <w:p w14:paraId="3C400FDB"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Pooblaščen predstavnik naročnika za izvajanje te pogodbe je: Irena Bezgovšek, e-mail: </w:t>
      </w:r>
      <w:hyperlink r:id="rId21" w:history="1">
        <w:r w:rsidRPr="00D163A9">
          <w:rPr>
            <w:i w:val="0"/>
            <w:color w:val="0000FF"/>
            <w:sz w:val="22"/>
            <w:szCs w:val="22"/>
            <w:u w:val="single"/>
          </w:rPr>
          <w:t>irena.bezgovsek@ljubljana.si</w:t>
        </w:r>
      </w:hyperlink>
      <w:r w:rsidRPr="00D163A9">
        <w:rPr>
          <w:i w:val="0"/>
          <w:sz w:val="22"/>
          <w:szCs w:val="22"/>
        </w:rPr>
        <w:t>, tel.</w:t>
      </w:r>
      <w:r w:rsidRPr="00D163A9">
        <w:rPr>
          <w:i w:val="0"/>
          <w:color w:val="000000" w:themeColor="text1"/>
          <w:sz w:val="22"/>
          <w:szCs w:val="22"/>
        </w:rPr>
        <w:t xml:space="preserve"> št. 01 306 40 26, ki je skrbnica te pogodbe.</w:t>
      </w:r>
    </w:p>
    <w:p w14:paraId="00AD2080" w14:textId="77777777" w:rsidR="00EB56CD" w:rsidRPr="00D163A9" w:rsidRDefault="00EB56CD" w:rsidP="00EB56CD">
      <w:pPr>
        <w:ind w:right="141"/>
        <w:jc w:val="both"/>
        <w:rPr>
          <w:i w:val="0"/>
          <w:color w:val="000000" w:themeColor="text1"/>
          <w:sz w:val="22"/>
          <w:szCs w:val="22"/>
        </w:rPr>
      </w:pPr>
    </w:p>
    <w:p w14:paraId="0CC47D1C"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Pooblaščen predstavnik izvajalca za izvajanje te pogodbe je: ………………. e-mail:……………tel. št………………</w:t>
      </w:r>
    </w:p>
    <w:p w14:paraId="69004DE6" w14:textId="77777777" w:rsidR="00EB56CD" w:rsidRPr="00D163A9" w:rsidRDefault="00EB56CD" w:rsidP="00EB56CD">
      <w:pPr>
        <w:ind w:right="141"/>
        <w:jc w:val="both"/>
        <w:rPr>
          <w:i w:val="0"/>
          <w:color w:val="000000" w:themeColor="text1"/>
          <w:sz w:val="22"/>
          <w:szCs w:val="22"/>
        </w:rPr>
      </w:pPr>
    </w:p>
    <w:p w14:paraId="4BB954C5"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Nadzor nad </w:t>
      </w:r>
      <w:r>
        <w:rPr>
          <w:i w:val="0"/>
          <w:color w:val="000000" w:themeColor="text1"/>
          <w:sz w:val="22"/>
          <w:szCs w:val="22"/>
        </w:rPr>
        <w:t>izvedbo pogodbenih del</w:t>
      </w:r>
      <w:r w:rsidRPr="00D163A9">
        <w:rPr>
          <w:i w:val="0"/>
          <w:color w:val="000000" w:themeColor="text1"/>
          <w:sz w:val="22"/>
          <w:szCs w:val="22"/>
        </w:rPr>
        <w:t>, kot tudi urejanje vseh drugih vprašanj, ki bodo nastala ob izvajanju te pogodbe, bo naročnik uredil pred začetkom izvajanja pogodbenih del in o tem obvestil izvajalca.</w:t>
      </w:r>
    </w:p>
    <w:p w14:paraId="1FF5F46B" w14:textId="77777777" w:rsidR="00EB56CD" w:rsidRPr="00D163A9" w:rsidRDefault="00EB56CD" w:rsidP="00EB56CD">
      <w:pPr>
        <w:overflowPunct w:val="0"/>
        <w:autoSpaceDE w:val="0"/>
        <w:autoSpaceDN w:val="0"/>
        <w:adjustRightInd w:val="0"/>
        <w:ind w:right="141"/>
        <w:jc w:val="both"/>
        <w:textAlignment w:val="baseline"/>
        <w:rPr>
          <w:i w:val="0"/>
          <w:color w:val="000000" w:themeColor="text1"/>
          <w:sz w:val="22"/>
          <w:szCs w:val="22"/>
        </w:rPr>
      </w:pPr>
    </w:p>
    <w:p w14:paraId="39AE6119" w14:textId="77777777" w:rsidR="00EB56CD" w:rsidRPr="00D163A9" w:rsidRDefault="00EB56CD" w:rsidP="00EB56CD">
      <w:pPr>
        <w:overflowPunct w:val="0"/>
        <w:autoSpaceDE w:val="0"/>
        <w:autoSpaceDN w:val="0"/>
        <w:adjustRightInd w:val="0"/>
        <w:ind w:right="141"/>
        <w:jc w:val="both"/>
        <w:textAlignment w:val="baseline"/>
        <w:rPr>
          <w:i w:val="0"/>
          <w:color w:val="000000" w:themeColor="text1"/>
          <w:sz w:val="22"/>
          <w:szCs w:val="22"/>
        </w:rPr>
      </w:pPr>
      <w:r w:rsidRPr="00D163A9">
        <w:rPr>
          <w:i w:val="0"/>
          <w:color w:val="000000" w:themeColor="text1"/>
          <w:sz w:val="22"/>
          <w:szCs w:val="22"/>
        </w:rPr>
        <w:t>Izvajanje nalog koordinatorja za varnost in zdravje pri delu v izvajalni fazi projekta bo naročnik uredil pred začetkom izvajanja pogodbenih del in o tem obvestil izvajalca.</w:t>
      </w:r>
    </w:p>
    <w:p w14:paraId="71CFC6B5" w14:textId="77777777" w:rsidR="00EB56CD" w:rsidRPr="00D163A9" w:rsidRDefault="00EB56CD" w:rsidP="00EB56CD">
      <w:pPr>
        <w:ind w:right="141"/>
        <w:jc w:val="both"/>
        <w:rPr>
          <w:i w:val="0"/>
          <w:color w:val="000000" w:themeColor="text1"/>
          <w:sz w:val="22"/>
          <w:szCs w:val="22"/>
        </w:rPr>
      </w:pPr>
    </w:p>
    <w:p w14:paraId="4B070AA9"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Izvajalec mora na zahtevo naročnika zamenjati odgovorno osebo, če delo opravlja nestrokovno ali v nasprotju z interesi naročnika.</w:t>
      </w:r>
    </w:p>
    <w:p w14:paraId="6830C770" w14:textId="77777777" w:rsidR="00EB56CD" w:rsidRPr="00D163A9" w:rsidRDefault="00EB56CD" w:rsidP="00EB56CD">
      <w:pPr>
        <w:ind w:right="141"/>
        <w:jc w:val="both"/>
        <w:rPr>
          <w:i w:val="0"/>
          <w:color w:val="000000" w:themeColor="text1"/>
          <w:sz w:val="22"/>
          <w:szCs w:val="22"/>
        </w:rPr>
      </w:pPr>
    </w:p>
    <w:p w14:paraId="32600FEB"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V primeru spremembe pooblaščenih predstavnikov se pogodbeni stranki o tem pisno obvestita v roku 3 (treh) dni od zamenjave. </w:t>
      </w:r>
    </w:p>
    <w:p w14:paraId="2A4F8A5B" w14:textId="77777777" w:rsidR="00EB56CD" w:rsidRPr="00D163A9" w:rsidRDefault="00EB56CD" w:rsidP="00EB56CD">
      <w:pPr>
        <w:ind w:right="141"/>
        <w:jc w:val="both"/>
        <w:rPr>
          <w:i w:val="0"/>
          <w:color w:val="000000" w:themeColor="text1"/>
          <w:sz w:val="22"/>
          <w:szCs w:val="22"/>
        </w:rPr>
      </w:pPr>
    </w:p>
    <w:p w14:paraId="487B92AF" w14:textId="77777777" w:rsidR="00EB56CD" w:rsidRPr="00D163A9" w:rsidRDefault="00EB56CD" w:rsidP="00EB56CD">
      <w:pPr>
        <w:ind w:right="141"/>
        <w:jc w:val="both"/>
        <w:rPr>
          <w:i w:val="0"/>
          <w:color w:val="000000" w:themeColor="text1"/>
          <w:sz w:val="22"/>
          <w:szCs w:val="22"/>
        </w:rPr>
      </w:pPr>
    </w:p>
    <w:p w14:paraId="47B7244E"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Prenehanje pogodbe</w:t>
      </w:r>
    </w:p>
    <w:p w14:paraId="57F8B148" w14:textId="77777777" w:rsidR="00EB56CD" w:rsidRPr="00D163A9" w:rsidRDefault="00EB56CD" w:rsidP="00EB56CD">
      <w:pPr>
        <w:ind w:right="141"/>
        <w:jc w:val="both"/>
        <w:rPr>
          <w:b/>
          <w:i w:val="0"/>
          <w:color w:val="000000" w:themeColor="text1"/>
          <w:sz w:val="22"/>
          <w:szCs w:val="22"/>
        </w:rPr>
      </w:pPr>
    </w:p>
    <w:p w14:paraId="7AB5F50A" w14:textId="77777777" w:rsidR="00EB56CD" w:rsidRPr="00D163A9" w:rsidRDefault="00EB56CD" w:rsidP="00EB56CD">
      <w:pPr>
        <w:ind w:left="5104" w:right="141"/>
        <w:jc w:val="both"/>
        <w:rPr>
          <w:i w:val="0"/>
          <w:sz w:val="22"/>
          <w:szCs w:val="22"/>
        </w:rPr>
      </w:pPr>
      <w:r>
        <w:rPr>
          <w:i w:val="0"/>
          <w:color w:val="000000" w:themeColor="text1"/>
          <w:sz w:val="22"/>
          <w:szCs w:val="22"/>
        </w:rPr>
        <w:t>21.</w:t>
      </w:r>
      <w:r>
        <w:rPr>
          <w:i w:val="0"/>
          <w:color w:val="000000" w:themeColor="text1"/>
          <w:sz w:val="22"/>
          <w:szCs w:val="22"/>
        </w:rPr>
        <w:tab/>
      </w:r>
      <w:r w:rsidRPr="00D163A9">
        <w:rPr>
          <w:i w:val="0"/>
          <w:color w:val="000000" w:themeColor="text1"/>
          <w:sz w:val="22"/>
          <w:szCs w:val="22"/>
        </w:rPr>
        <w:t>člen</w:t>
      </w:r>
    </w:p>
    <w:p w14:paraId="31867153" w14:textId="77777777" w:rsidR="00EB56CD" w:rsidRPr="00D163A9" w:rsidRDefault="00EB56CD" w:rsidP="00EB56CD">
      <w:pPr>
        <w:ind w:right="141"/>
        <w:jc w:val="both"/>
        <w:rPr>
          <w:b/>
          <w:i w:val="0"/>
          <w:color w:val="000000" w:themeColor="text1"/>
          <w:sz w:val="22"/>
          <w:szCs w:val="22"/>
        </w:rPr>
      </w:pPr>
    </w:p>
    <w:p w14:paraId="0DB65E30"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Naročnik lahko odstopi od pogodbe, če izvajalec ne začne z izvedbo del v roku, določenem s to pogodbo in niti v naknadnem roku, ki mu ga določi naročnik. </w:t>
      </w:r>
    </w:p>
    <w:p w14:paraId="28481388" w14:textId="77777777" w:rsidR="00EB56CD" w:rsidRPr="00D163A9" w:rsidRDefault="00EB56CD" w:rsidP="00EB56CD">
      <w:pPr>
        <w:ind w:right="141"/>
        <w:jc w:val="both"/>
        <w:rPr>
          <w:i w:val="0"/>
          <w:color w:val="000000" w:themeColor="text1"/>
          <w:sz w:val="22"/>
          <w:szCs w:val="22"/>
        </w:rPr>
      </w:pPr>
    </w:p>
    <w:p w14:paraId="702215CE"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Če pride do odstopanj od terminskega plana izvajanja del za katere je odgovoren  izvajalec v posameznih delih ali v celoti, ki so daljša od 14 (štirinajst) dni in obstaja nevarnost, da bo zato  ogrožen rok za dokončanje pogodbenih del, lahko naročnik odpove pogodbena dela v celoti ali delno za tista dela, zaradi katerih je ogroženo dokončanje pogodbenih del.</w:t>
      </w:r>
    </w:p>
    <w:p w14:paraId="66AB7206"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5A42497D"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D163A9">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3C0A1D2C"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B0DF5E0"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D163A9">
        <w:rPr>
          <w:i w:val="0"/>
          <w:color w:val="000000" w:themeColor="text1"/>
          <w:sz w:val="22"/>
          <w:szCs w:val="22"/>
        </w:rPr>
        <w:t xml:space="preserve">V primeru, da izvajalec kako drugače ne izpolnjuje pogodbenih obveznosti na  način, predviden v tej pogodbi, lahko začne naročnik ustrezne postopke za njeno prekinitev. </w:t>
      </w:r>
    </w:p>
    <w:p w14:paraId="119E8ADD"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A41F6C3"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1FA44C57"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D163A9">
        <w:rPr>
          <w:b/>
          <w:i w:val="0"/>
          <w:color w:val="000000" w:themeColor="text1"/>
          <w:sz w:val="22"/>
          <w:szCs w:val="22"/>
        </w:rPr>
        <w:t>Razvezni pogoj</w:t>
      </w:r>
    </w:p>
    <w:p w14:paraId="7D11739A"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218CDE86" w14:textId="77777777" w:rsidR="00EB56CD" w:rsidRPr="00D163A9" w:rsidRDefault="00EB56CD" w:rsidP="00EB56CD">
      <w:pPr>
        <w:ind w:left="5104" w:right="141"/>
        <w:jc w:val="both"/>
        <w:rPr>
          <w:i w:val="0"/>
          <w:color w:val="000000" w:themeColor="text1"/>
          <w:sz w:val="22"/>
          <w:szCs w:val="22"/>
        </w:rPr>
      </w:pPr>
      <w:r>
        <w:rPr>
          <w:i w:val="0"/>
          <w:color w:val="000000" w:themeColor="text1"/>
          <w:sz w:val="22"/>
          <w:szCs w:val="22"/>
        </w:rPr>
        <w:t>22.</w:t>
      </w:r>
      <w:r>
        <w:rPr>
          <w:i w:val="0"/>
          <w:color w:val="000000" w:themeColor="text1"/>
          <w:sz w:val="22"/>
          <w:szCs w:val="22"/>
        </w:rPr>
        <w:tab/>
      </w:r>
      <w:r w:rsidRPr="00D163A9">
        <w:rPr>
          <w:i w:val="0"/>
          <w:color w:val="000000" w:themeColor="text1"/>
          <w:sz w:val="22"/>
          <w:szCs w:val="22"/>
        </w:rPr>
        <w:t>člen</w:t>
      </w:r>
    </w:p>
    <w:p w14:paraId="34416CA8"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CF248CA" w14:textId="77777777" w:rsidR="00EB56CD" w:rsidRPr="00D163A9" w:rsidRDefault="00EB56CD" w:rsidP="00EB56CD">
      <w:pPr>
        <w:jc w:val="both"/>
        <w:rPr>
          <w:rFonts w:eastAsia="Calibri"/>
          <w:i w:val="0"/>
          <w:sz w:val="22"/>
          <w:szCs w:val="22"/>
          <w:lang w:eastAsia="en-US"/>
        </w:rPr>
      </w:pPr>
      <w:r w:rsidRPr="00D163A9">
        <w:rPr>
          <w:rFonts w:eastAsia="Calibri"/>
          <w:i w:val="0"/>
          <w:iCs/>
          <w:sz w:val="22"/>
          <w:szCs w:val="22"/>
          <w:lang w:eastAsia="en-US"/>
        </w:rPr>
        <w:t>Ta pogodba je skladno s 67. členom ZJN-3 sklenjena pod razveznim pogojem, ki se uresniči v primeru izpolnitve ene od naslednjih okoliščin:</w:t>
      </w:r>
    </w:p>
    <w:p w14:paraId="05DF4C78" w14:textId="77777777" w:rsidR="00EB56CD" w:rsidRPr="00D163A9" w:rsidRDefault="00EB56CD" w:rsidP="00EB56CD">
      <w:pPr>
        <w:numPr>
          <w:ilvl w:val="0"/>
          <w:numId w:val="35"/>
        </w:numPr>
        <w:jc w:val="both"/>
        <w:rPr>
          <w:i w:val="0"/>
          <w:iCs/>
          <w:sz w:val="22"/>
          <w:szCs w:val="22"/>
          <w:lang w:eastAsia="en-US"/>
        </w:rPr>
      </w:pPr>
      <w:r w:rsidRPr="00D163A9">
        <w:rPr>
          <w:i w:val="0"/>
          <w:iCs/>
          <w:sz w:val="22"/>
          <w:szCs w:val="22"/>
          <w:lang w:eastAsia="en-US"/>
        </w:rPr>
        <w:t xml:space="preserve">če bo naročnik seznanjen, da je sodišče s pravnomočno odločitvijo ugotovilo kršitev obveznosti iz delovne, okoljske ali socialne zakonodaje s strani izvajalca/dobavitelja ali njegovega podizvajalca ali </w:t>
      </w:r>
    </w:p>
    <w:p w14:paraId="62855E53" w14:textId="77777777" w:rsidR="00EB56CD" w:rsidRPr="00D163A9" w:rsidRDefault="00EB56CD" w:rsidP="00EB56CD">
      <w:pPr>
        <w:numPr>
          <w:ilvl w:val="0"/>
          <w:numId w:val="35"/>
        </w:numPr>
        <w:jc w:val="both"/>
        <w:rPr>
          <w:i w:val="0"/>
          <w:iCs/>
          <w:sz w:val="22"/>
          <w:szCs w:val="22"/>
          <w:lang w:eastAsia="en-US"/>
        </w:rPr>
      </w:pPr>
      <w:r w:rsidRPr="00D163A9">
        <w:rPr>
          <w:i w:val="0"/>
          <w:iCs/>
          <w:sz w:val="22"/>
          <w:szCs w:val="22"/>
          <w:lang w:eastAsia="en-US"/>
        </w:rPr>
        <w:t>če bo naročnik seznanjen, da je pristojni državni organ pri izvajalcu/dobavitelju ali njegovem podizvajalcu v času izvajanja pogodbe ugotovil najmanj 2 (dve) kršitvi v zvezi s:</w:t>
      </w:r>
    </w:p>
    <w:p w14:paraId="318081FA" w14:textId="77777777" w:rsidR="00EB56CD" w:rsidRPr="00D163A9" w:rsidRDefault="00EB56CD" w:rsidP="00EB56CD">
      <w:pPr>
        <w:numPr>
          <w:ilvl w:val="1"/>
          <w:numId w:val="35"/>
        </w:numPr>
        <w:jc w:val="both"/>
        <w:rPr>
          <w:i w:val="0"/>
          <w:iCs/>
          <w:sz w:val="22"/>
          <w:szCs w:val="22"/>
          <w:lang w:eastAsia="en-US"/>
        </w:rPr>
      </w:pPr>
      <w:r w:rsidRPr="00D163A9">
        <w:rPr>
          <w:i w:val="0"/>
          <w:iCs/>
          <w:sz w:val="22"/>
          <w:szCs w:val="22"/>
          <w:lang w:eastAsia="en-US"/>
        </w:rPr>
        <w:t xml:space="preserve">plačilom za delo, </w:t>
      </w:r>
    </w:p>
    <w:p w14:paraId="2A0715E9" w14:textId="77777777" w:rsidR="00EB56CD" w:rsidRPr="00D163A9" w:rsidRDefault="00EB56CD" w:rsidP="00EB56CD">
      <w:pPr>
        <w:numPr>
          <w:ilvl w:val="1"/>
          <w:numId w:val="35"/>
        </w:numPr>
        <w:jc w:val="both"/>
        <w:rPr>
          <w:i w:val="0"/>
          <w:iCs/>
          <w:sz w:val="22"/>
          <w:szCs w:val="22"/>
          <w:lang w:eastAsia="en-US"/>
        </w:rPr>
      </w:pPr>
      <w:r w:rsidRPr="00D163A9">
        <w:rPr>
          <w:i w:val="0"/>
          <w:iCs/>
          <w:sz w:val="22"/>
          <w:szCs w:val="22"/>
          <w:lang w:eastAsia="en-US"/>
        </w:rPr>
        <w:t xml:space="preserve">delovnim časom, </w:t>
      </w:r>
    </w:p>
    <w:p w14:paraId="6CE0470F" w14:textId="77777777" w:rsidR="00EB56CD" w:rsidRPr="00D163A9" w:rsidRDefault="00EB56CD" w:rsidP="00EB56CD">
      <w:pPr>
        <w:numPr>
          <w:ilvl w:val="1"/>
          <w:numId w:val="35"/>
        </w:numPr>
        <w:jc w:val="both"/>
        <w:rPr>
          <w:i w:val="0"/>
          <w:iCs/>
          <w:sz w:val="22"/>
          <w:szCs w:val="22"/>
          <w:lang w:eastAsia="en-US"/>
        </w:rPr>
      </w:pPr>
      <w:r w:rsidRPr="00D163A9">
        <w:rPr>
          <w:i w:val="0"/>
          <w:iCs/>
          <w:sz w:val="22"/>
          <w:szCs w:val="22"/>
          <w:lang w:eastAsia="en-US"/>
        </w:rPr>
        <w:t xml:space="preserve">počitki, </w:t>
      </w:r>
    </w:p>
    <w:p w14:paraId="73130C39" w14:textId="77777777" w:rsidR="00EB56CD" w:rsidRPr="00D163A9" w:rsidRDefault="00EB56CD" w:rsidP="00EB56CD">
      <w:pPr>
        <w:numPr>
          <w:ilvl w:val="1"/>
          <w:numId w:val="35"/>
        </w:numPr>
        <w:jc w:val="both"/>
        <w:rPr>
          <w:i w:val="0"/>
          <w:iCs/>
          <w:sz w:val="22"/>
          <w:szCs w:val="22"/>
          <w:lang w:eastAsia="en-US"/>
        </w:rPr>
      </w:pPr>
      <w:r w:rsidRPr="00D163A9">
        <w:rPr>
          <w:i w:val="0"/>
          <w:iCs/>
          <w:sz w:val="22"/>
          <w:szCs w:val="22"/>
          <w:lang w:eastAsia="en-US"/>
        </w:rPr>
        <w:t xml:space="preserve">opravljanjem dela na podlagi pogodb civilnega prava kljub obstoju elementov delovnega razmerja ali v zvezi z zaposlovanjem na črno </w:t>
      </w:r>
    </w:p>
    <w:p w14:paraId="3CC8D7A0" w14:textId="77777777" w:rsidR="00EB56CD" w:rsidRPr="00D163A9" w:rsidRDefault="00EB56CD" w:rsidP="00EB56CD">
      <w:pPr>
        <w:ind w:left="720"/>
        <w:jc w:val="both"/>
        <w:rPr>
          <w:rFonts w:eastAsia="Calibri"/>
          <w:i w:val="0"/>
          <w:sz w:val="22"/>
          <w:szCs w:val="22"/>
        </w:rPr>
      </w:pPr>
      <w:r w:rsidRPr="00D163A9">
        <w:rPr>
          <w:rFonts w:eastAsia="Calibri"/>
          <w:i w:val="0"/>
          <w:sz w:val="22"/>
          <w:szCs w:val="22"/>
        </w:rPr>
        <w:t>in za kateri mu je bila s pravnomočno odločitvijo ali več pravnomočnimi odločitvami izrečena globa za prekršek.</w:t>
      </w:r>
    </w:p>
    <w:p w14:paraId="0004E4C7" w14:textId="77777777" w:rsidR="00EB56CD" w:rsidRPr="00D163A9" w:rsidRDefault="00EB56CD" w:rsidP="00EB56CD">
      <w:pPr>
        <w:jc w:val="both"/>
        <w:rPr>
          <w:rFonts w:eastAsia="Calibri"/>
          <w:i w:val="0"/>
          <w:iCs/>
          <w:sz w:val="22"/>
          <w:szCs w:val="22"/>
          <w:lang w:eastAsia="en-US"/>
        </w:rPr>
      </w:pPr>
    </w:p>
    <w:p w14:paraId="56C95CFD" w14:textId="77777777" w:rsidR="00EB56CD" w:rsidRPr="00D163A9" w:rsidRDefault="00EB56CD" w:rsidP="00EB56CD">
      <w:pPr>
        <w:jc w:val="both"/>
        <w:rPr>
          <w:rFonts w:eastAsia="Calibri"/>
          <w:i w:val="0"/>
          <w:iCs/>
          <w:sz w:val="22"/>
          <w:szCs w:val="22"/>
          <w:lang w:eastAsia="en-US"/>
        </w:rPr>
      </w:pPr>
      <w:r w:rsidRPr="00D163A9">
        <w:rPr>
          <w:rFonts w:eastAsia="Calibri"/>
          <w:i w:val="0"/>
          <w:iCs/>
          <w:sz w:val="22"/>
          <w:szCs w:val="22"/>
          <w:lang w:eastAsia="en-US"/>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060146AF" w14:textId="77777777" w:rsidR="00EB56CD" w:rsidRPr="00D163A9" w:rsidRDefault="00EB56CD" w:rsidP="00EB56CD">
      <w:pPr>
        <w:jc w:val="both"/>
        <w:rPr>
          <w:rFonts w:eastAsia="Calibri"/>
          <w:i w:val="0"/>
          <w:iCs/>
          <w:sz w:val="22"/>
          <w:szCs w:val="22"/>
          <w:lang w:eastAsia="en-US"/>
        </w:rPr>
      </w:pPr>
    </w:p>
    <w:p w14:paraId="7A0150B5" w14:textId="77777777" w:rsidR="00EB56CD" w:rsidRPr="00D163A9" w:rsidRDefault="00EB56CD" w:rsidP="00EB56CD">
      <w:pPr>
        <w:jc w:val="both"/>
        <w:rPr>
          <w:rFonts w:eastAsia="Calibri"/>
          <w:i w:val="0"/>
          <w:iCs/>
          <w:sz w:val="22"/>
          <w:szCs w:val="22"/>
          <w:lang w:eastAsia="en-US"/>
        </w:rPr>
      </w:pPr>
      <w:r w:rsidRPr="00D163A9">
        <w:rPr>
          <w:rFonts w:eastAsia="Calibri"/>
          <w:i w:val="0"/>
          <w:iCs/>
          <w:sz w:val="22"/>
          <w:szCs w:val="22"/>
          <w:lang w:eastAsia="en-US"/>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w:t>
      </w:r>
    </w:p>
    <w:p w14:paraId="1F82253E" w14:textId="77777777" w:rsidR="00EB56CD" w:rsidRPr="00D163A9" w:rsidRDefault="00EB56CD" w:rsidP="00EB56CD">
      <w:pPr>
        <w:jc w:val="both"/>
        <w:rPr>
          <w:rFonts w:eastAsia="Calibri"/>
          <w:i w:val="0"/>
          <w:iCs/>
          <w:sz w:val="22"/>
          <w:szCs w:val="22"/>
          <w:lang w:eastAsia="en-US"/>
        </w:rPr>
      </w:pPr>
    </w:p>
    <w:p w14:paraId="5EDB8E2B" w14:textId="77777777" w:rsidR="00EB56CD" w:rsidRPr="00D163A9" w:rsidRDefault="00EB56CD" w:rsidP="00EB56CD">
      <w:pPr>
        <w:jc w:val="both"/>
        <w:rPr>
          <w:rFonts w:eastAsia="Calibri"/>
          <w:i w:val="0"/>
          <w:iCs/>
          <w:sz w:val="22"/>
          <w:szCs w:val="22"/>
          <w:lang w:eastAsia="en-US"/>
        </w:rPr>
      </w:pPr>
      <w:r w:rsidRPr="00D163A9">
        <w:rPr>
          <w:rFonts w:eastAsia="Calibri"/>
          <w:i w:val="0"/>
          <w:iCs/>
          <w:sz w:val="22"/>
          <w:szCs w:val="22"/>
          <w:lang w:eastAsia="en-US"/>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p>
    <w:p w14:paraId="27E9EEE0" w14:textId="77777777" w:rsidR="00EB56CD" w:rsidRPr="00D163A9" w:rsidRDefault="00EB56CD" w:rsidP="00EB56CD">
      <w:pPr>
        <w:jc w:val="both"/>
        <w:rPr>
          <w:rFonts w:eastAsia="Calibri"/>
          <w:i w:val="0"/>
          <w:iCs/>
          <w:sz w:val="22"/>
          <w:szCs w:val="22"/>
          <w:lang w:eastAsia="en-US"/>
        </w:rPr>
      </w:pPr>
    </w:p>
    <w:p w14:paraId="547DC664"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rFonts w:eastAsia="Calibri"/>
          <w:i w:val="0"/>
          <w:iCs/>
          <w:sz w:val="22"/>
          <w:szCs w:val="22"/>
          <w:lang w:eastAsia="en-US"/>
        </w:rPr>
      </w:pPr>
      <w:r w:rsidRPr="00D163A9">
        <w:rPr>
          <w:rFonts w:eastAsia="Calibri"/>
          <w:i w:val="0"/>
          <w:iCs/>
          <w:sz w:val="22"/>
          <w:szCs w:val="22"/>
          <w:lang w:eastAsia="en-US"/>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7830BAF3" w14:textId="77777777" w:rsidR="00EB56CD"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0080E734" w14:textId="77777777" w:rsidR="00EB56CD" w:rsidRPr="00D163A9" w:rsidRDefault="00EB56CD" w:rsidP="00EB56C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C327128"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Prepoved prenosa bodočih terjatev</w:t>
      </w:r>
    </w:p>
    <w:p w14:paraId="662BFF5F" w14:textId="77777777" w:rsidR="00EB56CD" w:rsidRPr="00D163A9" w:rsidRDefault="00EB56CD" w:rsidP="00EB56CD">
      <w:pPr>
        <w:ind w:right="141"/>
        <w:jc w:val="both"/>
        <w:rPr>
          <w:i w:val="0"/>
          <w:color w:val="000000" w:themeColor="text1"/>
          <w:sz w:val="22"/>
          <w:szCs w:val="22"/>
        </w:rPr>
      </w:pPr>
    </w:p>
    <w:p w14:paraId="40F0BDD9" w14:textId="77777777" w:rsidR="00EB56CD" w:rsidRPr="00D163A9" w:rsidRDefault="00EB56CD" w:rsidP="00EB56CD">
      <w:pPr>
        <w:ind w:left="5104" w:right="141"/>
        <w:jc w:val="both"/>
        <w:rPr>
          <w:i w:val="0"/>
          <w:color w:val="000000" w:themeColor="text1"/>
          <w:sz w:val="22"/>
          <w:szCs w:val="22"/>
        </w:rPr>
      </w:pPr>
      <w:r>
        <w:rPr>
          <w:i w:val="0"/>
          <w:color w:val="000000" w:themeColor="text1"/>
          <w:sz w:val="22"/>
          <w:szCs w:val="22"/>
        </w:rPr>
        <w:t>23.</w:t>
      </w:r>
      <w:r>
        <w:rPr>
          <w:i w:val="0"/>
          <w:color w:val="000000" w:themeColor="text1"/>
          <w:sz w:val="22"/>
          <w:szCs w:val="22"/>
        </w:rPr>
        <w:tab/>
      </w:r>
      <w:r w:rsidRPr="00D163A9">
        <w:rPr>
          <w:i w:val="0"/>
          <w:color w:val="000000" w:themeColor="text1"/>
          <w:sz w:val="22"/>
          <w:szCs w:val="22"/>
        </w:rPr>
        <w:t>člen</w:t>
      </w:r>
    </w:p>
    <w:p w14:paraId="6EAFFB9B" w14:textId="77777777" w:rsidR="00EB56CD" w:rsidRPr="00D163A9" w:rsidRDefault="00EB56CD" w:rsidP="00EB56CD">
      <w:pPr>
        <w:ind w:right="141"/>
        <w:jc w:val="both"/>
        <w:rPr>
          <w:i w:val="0"/>
          <w:color w:val="000000" w:themeColor="text1"/>
          <w:sz w:val="22"/>
          <w:szCs w:val="22"/>
        </w:rPr>
      </w:pPr>
    </w:p>
    <w:p w14:paraId="705457FA"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Pogodbeni stranki se v skladu s 417. členom Obligacijskega zakonika </w:t>
      </w:r>
      <w:r w:rsidRPr="00D163A9">
        <w:rPr>
          <w:i w:val="0"/>
          <w:sz w:val="22"/>
          <w:szCs w:val="22"/>
        </w:rPr>
        <w:t xml:space="preserve">(Uradni list RS, št. </w:t>
      </w:r>
      <w:r w:rsidRPr="00D163A9">
        <w:rPr>
          <w:i w:val="0"/>
          <w:sz w:val="22"/>
          <w:szCs w:val="22"/>
          <w:shd w:val="clear" w:color="auto" w:fill="FFFFFF"/>
        </w:rPr>
        <w:t>97/07 - uradno prečiščeno besedilo, 64/16 - odl. US in 20/18  – OROZ631)</w:t>
      </w:r>
      <w:r w:rsidRPr="00D163A9">
        <w:rPr>
          <w:i w:val="0"/>
          <w:sz w:val="22"/>
          <w:szCs w:val="22"/>
        </w:rPr>
        <w:t xml:space="preserve"> </w:t>
      </w:r>
      <w:r w:rsidRPr="00D163A9">
        <w:rPr>
          <w:i w:val="0"/>
          <w:color w:val="000000" w:themeColor="text1"/>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6EBFF699" w14:textId="77777777" w:rsidR="00EB56CD" w:rsidRPr="00D163A9" w:rsidRDefault="00EB56CD" w:rsidP="00EB56CD">
      <w:pPr>
        <w:ind w:right="141"/>
        <w:jc w:val="both"/>
        <w:rPr>
          <w:i w:val="0"/>
          <w:color w:val="000000" w:themeColor="text1"/>
          <w:sz w:val="22"/>
          <w:szCs w:val="22"/>
        </w:rPr>
      </w:pPr>
    </w:p>
    <w:p w14:paraId="55643142"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7FC29D8B" w14:textId="77777777" w:rsidR="00EB56CD" w:rsidRPr="00D163A9" w:rsidRDefault="00EB56CD" w:rsidP="00EB56CD">
      <w:pPr>
        <w:ind w:right="141"/>
        <w:jc w:val="both"/>
        <w:rPr>
          <w:i w:val="0"/>
          <w:color w:val="000000" w:themeColor="text1"/>
          <w:sz w:val="22"/>
          <w:szCs w:val="22"/>
        </w:rPr>
      </w:pPr>
    </w:p>
    <w:p w14:paraId="6822E544"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DC240A4" w14:textId="77777777" w:rsidR="00EB56CD" w:rsidRPr="00D163A9" w:rsidRDefault="00EB56CD" w:rsidP="00EB56CD">
      <w:pPr>
        <w:ind w:right="141"/>
        <w:jc w:val="both"/>
        <w:rPr>
          <w:i w:val="0"/>
          <w:color w:val="000000" w:themeColor="text1"/>
          <w:sz w:val="22"/>
          <w:szCs w:val="22"/>
        </w:rPr>
      </w:pPr>
    </w:p>
    <w:p w14:paraId="40368C60"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07B40C94" w14:textId="77777777" w:rsidR="00EB56CD" w:rsidRPr="00D163A9" w:rsidRDefault="00EB56CD" w:rsidP="00EB56CD">
      <w:pPr>
        <w:ind w:right="141"/>
        <w:jc w:val="both"/>
        <w:rPr>
          <w:i w:val="0"/>
          <w:color w:val="000000" w:themeColor="text1"/>
          <w:sz w:val="22"/>
          <w:szCs w:val="22"/>
        </w:rPr>
      </w:pPr>
    </w:p>
    <w:p w14:paraId="21534B1B"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Za znesek pogodbene kazni naročnik izvajalcu izstavi račun, ki ga mora izvajalec poravnati v roku 30 (trideset) dni od dneva izstavitve računa.</w:t>
      </w:r>
    </w:p>
    <w:p w14:paraId="13750D46" w14:textId="77777777" w:rsidR="00EB56CD" w:rsidRPr="00D163A9" w:rsidRDefault="00EB56CD" w:rsidP="00EB56CD">
      <w:pPr>
        <w:ind w:right="141"/>
        <w:jc w:val="both"/>
        <w:rPr>
          <w:i w:val="0"/>
          <w:color w:val="000000" w:themeColor="text1"/>
          <w:sz w:val="22"/>
          <w:szCs w:val="22"/>
        </w:rPr>
      </w:pPr>
    </w:p>
    <w:p w14:paraId="0C8AEE54"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8E5D353" w14:textId="77777777" w:rsidR="00EB56CD" w:rsidRPr="00D163A9" w:rsidRDefault="00EB56CD" w:rsidP="00EB56CD">
      <w:pPr>
        <w:ind w:right="141"/>
        <w:jc w:val="both"/>
        <w:rPr>
          <w:i w:val="0"/>
          <w:color w:val="000000" w:themeColor="text1"/>
          <w:sz w:val="22"/>
          <w:szCs w:val="22"/>
        </w:rPr>
      </w:pPr>
    </w:p>
    <w:p w14:paraId="33E8E395"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086F8919" w14:textId="77777777" w:rsidR="00EB56CD" w:rsidRPr="00D163A9" w:rsidRDefault="00EB56CD" w:rsidP="00EB56CD">
      <w:pPr>
        <w:ind w:right="141"/>
        <w:jc w:val="both"/>
        <w:rPr>
          <w:i w:val="0"/>
          <w:color w:val="000000" w:themeColor="text1"/>
          <w:sz w:val="22"/>
          <w:szCs w:val="22"/>
        </w:rPr>
      </w:pPr>
    </w:p>
    <w:p w14:paraId="39EB3FE0"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10FE4C45" w14:textId="77777777" w:rsidR="00EB56CD" w:rsidRDefault="00EB56CD" w:rsidP="00EB56CD">
      <w:pPr>
        <w:ind w:right="141"/>
        <w:jc w:val="both"/>
        <w:rPr>
          <w:i w:val="0"/>
          <w:color w:val="000000" w:themeColor="text1"/>
          <w:sz w:val="22"/>
          <w:szCs w:val="22"/>
        </w:rPr>
      </w:pPr>
    </w:p>
    <w:p w14:paraId="06C0A905" w14:textId="77777777" w:rsidR="00EB56CD" w:rsidRPr="00D163A9" w:rsidRDefault="00EB56CD" w:rsidP="00EB56CD">
      <w:pPr>
        <w:ind w:right="141"/>
        <w:jc w:val="both"/>
        <w:rPr>
          <w:i w:val="0"/>
          <w:color w:val="000000" w:themeColor="text1"/>
          <w:sz w:val="22"/>
          <w:szCs w:val="22"/>
        </w:rPr>
      </w:pPr>
    </w:p>
    <w:p w14:paraId="2820CFE7" w14:textId="77777777" w:rsidR="00EB56CD" w:rsidRPr="00D163A9" w:rsidRDefault="00EB56CD" w:rsidP="00EB56CD">
      <w:pPr>
        <w:ind w:right="141"/>
        <w:jc w:val="both"/>
        <w:outlineLvl w:val="0"/>
        <w:rPr>
          <w:b/>
          <w:i w:val="0"/>
          <w:color w:val="000000" w:themeColor="text1"/>
          <w:sz w:val="22"/>
          <w:szCs w:val="22"/>
        </w:rPr>
      </w:pPr>
      <w:r w:rsidRPr="00D163A9">
        <w:rPr>
          <w:b/>
          <w:i w:val="0"/>
          <w:color w:val="000000" w:themeColor="text1"/>
          <w:sz w:val="22"/>
          <w:szCs w:val="22"/>
        </w:rPr>
        <w:t>Spremembe pogodbe</w:t>
      </w:r>
    </w:p>
    <w:p w14:paraId="0DD49568" w14:textId="77777777" w:rsidR="00EB56CD" w:rsidRPr="00D163A9" w:rsidRDefault="00EB56CD" w:rsidP="00EB56CD">
      <w:pPr>
        <w:ind w:right="141"/>
        <w:jc w:val="both"/>
        <w:rPr>
          <w:i w:val="0"/>
          <w:color w:val="000000" w:themeColor="text1"/>
          <w:sz w:val="22"/>
          <w:szCs w:val="22"/>
        </w:rPr>
      </w:pPr>
    </w:p>
    <w:p w14:paraId="2F746B02" w14:textId="77777777" w:rsidR="00EB56CD" w:rsidRPr="00D163A9" w:rsidRDefault="00EB56CD" w:rsidP="00EB56CD">
      <w:pPr>
        <w:ind w:left="5104" w:right="141"/>
        <w:jc w:val="both"/>
        <w:rPr>
          <w:i w:val="0"/>
          <w:color w:val="000000" w:themeColor="text1"/>
          <w:sz w:val="22"/>
          <w:szCs w:val="22"/>
        </w:rPr>
      </w:pPr>
      <w:r>
        <w:rPr>
          <w:i w:val="0"/>
          <w:color w:val="000000" w:themeColor="text1"/>
          <w:sz w:val="22"/>
          <w:szCs w:val="22"/>
        </w:rPr>
        <w:t>24.</w:t>
      </w:r>
      <w:r>
        <w:rPr>
          <w:i w:val="0"/>
          <w:color w:val="000000" w:themeColor="text1"/>
          <w:sz w:val="22"/>
          <w:szCs w:val="22"/>
        </w:rPr>
        <w:tab/>
      </w:r>
      <w:r w:rsidRPr="00D163A9">
        <w:rPr>
          <w:i w:val="0"/>
          <w:color w:val="000000" w:themeColor="text1"/>
          <w:sz w:val="22"/>
          <w:szCs w:val="22"/>
        </w:rPr>
        <w:t>člen</w:t>
      </w:r>
    </w:p>
    <w:p w14:paraId="2039F65B" w14:textId="77777777" w:rsidR="00EB56CD" w:rsidRPr="00D163A9" w:rsidRDefault="00EB56CD" w:rsidP="00EB56CD">
      <w:pPr>
        <w:ind w:right="141"/>
        <w:jc w:val="both"/>
        <w:rPr>
          <w:i w:val="0"/>
          <w:color w:val="000000" w:themeColor="text1"/>
          <w:sz w:val="22"/>
          <w:szCs w:val="22"/>
        </w:rPr>
      </w:pPr>
    </w:p>
    <w:p w14:paraId="6AACD799"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Vse spremembe in dopolnitve te pogodbe se sklenejo v obliki pisnih dodatkov k tej pogodbi.</w:t>
      </w:r>
    </w:p>
    <w:p w14:paraId="03D800EC" w14:textId="77777777" w:rsidR="00EB56CD" w:rsidRDefault="00EB56CD" w:rsidP="00EB56CD">
      <w:pPr>
        <w:ind w:right="141"/>
        <w:jc w:val="both"/>
        <w:rPr>
          <w:i w:val="0"/>
          <w:color w:val="000000" w:themeColor="text1"/>
          <w:sz w:val="22"/>
          <w:szCs w:val="22"/>
        </w:rPr>
      </w:pPr>
    </w:p>
    <w:p w14:paraId="10A80646" w14:textId="77777777" w:rsidR="00EB56CD" w:rsidRPr="00D163A9" w:rsidRDefault="00EB56CD" w:rsidP="00EB56CD">
      <w:pPr>
        <w:ind w:right="141"/>
        <w:jc w:val="both"/>
        <w:rPr>
          <w:i w:val="0"/>
          <w:color w:val="000000" w:themeColor="text1"/>
          <w:sz w:val="22"/>
          <w:szCs w:val="22"/>
        </w:rPr>
      </w:pPr>
    </w:p>
    <w:p w14:paraId="1905692C"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Reševanje sporov</w:t>
      </w:r>
    </w:p>
    <w:p w14:paraId="7FA08A3B" w14:textId="77777777" w:rsidR="00EB56CD" w:rsidRPr="00D163A9" w:rsidRDefault="00EB56CD" w:rsidP="00EB56CD">
      <w:pPr>
        <w:ind w:right="141"/>
        <w:jc w:val="both"/>
        <w:rPr>
          <w:i w:val="0"/>
          <w:color w:val="000000" w:themeColor="text1"/>
          <w:sz w:val="22"/>
          <w:szCs w:val="22"/>
        </w:rPr>
      </w:pPr>
    </w:p>
    <w:p w14:paraId="4CE4040D" w14:textId="77777777" w:rsidR="00EB56CD" w:rsidRPr="00D163A9" w:rsidRDefault="00EB56CD" w:rsidP="00EB56CD">
      <w:pPr>
        <w:ind w:left="5104" w:right="141"/>
        <w:jc w:val="both"/>
        <w:rPr>
          <w:i w:val="0"/>
          <w:color w:val="000000" w:themeColor="text1"/>
          <w:sz w:val="22"/>
          <w:szCs w:val="22"/>
        </w:rPr>
      </w:pPr>
      <w:r>
        <w:rPr>
          <w:i w:val="0"/>
          <w:color w:val="000000" w:themeColor="text1"/>
          <w:sz w:val="22"/>
          <w:szCs w:val="22"/>
        </w:rPr>
        <w:t>25.</w:t>
      </w:r>
      <w:r>
        <w:rPr>
          <w:i w:val="0"/>
          <w:color w:val="000000" w:themeColor="text1"/>
          <w:sz w:val="22"/>
          <w:szCs w:val="22"/>
        </w:rPr>
        <w:tab/>
      </w:r>
      <w:r w:rsidRPr="00D163A9">
        <w:rPr>
          <w:i w:val="0"/>
          <w:color w:val="000000" w:themeColor="text1"/>
          <w:sz w:val="22"/>
          <w:szCs w:val="22"/>
        </w:rPr>
        <w:t>člen</w:t>
      </w:r>
    </w:p>
    <w:p w14:paraId="627C420F" w14:textId="77777777" w:rsidR="00EB56CD" w:rsidRPr="00D163A9" w:rsidRDefault="00EB56CD" w:rsidP="00EB56CD">
      <w:pPr>
        <w:ind w:right="141"/>
        <w:jc w:val="both"/>
        <w:rPr>
          <w:i w:val="0"/>
          <w:color w:val="000000" w:themeColor="text1"/>
          <w:sz w:val="22"/>
          <w:szCs w:val="22"/>
        </w:rPr>
      </w:pPr>
    </w:p>
    <w:p w14:paraId="53FF2366" w14:textId="77777777" w:rsidR="00EB56CD" w:rsidRPr="00D163A9" w:rsidRDefault="00EB56CD" w:rsidP="00EB56CD">
      <w:pPr>
        <w:rPr>
          <w:i w:val="0"/>
          <w:color w:val="000000" w:themeColor="text1"/>
          <w:sz w:val="22"/>
          <w:szCs w:val="22"/>
        </w:rPr>
      </w:pPr>
      <w:r w:rsidRPr="00D163A9">
        <w:rPr>
          <w:i w:val="0"/>
          <w:color w:val="000000" w:themeColor="text1"/>
          <w:sz w:val="22"/>
          <w:szCs w:val="22"/>
        </w:rPr>
        <w:t xml:space="preserve">Morebitne spore iz te pogodbe bosta pogodbeni stranki reševali sporazumno, če pa to ne bo </w:t>
      </w:r>
    </w:p>
    <w:p w14:paraId="7DFDD3BF" w14:textId="77777777" w:rsidR="00EB56CD" w:rsidRPr="00D163A9" w:rsidRDefault="00EB56CD" w:rsidP="00EB56CD">
      <w:pPr>
        <w:rPr>
          <w:i w:val="0"/>
          <w:color w:val="000000" w:themeColor="text1"/>
          <w:sz w:val="22"/>
          <w:szCs w:val="22"/>
        </w:rPr>
      </w:pPr>
      <w:r w:rsidRPr="00D163A9">
        <w:rPr>
          <w:i w:val="0"/>
          <w:color w:val="000000" w:themeColor="text1"/>
          <w:sz w:val="22"/>
          <w:szCs w:val="22"/>
        </w:rPr>
        <w:t>mogoče, bo o sporih odločalo pristojno sodišče v Ljubljani po slovenskem pravu.</w:t>
      </w:r>
    </w:p>
    <w:p w14:paraId="0DB14279" w14:textId="77777777" w:rsidR="00EB56CD" w:rsidRPr="00D163A9" w:rsidRDefault="00EB56CD" w:rsidP="00EB56CD">
      <w:pPr>
        <w:ind w:right="141"/>
        <w:jc w:val="both"/>
        <w:rPr>
          <w:i w:val="0"/>
          <w:color w:val="000000" w:themeColor="text1"/>
          <w:sz w:val="22"/>
          <w:szCs w:val="22"/>
        </w:rPr>
      </w:pPr>
    </w:p>
    <w:p w14:paraId="644FC7A3" w14:textId="77777777" w:rsidR="00EB56CD" w:rsidRPr="00D163A9" w:rsidRDefault="00EB56CD" w:rsidP="00EB56CD">
      <w:pPr>
        <w:ind w:right="141"/>
        <w:jc w:val="both"/>
        <w:rPr>
          <w:i w:val="0"/>
          <w:color w:val="000000" w:themeColor="text1"/>
          <w:sz w:val="22"/>
          <w:szCs w:val="22"/>
        </w:rPr>
      </w:pPr>
    </w:p>
    <w:p w14:paraId="63AAB472" w14:textId="77777777" w:rsidR="00EB56CD" w:rsidRPr="00D163A9" w:rsidRDefault="00EB56CD" w:rsidP="00EB56CD">
      <w:pPr>
        <w:ind w:right="141"/>
        <w:jc w:val="both"/>
        <w:rPr>
          <w:b/>
          <w:bCs/>
          <w:i w:val="0"/>
          <w:color w:val="000000" w:themeColor="text1"/>
          <w:sz w:val="22"/>
          <w:szCs w:val="22"/>
        </w:rPr>
      </w:pPr>
      <w:r w:rsidRPr="00D163A9">
        <w:rPr>
          <w:b/>
          <w:bCs/>
          <w:i w:val="0"/>
          <w:color w:val="000000" w:themeColor="text1"/>
          <w:sz w:val="22"/>
          <w:szCs w:val="22"/>
        </w:rPr>
        <w:t>Protikorupcijska klavzula</w:t>
      </w:r>
    </w:p>
    <w:p w14:paraId="26D95966" w14:textId="77777777" w:rsidR="00EB56CD" w:rsidRPr="00D163A9" w:rsidRDefault="00EB56CD" w:rsidP="00EB56CD">
      <w:pPr>
        <w:ind w:right="141"/>
        <w:jc w:val="both"/>
        <w:rPr>
          <w:i w:val="0"/>
          <w:color w:val="000000" w:themeColor="text1"/>
          <w:sz w:val="22"/>
          <w:szCs w:val="22"/>
        </w:rPr>
      </w:pPr>
    </w:p>
    <w:p w14:paraId="7B476BAD" w14:textId="77777777" w:rsidR="00EB56CD" w:rsidRPr="00D163A9" w:rsidRDefault="00EB56CD" w:rsidP="00EB56CD">
      <w:pPr>
        <w:ind w:left="5104" w:right="141"/>
        <w:jc w:val="both"/>
        <w:rPr>
          <w:i w:val="0"/>
          <w:color w:val="000000" w:themeColor="text1"/>
          <w:sz w:val="22"/>
          <w:szCs w:val="22"/>
        </w:rPr>
      </w:pPr>
      <w:r>
        <w:rPr>
          <w:i w:val="0"/>
          <w:color w:val="000000" w:themeColor="text1"/>
          <w:sz w:val="22"/>
          <w:szCs w:val="22"/>
        </w:rPr>
        <w:t>26.</w:t>
      </w:r>
      <w:r>
        <w:rPr>
          <w:i w:val="0"/>
          <w:color w:val="000000" w:themeColor="text1"/>
          <w:sz w:val="22"/>
          <w:szCs w:val="22"/>
        </w:rPr>
        <w:tab/>
      </w:r>
      <w:r w:rsidRPr="00D163A9">
        <w:rPr>
          <w:i w:val="0"/>
          <w:color w:val="000000" w:themeColor="text1"/>
          <w:sz w:val="22"/>
          <w:szCs w:val="22"/>
        </w:rPr>
        <w:t>člen</w:t>
      </w:r>
    </w:p>
    <w:p w14:paraId="7DFAD2F1" w14:textId="77777777" w:rsidR="00EB56CD" w:rsidRPr="00D163A9" w:rsidRDefault="00EB56CD" w:rsidP="00EB56CD">
      <w:pPr>
        <w:ind w:left="4755" w:right="141"/>
        <w:jc w:val="both"/>
        <w:rPr>
          <w:i w:val="0"/>
          <w:color w:val="000000" w:themeColor="text1"/>
          <w:sz w:val="22"/>
          <w:szCs w:val="22"/>
        </w:rPr>
      </w:pPr>
    </w:p>
    <w:p w14:paraId="1A7B5493"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w:t>
      </w:r>
      <w:r w:rsidRPr="00D163A9">
        <w:rPr>
          <w:i w:val="0"/>
          <w:color w:val="000000" w:themeColor="text1"/>
          <w:sz w:val="22"/>
          <w:szCs w:val="22"/>
        </w:rPr>
        <w:lastRenderedPageBreak/>
        <w:t>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086849F9" w14:textId="77777777" w:rsidR="00EB56CD" w:rsidRPr="00D163A9" w:rsidRDefault="00EB56CD" w:rsidP="00EB56CD">
      <w:pPr>
        <w:ind w:right="141"/>
        <w:jc w:val="both"/>
        <w:rPr>
          <w:i w:val="0"/>
          <w:color w:val="000000" w:themeColor="text1"/>
          <w:sz w:val="22"/>
          <w:szCs w:val="22"/>
        </w:rPr>
      </w:pPr>
    </w:p>
    <w:p w14:paraId="23EA7C46"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5AE4059" w14:textId="77777777" w:rsidR="00EB56CD" w:rsidRDefault="00EB56CD" w:rsidP="00EB56CD">
      <w:pPr>
        <w:ind w:right="141"/>
        <w:jc w:val="both"/>
        <w:rPr>
          <w:color w:val="000000" w:themeColor="text1"/>
          <w:sz w:val="22"/>
          <w:szCs w:val="22"/>
        </w:rPr>
      </w:pPr>
    </w:p>
    <w:p w14:paraId="38E79C01" w14:textId="77777777" w:rsidR="00EB56CD" w:rsidRPr="00D163A9" w:rsidRDefault="00EB56CD" w:rsidP="00EB56CD">
      <w:pPr>
        <w:ind w:right="141"/>
        <w:jc w:val="both"/>
        <w:rPr>
          <w:color w:val="000000" w:themeColor="text1"/>
          <w:sz w:val="22"/>
          <w:szCs w:val="22"/>
        </w:rPr>
      </w:pPr>
    </w:p>
    <w:p w14:paraId="2858AE01" w14:textId="77777777" w:rsidR="00EB56CD" w:rsidRPr="00D163A9" w:rsidRDefault="00EB56CD" w:rsidP="00EB56CD">
      <w:pPr>
        <w:ind w:right="141"/>
        <w:jc w:val="both"/>
        <w:rPr>
          <w:b/>
          <w:i w:val="0"/>
          <w:color w:val="000000" w:themeColor="text1"/>
          <w:sz w:val="22"/>
          <w:szCs w:val="22"/>
        </w:rPr>
      </w:pPr>
      <w:r w:rsidRPr="00D163A9">
        <w:rPr>
          <w:b/>
          <w:i w:val="0"/>
          <w:color w:val="000000" w:themeColor="text1"/>
          <w:sz w:val="22"/>
          <w:szCs w:val="22"/>
        </w:rPr>
        <w:t>Končne določbe</w:t>
      </w:r>
    </w:p>
    <w:p w14:paraId="6D181575" w14:textId="77777777" w:rsidR="00EB56CD" w:rsidRPr="00D163A9" w:rsidRDefault="00EB56CD" w:rsidP="00EB56CD">
      <w:pPr>
        <w:ind w:right="141"/>
        <w:jc w:val="both"/>
        <w:rPr>
          <w:i w:val="0"/>
          <w:color w:val="000000" w:themeColor="text1"/>
          <w:sz w:val="22"/>
          <w:szCs w:val="22"/>
        </w:rPr>
      </w:pPr>
    </w:p>
    <w:p w14:paraId="4FFC1314" w14:textId="77777777" w:rsidR="00EB56CD" w:rsidRPr="00D163A9" w:rsidRDefault="00EB56CD" w:rsidP="00EB56CD">
      <w:pPr>
        <w:ind w:left="5104" w:right="141"/>
        <w:jc w:val="both"/>
        <w:rPr>
          <w:i w:val="0"/>
          <w:color w:val="000000" w:themeColor="text1"/>
          <w:sz w:val="22"/>
          <w:szCs w:val="22"/>
        </w:rPr>
      </w:pPr>
      <w:r>
        <w:rPr>
          <w:i w:val="0"/>
          <w:color w:val="000000" w:themeColor="text1"/>
          <w:sz w:val="22"/>
          <w:szCs w:val="22"/>
        </w:rPr>
        <w:t>27.</w:t>
      </w:r>
      <w:r>
        <w:rPr>
          <w:i w:val="0"/>
          <w:color w:val="000000" w:themeColor="text1"/>
          <w:sz w:val="22"/>
          <w:szCs w:val="22"/>
        </w:rPr>
        <w:tab/>
      </w:r>
      <w:r w:rsidRPr="00D163A9">
        <w:rPr>
          <w:i w:val="0"/>
          <w:color w:val="000000" w:themeColor="text1"/>
          <w:sz w:val="22"/>
          <w:szCs w:val="22"/>
        </w:rPr>
        <w:t>člen</w:t>
      </w:r>
    </w:p>
    <w:p w14:paraId="1474BD8F" w14:textId="77777777" w:rsidR="00EB56CD" w:rsidRPr="00D163A9" w:rsidRDefault="00EB56CD" w:rsidP="00EB56CD">
      <w:pPr>
        <w:ind w:right="141"/>
        <w:jc w:val="both"/>
        <w:rPr>
          <w:i w:val="0"/>
          <w:color w:val="000000" w:themeColor="text1"/>
          <w:sz w:val="22"/>
          <w:szCs w:val="22"/>
        </w:rPr>
      </w:pPr>
    </w:p>
    <w:p w14:paraId="5D98E1E0"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Ta  pogodba je sklenjena, ko jo podpišeta obe pogodbeni stranki in stopi v veljavo z dnem predložitve vseh dokazil o zavarovanju odgovornosti izvajalca iz 12. člena te pogodbe in finančnega zavarovanja za dobro izvedbo pogodbenih obveznosti iz 13. člena te pogodbe, pod pogojem, da so predložena v skladu z določili te pogodbe.</w:t>
      </w:r>
    </w:p>
    <w:p w14:paraId="4D1E40CA" w14:textId="77777777" w:rsidR="00EB56CD" w:rsidRPr="00D163A9" w:rsidRDefault="00EB56CD" w:rsidP="00EB56CD">
      <w:pPr>
        <w:ind w:right="141"/>
        <w:jc w:val="both"/>
        <w:rPr>
          <w:i w:val="0"/>
          <w:color w:val="000000" w:themeColor="text1"/>
          <w:sz w:val="22"/>
          <w:szCs w:val="22"/>
        </w:rPr>
      </w:pPr>
    </w:p>
    <w:p w14:paraId="1CA86D3C" w14:textId="77777777" w:rsidR="00EB56CD" w:rsidRPr="00D163A9" w:rsidRDefault="00EB56CD" w:rsidP="00EB56CD">
      <w:pPr>
        <w:ind w:left="5104" w:right="141"/>
        <w:jc w:val="both"/>
        <w:rPr>
          <w:i w:val="0"/>
          <w:color w:val="000000" w:themeColor="text1"/>
          <w:sz w:val="22"/>
          <w:szCs w:val="22"/>
        </w:rPr>
      </w:pPr>
      <w:r>
        <w:rPr>
          <w:i w:val="0"/>
          <w:color w:val="000000" w:themeColor="text1"/>
          <w:sz w:val="22"/>
          <w:szCs w:val="22"/>
        </w:rPr>
        <w:t>28.</w:t>
      </w:r>
      <w:r>
        <w:rPr>
          <w:i w:val="0"/>
          <w:color w:val="000000" w:themeColor="text1"/>
          <w:sz w:val="22"/>
          <w:szCs w:val="22"/>
        </w:rPr>
        <w:tab/>
      </w:r>
      <w:r w:rsidRPr="00D163A9">
        <w:rPr>
          <w:i w:val="0"/>
          <w:color w:val="000000" w:themeColor="text1"/>
          <w:sz w:val="22"/>
          <w:szCs w:val="22"/>
        </w:rPr>
        <w:t>člen</w:t>
      </w:r>
    </w:p>
    <w:p w14:paraId="04736733" w14:textId="77777777" w:rsidR="00EB56CD" w:rsidRPr="00D163A9" w:rsidRDefault="00EB56CD" w:rsidP="00EB56CD">
      <w:pPr>
        <w:ind w:right="141"/>
        <w:jc w:val="both"/>
        <w:rPr>
          <w:i w:val="0"/>
          <w:color w:val="000000" w:themeColor="text1"/>
          <w:sz w:val="22"/>
          <w:szCs w:val="22"/>
        </w:rPr>
      </w:pPr>
    </w:p>
    <w:p w14:paraId="5A4ABF2E" w14:textId="77777777" w:rsidR="00EB56CD" w:rsidRPr="00D163A9" w:rsidRDefault="00EB56CD" w:rsidP="00EB56CD">
      <w:pPr>
        <w:ind w:right="141"/>
        <w:jc w:val="both"/>
        <w:rPr>
          <w:i w:val="0"/>
          <w:color w:val="000000" w:themeColor="text1"/>
          <w:sz w:val="22"/>
          <w:szCs w:val="22"/>
        </w:rPr>
      </w:pPr>
      <w:r w:rsidRPr="00D163A9">
        <w:rPr>
          <w:i w:val="0"/>
          <w:color w:val="000000" w:themeColor="text1"/>
          <w:sz w:val="22"/>
          <w:szCs w:val="22"/>
        </w:rPr>
        <w:t xml:space="preserve">Ta pogodba je sestavljena v </w:t>
      </w:r>
      <w:r>
        <w:rPr>
          <w:i w:val="0"/>
          <w:color w:val="000000" w:themeColor="text1"/>
          <w:sz w:val="22"/>
          <w:szCs w:val="22"/>
        </w:rPr>
        <w:t>4</w:t>
      </w:r>
      <w:r w:rsidRPr="00D163A9">
        <w:rPr>
          <w:i w:val="0"/>
          <w:color w:val="000000" w:themeColor="text1"/>
          <w:sz w:val="22"/>
          <w:szCs w:val="22"/>
        </w:rPr>
        <w:t xml:space="preserve"> (</w:t>
      </w:r>
      <w:r>
        <w:rPr>
          <w:i w:val="0"/>
          <w:color w:val="000000" w:themeColor="text1"/>
          <w:sz w:val="22"/>
          <w:szCs w:val="22"/>
        </w:rPr>
        <w:t>štirih</w:t>
      </w:r>
      <w:r w:rsidRPr="00D163A9">
        <w:rPr>
          <w:i w:val="0"/>
          <w:color w:val="000000" w:themeColor="text1"/>
          <w:sz w:val="22"/>
          <w:szCs w:val="22"/>
        </w:rPr>
        <w:t xml:space="preserve">) enakih izvodih, od katerih prejme naročnik </w:t>
      </w:r>
      <w:r>
        <w:rPr>
          <w:i w:val="0"/>
          <w:color w:val="000000" w:themeColor="text1"/>
          <w:sz w:val="22"/>
          <w:szCs w:val="22"/>
        </w:rPr>
        <w:t>2</w:t>
      </w:r>
      <w:r w:rsidRPr="00D163A9">
        <w:rPr>
          <w:i w:val="0"/>
          <w:color w:val="000000" w:themeColor="text1"/>
          <w:sz w:val="22"/>
          <w:szCs w:val="22"/>
        </w:rPr>
        <w:t xml:space="preserve"> (</w:t>
      </w:r>
      <w:r>
        <w:rPr>
          <w:i w:val="0"/>
          <w:color w:val="000000" w:themeColor="text1"/>
          <w:sz w:val="22"/>
          <w:szCs w:val="22"/>
        </w:rPr>
        <w:t>dva</w:t>
      </w:r>
      <w:r w:rsidRPr="00D163A9">
        <w:rPr>
          <w:i w:val="0"/>
          <w:color w:val="000000" w:themeColor="text1"/>
          <w:sz w:val="22"/>
          <w:szCs w:val="22"/>
        </w:rPr>
        <w:t>) izvod</w:t>
      </w:r>
      <w:r>
        <w:rPr>
          <w:i w:val="0"/>
          <w:color w:val="000000" w:themeColor="text1"/>
          <w:sz w:val="22"/>
          <w:szCs w:val="22"/>
        </w:rPr>
        <w:t xml:space="preserve">a in </w:t>
      </w:r>
      <w:r w:rsidRPr="00D163A9">
        <w:rPr>
          <w:i w:val="0"/>
          <w:color w:val="000000" w:themeColor="text1"/>
          <w:sz w:val="22"/>
          <w:szCs w:val="22"/>
        </w:rPr>
        <w:t>izvajalec  2 (dva) izvoda.</w:t>
      </w:r>
    </w:p>
    <w:p w14:paraId="009535A3" w14:textId="77777777" w:rsidR="00EB56CD" w:rsidRPr="00D163A9" w:rsidRDefault="00EB56CD" w:rsidP="00EB56CD">
      <w:pPr>
        <w:ind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EB56CD" w:rsidRPr="00D163A9" w14:paraId="3CD370A8" w14:textId="77777777" w:rsidTr="003D57EF">
        <w:tc>
          <w:tcPr>
            <w:tcW w:w="4962" w:type="dxa"/>
            <w:gridSpan w:val="2"/>
            <w:hideMark/>
          </w:tcPr>
          <w:p w14:paraId="77374D3B"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Številka: …………………………</w:t>
            </w:r>
          </w:p>
        </w:tc>
        <w:tc>
          <w:tcPr>
            <w:tcW w:w="4677" w:type="dxa"/>
            <w:hideMark/>
          </w:tcPr>
          <w:p w14:paraId="1F9AD848" w14:textId="77777777" w:rsidR="00EB56CD" w:rsidRPr="00D163A9" w:rsidRDefault="00EB56CD" w:rsidP="003D57EF">
            <w:pPr>
              <w:ind w:right="141"/>
              <w:jc w:val="both"/>
              <w:rPr>
                <w:b/>
                <w:i w:val="0"/>
                <w:color w:val="000000" w:themeColor="text1"/>
                <w:sz w:val="22"/>
                <w:szCs w:val="22"/>
                <w:lang w:eastAsia="en-US"/>
              </w:rPr>
            </w:pPr>
            <w:r w:rsidRPr="00D163A9">
              <w:rPr>
                <w:b/>
                <w:i w:val="0"/>
                <w:color w:val="000000" w:themeColor="text1"/>
                <w:sz w:val="22"/>
                <w:szCs w:val="22"/>
                <w:lang w:eastAsia="en-US"/>
              </w:rPr>
              <w:t>Številka pogodbe: C7560-23-……..</w:t>
            </w:r>
          </w:p>
          <w:p w14:paraId="12680D50"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Številka dok. DS:  430-1793/2023-</w:t>
            </w:r>
            <w:r>
              <w:rPr>
                <w:i w:val="0"/>
                <w:color w:val="000000" w:themeColor="text1"/>
                <w:sz w:val="22"/>
                <w:szCs w:val="22"/>
                <w:lang w:eastAsia="en-US"/>
              </w:rPr>
              <w:t>5</w:t>
            </w:r>
          </w:p>
        </w:tc>
      </w:tr>
      <w:tr w:rsidR="00EB56CD" w:rsidRPr="00D163A9" w14:paraId="5ED1DE8F" w14:textId="77777777" w:rsidTr="003D57EF">
        <w:tc>
          <w:tcPr>
            <w:tcW w:w="4395" w:type="dxa"/>
          </w:tcPr>
          <w:p w14:paraId="1695B886" w14:textId="77777777" w:rsidR="00EB56CD" w:rsidRPr="00D163A9" w:rsidRDefault="00EB56CD" w:rsidP="003D57EF">
            <w:pPr>
              <w:ind w:right="141"/>
              <w:jc w:val="both"/>
              <w:rPr>
                <w:i w:val="0"/>
                <w:color w:val="000000" w:themeColor="text1"/>
                <w:sz w:val="22"/>
                <w:szCs w:val="22"/>
                <w:lang w:eastAsia="en-US"/>
              </w:rPr>
            </w:pPr>
          </w:p>
        </w:tc>
        <w:tc>
          <w:tcPr>
            <w:tcW w:w="5244" w:type="dxa"/>
            <w:gridSpan w:val="2"/>
            <w:hideMark/>
          </w:tcPr>
          <w:p w14:paraId="08D497D8" w14:textId="77777777" w:rsidR="00EB56CD" w:rsidRPr="00D163A9" w:rsidRDefault="00EB56CD" w:rsidP="003D57EF">
            <w:pPr>
              <w:ind w:right="141"/>
              <w:jc w:val="both"/>
              <w:rPr>
                <w:i w:val="0"/>
                <w:color w:val="000000" w:themeColor="text1"/>
                <w:sz w:val="22"/>
                <w:szCs w:val="22"/>
                <w:lang w:eastAsia="en-US"/>
              </w:rPr>
            </w:pPr>
          </w:p>
        </w:tc>
      </w:tr>
      <w:tr w:rsidR="00EB56CD" w:rsidRPr="00D163A9" w14:paraId="5B9DC565" w14:textId="77777777" w:rsidTr="003D57EF">
        <w:tc>
          <w:tcPr>
            <w:tcW w:w="4962" w:type="dxa"/>
            <w:gridSpan w:val="2"/>
            <w:hideMark/>
          </w:tcPr>
          <w:p w14:paraId="3453EA6B"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Datum: …………………………...</w:t>
            </w:r>
          </w:p>
        </w:tc>
        <w:tc>
          <w:tcPr>
            <w:tcW w:w="4677" w:type="dxa"/>
            <w:hideMark/>
          </w:tcPr>
          <w:p w14:paraId="1254D5E1"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Datum: ……………………………</w:t>
            </w:r>
          </w:p>
        </w:tc>
      </w:tr>
      <w:tr w:rsidR="00EB56CD" w:rsidRPr="00D163A9" w14:paraId="2101AE3A" w14:textId="77777777" w:rsidTr="003D57EF">
        <w:tc>
          <w:tcPr>
            <w:tcW w:w="4962" w:type="dxa"/>
            <w:gridSpan w:val="2"/>
          </w:tcPr>
          <w:p w14:paraId="4EAA976C" w14:textId="77777777" w:rsidR="00EB56CD" w:rsidRPr="00D163A9" w:rsidRDefault="00EB56CD" w:rsidP="003D57EF">
            <w:pPr>
              <w:ind w:right="141"/>
              <w:jc w:val="both"/>
              <w:rPr>
                <w:i w:val="0"/>
                <w:color w:val="000000" w:themeColor="text1"/>
                <w:sz w:val="22"/>
                <w:szCs w:val="22"/>
                <w:lang w:eastAsia="en-US"/>
              </w:rPr>
            </w:pPr>
          </w:p>
        </w:tc>
        <w:tc>
          <w:tcPr>
            <w:tcW w:w="4677" w:type="dxa"/>
          </w:tcPr>
          <w:p w14:paraId="017FDB03" w14:textId="77777777" w:rsidR="00EB56CD" w:rsidRPr="00D163A9" w:rsidRDefault="00EB56CD" w:rsidP="003D57EF">
            <w:pPr>
              <w:ind w:right="141"/>
              <w:jc w:val="both"/>
              <w:rPr>
                <w:i w:val="0"/>
                <w:color w:val="000000" w:themeColor="text1"/>
                <w:sz w:val="22"/>
                <w:szCs w:val="22"/>
                <w:lang w:eastAsia="en-US"/>
              </w:rPr>
            </w:pPr>
          </w:p>
        </w:tc>
      </w:tr>
      <w:tr w:rsidR="00EB56CD" w:rsidRPr="00D163A9" w14:paraId="021497C0" w14:textId="77777777" w:rsidTr="003D57EF">
        <w:tc>
          <w:tcPr>
            <w:tcW w:w="4962" w:type="dxa"/>
            <w:gridSpan w:val="2"/>
            <w:hideMark/>
          </w:tcPr>
          <w:p w14:paraId="58859A06"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Izvajalec:</w:t>
            </w:r>
          </w:p>
        </w:tc>
        <w:tc>
          <w:tcPr>
            <w:tcW w:w="4677" w:type="dxa"/>
            <w:hideMark/>
          </w:tcPr>
          <w:p w14:paraId="1872AAF1"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Naročnik:</w:t>
            </w:r>
          </w:p>
        </w:tc>
      </w:tr>
      <w:tr w:rsidR="00EB56CD" w:rsidRPr="00D163A9" w14:paraId="7711C8C4" w14:textId="77777777" w:rsidTr="003D57EF">
        <w:tc>
          <w:tcPr>
            <w:tcW w:w="4962" w:type="dxa"/>
            <w:gridSpan w:val="2"/>
          </w:tcPr>
          <w:p w14:paraId="6B0E5D11" w14:textId="77777777" w:rsidR="00EB56CD" w:rsidRPr="00D163A9" w:rsidRDefault="00EB56CD" w:rsidP="003D57EF">
            <w:pPr>
              <w:ind w:right="141"/>
              <w:jc w:val="both"/>
              <w:rPr>
                <w:b/>
                <w:i w:val="0"/>
                <w:color w:val="000000" w:themeColor="text1"/>
                <w:sz w:val="22"/>
                <w:szCs w:val="22"/>
                <w:lang w:eastAsia="en-US"/>
              </w:rPr>
            </w:pPr>
            <w:r w:rsidRPr="00D163A9">
              <w:rPr>
                <w:b/>
                <w:i w:val="0"/>
                <w:color w:val="000000" w:themeColor="text1"/>
                <w:sz w:val="22"/>
                <w:szCs w:val="22"/>
                <w:lang w:eastAsia="en-US"/>
              </w:rPr>
              <w:t>………………………………….</w:t>
            </w:r>
          </w:p>
          <w:p w14:paraId="2115377C" w14:textId="77777777" w:rsidR="00EB56CD" w:rsidRPr="00D163A9" w:rsidRDefault="00EB56CD" w:rsidP="003D57EF">
            <w:pPr>
              <w:ind w:right="141"/>
              <w:jc w:val="both"/>
              <w:rPr>
                <w:i w:val="0"/>
                <w:color w:val="000000" w:themeColor="text1"/>
                <w:sz w:val="22"/>
                <w:szCs w:val="22"/>
                <w:lang w:eastAsia="en-US"/>
              </w:rPr>
            </w:pPr>
          </w:p>
          <w:p w14:paraId="45FE6697"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w:t>
            </w:r>
          </w:p>
          <w:p w14:paraId="4BB280D4"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w:t>
            </w:r>
          </w:p>
        </w:tc>
        <w:tc>
          <w:tcPr>
            <w:tcW w:w="4677" w:type="dxa"/>
            <w:hideMark/>
          </w:tcPr>
          <w:p w14:paraId="1A0513EB" w14:textId="77777777" w:rsidR="00EB56CD" w:rsidRPr="00D163A9" w:rsidRDefault="00EB56CD" w:rsidP="003D57EF">
            <w:pPr>
              <w:ind w:right="-83"/>
              <w:jc w:val="both"/>
              <w:rPr>
                <w:b/>
                <w:i w:val="0"/>
                <w:color w:val="000000" w:themeColor="text1"/>
                <w:sz w:val="22"/>
                <w:szCs w:val="22"/>
                <w:lang w:eastAsia="en-US"/>
              </w:rPr>
            </w:pPr>
            <w:r w:rsidRPr="00D163A9">
              <w:rPr>
                <w:b/>
                <w:i w:val="0"/>
                <w:color w:val="000000" w:themeColor="text1"/>
                <w:sz w:val="22"/>
                <w:szCs w:val="22"/>
                <w:lang w:eastAsia="en-US"/>
              </w:rPr>
              <w:t>MESTNA OBČINA LJUBLJANA</w:t>
            </w:r>
          </w:p>
          <w:p w14:paraId="4FD9DC1D" w14:textId="77777777" w:rsidR="00EB56CD" w:rsidRPr="00D163A9" w:rsidRDefault="00EB56CD" w:rsidP="003D57EF">
            <w:pPr>
              <w:ind w:right="141"/>
              <w:jc w:val="both"/>
              <w:rPr>
                <w:i w:val="0"/>
                <w:color w:val="000000" w:themeColor="text1"/>
                <w:sz w:val="22"/>
                <w:szCs w:val="22"/>
                <w:lang w:eastAsia="en-US"/>
              </w:rPr>
            </w:pPr>
          </w:p>
          <w:p w14:paraId="73DE11C9" w14:textId="77777777" w:rsidR="00EB56CD" w:rsidRPr="00D163A9" w:rsidRDefault="00EB56CD" w:rsidP="003D57EF">
            <w:pPr>
              <w:ind w:right="141"/>
              <w:jc w:val="both"/>
              <w:rPr>
                <w:i w:val="0"/>
                <w:color w:val="000000" w:themeColor="text1"/>
                <w:sz w:val="22"/>
                <w:szCs w:val="22"/>
                <w:lang w:eastAsia="en-US"/>
              </w:rPr>
            </w:pPr>
            <w:r w:rsidRPr="00D163A9">
              <w:rPr>
                <w:i w:val="0"/>
                <w:color w:val="000000" w:themeColor="text1"/>
                <w:sz w:val="22"/>
                <w:szCs w:val="22"/>
                <w:lang w:eastAsia="en-US"/>
              </w:rPr>
              <w:t>Župan</w:t>
            </w:r>
          </w:p>
          <w:p w14:paraId="295D3046" w14:textId="77777777" w:rsidR="00EB56CD" w:rsidRPr="00D163A9" w:rsidRDefault="00EB56CD" w:rsidP="003D57EF">
            <w:pPr>
              <w:ind w:right="141"/>
              <w:jc w:val="both"/>
              <w:rPr>
                <w:b/>
                <w:i w:val="0"/>
                <w:color w:val="000000" w:themeColor="text1"/>
                <w:sz w:val="22"/>
                <w:szCs w:val="22"/>
                <w:lang w:eastAsia="en-US"/>
              </w:rPr>
            </w:pPr>
            <w:r w:rsidRPr="00D163A9">
              <w:rPr>
                <w:i w:val="0"/>
                <w:color w:val="000000" w:themeColor="text1"/>
                <w:sz w:val="22"/>
                <w:szCs w:val="22"/>
                <w:lang w:eastAsia="en-US"/>
              </w:rPr>
              <w:t>Zoran Janković</w:t>
            </w:r>
          </w:p>
        </w:tc>
      </w:tr>
    </w:tbl>
    <w:p w14:paraId="13DB8ACD" w14:textId="3934EB06" w:rsidR="00F33419" w:rsidRPr="00F33419" w:rsidRDefault="00F33419" w:rsidP="00F33419">
      <w:pPr>
        <w:ind w:left="1134"/>
        <w:jc w:val="both"/>
        <w:rPr>
          <w:i w:val="0"/>
          <w:sz w:val="22"/>
          <w:szCs w:val="22"/>
        </w:rPr>
      </w:pPr>
    </w:p>
    <w:p w14:paraId="68688734" w14:textId="77777777" w:rsidR="00F33419" w:rsidRPr="00F33419" w:rsidRDefault="00F33419" w:rsidP="00F33419">
      <w:pPr>
        <w:ind w:left="1134"/>
        <w:jc w:val="both"/>
        <w:rPr>
          <w:i w:val="0"/>
          <w:sz w:val="22"/>
          <w:szCs w:val="22"/>
        </w:rPr>
      </w:pPr>
    </w:p>
    <w:p w14:paraId="0D17C098" w14:textId="77777777" w:rsidR="002A50C1" w:rsidRDefault="002A50C1" w:rsidP="00ED0823">
      <w:pPr>
        <w:pStyle w:val="Glava"/>
        <w:tabs>
          <w:tab w:val="clear" w:pos="4536"/>
          <w:tab w:val="clear" w:pos="9072"/>
        </w:tabs>
        <w:rPr>
          <w:i w:val="0"/>
          <w:sz w:val="22"/>
          <w:szCs w:val="22"/>
        </w:rPr>
      </w:pPr>
    </w:p>
    <w:p w14:paraId="63442D81" w14:textId="77777777" w:rsidR="00B50362" w:rsidRDefault="00B50362" w:rsidP="00ED0823">
      <w:pPr>
        <w:pStyle w:val="Glava"/>
        <w:tabs>
          <w:tab w:val="clear" w:pos="4536"/>
          <w:tab w:val="clear" w:pos="9072"/>
        </w:tabs>
        <w:rPr>
          <w:i w:val="0"/>
          <w:sz w:val="22"/>
          <w:szCs w:val="22"/>
        </w:rPr>
      </w:pPr>
    </w:p>
    <w:p w14:paraId="4992A719" w14:textId="77777777" w:rsidR="00B50362" w:rsidRDefault="00B50362" w:rsidP="00ED0823">
      <w:pPr>
        <w:pStyle w:val="Glava"/>
        <w:tabs>
          <w:tab w:val="clear" w:pos="4536"/>
          <w:tab w:val="clear" w:pos="9072"/>
        </w:tabs>
        <w:rPr>
          <w:i w:val="0"/>
          <w:sz w:val="22"/>
          <w:szCs w:val="22"/>
        </w:rPr>
      </w:pPr>
    </w:p>
    <w:p w14:paraId="1A213FE1" w14:textId="77777777" w:rsidR="00B50362" w:rsidRDefault="00B50362" w:rsidP="00ED0823">
      <w:pPr>
        <w:pStyle w:val="Glava"/>
        <w:tabs>
          <w:tab w:val="clear" w:pos="4536"/>
          <w:tab w:val="clear" w:pos="9072"/>
        </w:tabs>
        <w:rPr>
          <w:i w:val="0"/>
          <w:sz w:val="22"/>
          <w:szCs w:val="22"/>
        </w:rPr>
      </w:pPr>
    </w:p>
    <w:p w14:paraId="089C4D65" w14:textId="77777777" w:rsidR="00B50362" w:rsidRDefault="00B50362" w:rsidP="00ED0823">
      <w:pPr>
        <w:pStyle w:val="Glava"/>
        <w:tabs>
          <w:tab w:val="clear" w:pos="4536"/>
          <w:tab w:val="clear" w:pos="9072"/>
        </w:tabs>
        <w:rPr>
          <w:i w:val="0"/>
          <w:sz w:val="22"/>
          <w:szCs w:val="22"/>
        </w:rPr>
      </w:pPr>
    </w:p>
    <w:p w14:paraId="6F51C713" w14:textId="77777777" w:rsidR="00B50362" w:rsidRDefault="00B50362" w:rsidP="00ED0823">
      <w:pPr>
        <w:pStyle w:val="Glava"/>
        <w:tabs>
          <w:tab w:val="clear" w:pos="4536"/>
          <w:tab w:val="clear" w:pos="9072"/>
        </w:tabs>
        <w:rPr>
          <w:i w:val="0"/>
          <w:sz w:val="22"/>
          <w:szCs w:val="22"/>
        </w:rPr>
      </w:pPr>
    </w:p>
    <w:p w14:paraId="2F4F0443" w14:textId="77777777" w:rsidR="00B50362" w:rsidRDefault="00B50362" w:rsidP="00ED0823">
      <w:pPr>
        <w:pStyle w:val="Glava"/>
        <w:tabs>
          <w:tab w:val="clear" w:pos="4536"/>
          <w:tab w:val="clear" w:pos="9072"/>
        </w:tabs>
        <w:rPr>
          <w:i w:val="0"/>
          <w:sz w:val="22"/>
          <w:szCs w:val="22"/>
        </w:rPr>
      </w:pPr>
    </w:p>
    <w:p w14:paraId="05634899" w14:textId="77777777" w:rsidR="00B50362" w:rsidRDefault="00B50362" w:rsidP="00ED0823">
      <w:pPr>
        <w:pStyle w:val="Glava"/>
        <w:tabs>
          <w:tab w:val="clear" w:pos="4536"/>
          <w:tab w:val="clear" w:pos="9072"/>
        </w:tabs>
        <w:rPr>
          <w:i w:val="0"/>
          <w:sz w:val="22"/>
          <w:szCs w:val="22"/>
        </w:rPr>
      </w:pPr>
    </w:p>
    <w:p w14:paraId="4CE4C948" w14:textId="77777777" w:rsidR="00B50362" w:rsidRDefault="00B50362" w:rsidP="00ED0823">
      <w:pPr>
        <w:pStyle w:val="Glava"/>
        <w:tabs>
          <w:tab w:val="clear" w:pos="4536"/>
          <w:tab w:val="clear" w:pos="9072"/>
        </w:tabs>
        <w:rPr>
          <w:i w:val="0"/>
          <w:sz w:val="22"/>
          <w:szCs w:val="22"/>
        </w:rPr>
      </w:pPr>
    </w:p>
    <w:p w14:paraId="000AB5BD" w14:textId="77777777" w:rsidR="00B50362" w:rsidRDefault="00B50362" w:rsidP="00ED0823">
      <w:pPr>
        <w:pStyle w:val="Glava"/>
        <w:tabs>
          <w:tab w:val="clear" w:pos="4536"/>
          <w:tab w:val="clear" w:pos="9072"/>
        </w:tabs>
        <w:rPr>
          <w:i w:val="0"/>
          <w:sz w:val="22"/>
          <w:szCs w:val="22"/>
        </w:rPr>
      </w:pPr>
    </w:p>
    <w:p w14:paraId="35EABA53" w14:textId="77777777" w:rsidR="00B50362" w:rsidRDefault="00B50362" w:rsidP="00ED0823">
      <w:pPr>
        <w:pStyle w:val="Glava"/>
        <w:tabs>
          <w:tab w:val="clear" w:pos="4536"/>
          <w:tab w:val="clear" w:pos="9072"/>
        </w:tabs>
        <w:rPr>
          <w:i w:val="0"/>
          <w:sz w:val="22"/>
          <w:szCs w:val="22"/>
        </w:rPr>
      </w:pPr>
    </w:p>
    <w:p w14:paraId="08FAD182" w14:textId="77777777" w:rsidR="00B50362" w:rsidRDefault="00B50362" w:rsidP="00ED0823">
      <w:pPr>
        <w:pStyle w:val="Glava"/>
        <w:tabs>
          <w:tab w:val="clear" w:pos="4536"/>
          <w:tab w:val="clear" w:pos="9072"/>
        </w:tabs>
        <w:rPr>
          <w:i w:val="0"/>
          <w:sz w:val="22"/>
          <w:szCs w:val="22"/>
        </w:rPr>
      </w:pPr>
    </w:p>
    <w:p w14:paraId="194410B1" w14:textId="77777777" w:rsidR="00B50362" w:rsidRDefault="00B50362" w:rsidP="00ED0823">
      <w:pPr>
        <w:pStyle w:val="Glava"/>
        <w:tabs>
          <w:tab w:val="clear" w:pos="4536"/>
          <w:tab w:val="clear" w:pos="9072"/>
        </w:tabs>
        <w:rPr>
          <w:i w:val="0"/>
          <w:sz w:val="22"/>
          <w:szCs w:val="22"/>
        </w:rPr>
      </w:pPr>
    </w:p>
    <w:p w14:paraId="63410D12" w14:textId="77777777" w:rsidR="00B50362" w:rsidRDefault="00B50362" w:rsidP="00ED0823">
      <w:pPr>
        <w:pStyle w:val="Glava"/>
        <w:tabs>
          <w:tab w:val="clear" w:pos="4536"/>
          <w:tab w:val="clear" w:pos="9072"/>
        </w:tabs>
        <w:rPr>
          <w:i w:val="0"/>
          <w:sz w:val="22"/>
          <w:szCs w:val="22"/>
        </w:rPr>
      </w:pPr>
    </w:p>
    <w:p w14:paraId="519F6346" w14:textId="77777777" w:rsidR="00B50362" w:rsidRDefault="00B50362" w:rsidP="00ED0823">
      <w:pPr>
        <w:pStyle w:val="Glava"/>
        <w:tabs>
          <w:tab w:val="clear" w:pos="4536"/>
          <w:tab w:val="clear" w:pos="9072"/>
        </w:tabs>
        <w:rPr>
          <w:i w:val="0"/>
          <w:sz w:val="22"/>
          <w:szCs w:val="22"/>
        </w:rPr>
      </w:pPr>
    </w:p>
    <w:p w14:paraId="6AB0584F" w14:textId="77777777" w:rsidR="00B50362" w:rsidRDefault="00B50362" w:rsidP="00ED0823">
      <w:pPr>
        <w:pStyle w:val="Glava"/>
        <w:tabs>
          <w:tab w:val="clear" w:pos="4536"/>
          <w:tab w:val="clear" w:pos="9072"/>
        </w:tabs>
        <w:rPr>
          <w:i w:val="0"/>
          <w:sz w:val="22"/>
          <w:szCs w:val="22"/>
        </w:rPr>
      </w:pPr>
    </w:p>
    <w:p w14:paraId="0A38AD6A" w14:textId="77777777" w:rsidR="00B50362" w:rsidRDefault="00B50362" w:rsidP="00ED0823">
      <w:pPr>
        <w:pStyle w:val="Glava"/>
        <w:tabs>
          <w:tab w:val="clear" w:pos="4536"/>
          <w:tab w:val="clear" w:pos="9072"/>
        </w:tabs>
        <w:rPr>
          <w:i w:val="0"/>
          <w:sz w:val="22"/>
          <w:szCs w:val="22"/>
        </w:rPr>
      </w:pPr>
    </w:p>
    <w:p w14:paraId="3B615F66" w14:textId="77777777" w:rsidR="00B50362" w:rsidRDefault="00B50362" w:rsidP="00ED0823">
      <w:pPr>
        <w:pStyle w:val="Glava"/>
        <w:tabs>
          <w:tab w:val="clear" w:pos="4536"/>
          <w:tab w:val="clear" w:pos="9072"/>
        </w:tabs>
        <w:rPr>
          <w:i w:val="0"/>
          <w:sz w:val="22"/>
          <w:szCs w:val="22"/>
        </w:rPr>
      </w:pPr>
    </w:p>
    <w:p w14:paraId="2195A61F" w14:textId="77777777" w:rsidR="00B50362" w:rsidRDefault="00B50362" w:rsidP="00ED0823">
      <w:pPr>
        <w:pStyle w:val="Glava"/>
        <w:tabs>
          <w:tab w:val="clear" w:pos="4536"/>
          <w:tab w:val="clear" w:pos="9072"/>
        </w:tabs>
        <w:rPr>
          <w:i w:val="0"/>
          <w:sz w:val="22"/>
          <w:szCs w:val="22"/>
        </w:rPr>
      </w:pPr>
    </w:p>
    <w:p w14:paraId="0512B37B" w14:textId="77777777" w:rsidR="00B50362" w:rsidRDefault="00B50362" w:rsidP="00ED0823">
      <w:pPr>
        <w:pStyle w:val="Glava"/>
        <w:tabs>
          <w:tab w:val="clear" w:pos="4536"/>
          <w:tab w:val="clear" w:pos="9072"/>
        </w:tabs>
        <w:rPr>
          <w:i w:val="0"/>
          <w:sz w:val="22"/>
          <w:szCs w:val="22"/>
        </w:rPr>
      </w:pPr>
    </w:p>
    <w:p w14:paraId="39CEFD09" w14:textId="717243B4" w:rsidR="00BF3AD6" w:rsidRDefault="00BF3AD6" w:rsidP="00ED0823">
      <w:pPr>
        <w:pStyle w:val="Glava"/>
        <w:tabs>
          <w:tab w:val="clear" w:pos="4536"/>
          <w:tab w:val="clear" w:pos="9072"/>
        </w:tabs>
        <w:rPr>
          <w:i w:val="0"/>
          <w:sz w:val="22"/>
          <w:szCs w:val="22"/>
        </w:rPr>
      </w:pPr>
    </w:p>
    <w:p w14:paraId="54DD4B63" w14:textId="7777777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53793A">
        <w:rPr>
          <w:b/>
          <w:i w:val="0"/>
          <w:sz w:val="22"/>
          <w:szCs w:val="22"/>
        </w:rPr>
        <w:t>D</w:t>
      </w:r>
    </w:p>
    <w:p w14:paraId="48A1ECEF" w14:textId="77777777" w:rsidR="00ED0823" w:rsidRDefault="00ED0823" w:rsidP="00ED0823">
      <w:pPr>
        <w:pStyle w:val="Glava"/>
        <w:tabs>
          <w:tab w:val="clear" w:pos="4536"/>
          <w:tab w:val="clear" w:pos="9072"/>
        </w:tabs>
        <w:ind w:left="1080"/>
        <w:jc w:val="both"/>
        <w:rPr>
          <w:i w:val="0"/>
          <w:sz w:val="22"/>
          <w:szCs w:val="22"/>
        </w:rPr>
      </w:pPr>
    </w:p>
    <w:p w14:paraId="070B5822"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940B285" w14:textId="77777777" w:rsidR="00ED0823" w:rsidRDefault="00ED0823" w:rsidP="00ED0823">
      <w:pPr>
        <w:rPr>
          <w:rFonts w:ascii="Arial" w:hAnsi="Arial" w:cs="Arial"/>
          <w:sz w:val="20"/>
        </w:rPr>
      </w:pPr>
    </w:p>
    <w:p w14:paraId="220D6B90" w14:textId="77777777" w:rsidR="00ED0823" w:rsidRPr="00CB7EE2" w:rsidRDefault="00ED0823" w:rsidP="00ED0823">
      <w:pPr>
        <w:rPr>
          <w:rFonts w:ascii="Arial" w:hAnsi="Arial" w:cs="Arial"/>
          <w:sz w:val="20"/>
        </w:rPr>
      </w:pPr>
    </w:p>
    <w:p w14:paraId="77E4459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0B4E4FE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65C249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7F570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DF36E2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D5F0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008248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30944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FB548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AC352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17EF92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27F4B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AE35A1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03B66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1C79D1B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FC8E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5B7C">
        <w:rPr>
          <w:b/>
          <w:i w:val="0"/>
          <w:sz w:val="22"/>
          <w:szCs w:val="22"/>
        </w:rPr>
        <w:t xml:space="preserve">OSNOVNI POSEL: </w:t>
      </w:r>
      <w:r w:rsidR="00F30E76" w:rsidRPr="00B65B7C">
        <w:rPr>
          <w:i w:val="0"/>
          <w:sz w:val="22"/>
          <w:szCs w:val="22"/>
        </w:rPr>
        <w:t xml:space="preserve">obveznost naročnika zavarovanja iz pogodbe št. </w:t>
      </w:r>
      <w:r w:rsidR="00F30E76" w:rsidRPr="00B65B7C">
        <w:rPr>
          <w:i w:val="0"/>
          <w:sz w:val="22"/>
          <w:szCs w:val="22"/>
        </w:rPr>
        <w:fldChar w:fldCharType="begin">
          <w:ffData>
            <w:name w:val="Besedilo2"/>
            <w:enabled/>
            <w:calcOnExit w:val="0"/>
            <w:textInput/>
          </w:ffData>
        </w:fldChar>
      </w:r>
      <w:r w:rsidR="00F30E76" w:rsidRPr="00B65B7C">
        <w:rPr>
          <w:i w:val="0"/>
          <w:sz w:val="22"/>
          <w:szCs w:val="22"/>
        </w:rPr>
        <w:instrText xml:space="preserve"> FORMTEXT </w:instrText>
      </w:r>
      <w:r w:rsidR="00F30E76" w:rsidRPr="00B65B7C">
        <w:rPr>
          <w:i w:val="0"/>
          <w:sz w:val="22"/>
          <w:szCs w:val="22"/>
        </w:rPr>
      </w:r>
      <w:r w:rsidR="00F30E76" w:rsidRPr="00B65B7C">
        <w:rPr>
          <w:i w:val="0"/>
          <w:sz w:val="22"/>
          <w:szCs w:val="22"/>
        </w:rPr>
        <w:fldChar w:fldCharType="separate"/>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sz w:val="22"/>
          <w:szCs w:val="22"/>
        </w:rPr>
        <w:fldChar w:fldCharType="end"/>
      </w:r>
      <w:r w:rsidR="00F30E76" w:rsidRPr="00B65B7C">
        <w:rPr>
          <w:i w:val="0"/>
          <w:sz w:val="22"/>
          <w:szCs w:val="22"/>
        </w:rPr>
        <w:t xml:space="preserve"> , št. dok. DS </w:t>
      </w:r>
      <w:r w:rsidR="00F30E76" w:rsidRPr="00B65B7C">
        <w:rPr>
          <w:i w:val="0"/>
          <w:sz w:val="22"/>
          <w:szCs w:val="22"/>
        </w:rPr>
        <w:fldChar w:fldCharType="begin">
          <w:ffData>
            <w:name w:val="Besedilo2"/>
            <w:enabled/>
            <w:calcOnExit w:val="0"/>
            <w:textInput/>
          </w:ffData>
        </w:fldChar>
      </w:r>
      <w:r w:rsidR="00F30E76" w:rsidRPr="00B65B7C">
        <w:rPr>
          <w:i w:val="0"/>
          <w:sz w:val="22"/>
          <w:szCs w:val="22"/>
        </w:rPr>
        <w:instrText xml:space="preserve"> FORMTEXT </w:instrText>
      </w:r>
      <w:r w:rsidR="00F30E76" w:rsidRPr="00B65B7C">
        <w:rPr>
          <w:i w:val="0"/>
          <w:sz w:val="22"/>
          <w:szCs w:val="22"/>
        </w:rPr>
      </w:r>
      <w:r w:rsidR="00F30E76" w:rsidRPr="00B65B7C">
        <w:rPr>
          <w:i w:val="0"/>
          <w:sz w:val="22"/>
          <w:szCs w:val="22"/>
        </w:rPr>
        <w:fldChar w:fldCharType="separate"/>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sz w:val="22"/>
          <w:szCs w:val="22"/>
        </w:rPr>
        <w:fldChar w:fldCharType="end"/>
      </w:r>
      <w:r w:rsidR="00F30E76" w:rsidRPr="00B65B7C">
        <w:rPr>
          <w:i w:val="0"/>
          <w:sz w:val="22"/>
          <w:szCs w:val="22"/>
        </w:rPr>
        <w:t xml:space="preserve">, z dne </w:t>
      </w:r>
      <w:r w:rsidR="00F30E76" w:rsidRPr="00B65B7C">
        <w:rPr>
          <w:i w:val="0"/>
          <w:sz w:val="22"/>
          <w:szCs w:val="22"/>
        </w:rPr>
        <w:fldChar w:fldCharType="begin">
          <w:ffData>
            <w:name w:val="Besedilo2"/>
            <w:enabled/>
            <w:calcOnExit w:val="0"/>
            <w:textInput/>
          </w:ffData>
        </w:fldChar>
      </w:r>
      <w:r w:rsidR="00F30E76" w:rsidRPr="00B65B7C">
        <w:rPr>
          <w:i w:val="0"/>
          <w:sz w:val="22"/>
          <w:szCs w:val="22"/>
        </w:rPr>
        <w:instrText xml:space="preserve"> FORMTEXT </w:instrText>
      </w:r>
      <w:r w:rsidR="00F30E76" w:rsidRPr="00B65B7C">
        <w:rPr>
          <w:i w:val="0"/>
          <w:sz w:val="22"/>
          <w:szCs w:val="22"/>
        </w:rPr>
      </w:r>
      <w:r w:rsidR="00F30E76" w:rsidRPr="00B65B7C">
        <w:rPr>
          <w:i w:val="0"/>
          <w:sz w:val="22"/>
          <w:szCs w:val="22"/>
        </w:rPr>
        <w:fldChar w:fldCharType="separate"/>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sz w:val="22"/>
          <w:szCs w:val="22"/>
        </w:rPr>
        <w:fldChar w:fldCharType="end"/>
      </w:r>
      <w:r w:rsidR="00F30E76" w:rsidRPr="00B65B7C">
        <w:rPr>
          <w:i w:val="0"/>
          <w:sz w:val="22"/>
          <w:szCs w:val="22"/>
        </w:rPr>
        <w:t xml:space="preserve"> (vpiše se številko pogodbe ter številko dokumenta in datum pogodbe) za </w:t>
      </w:r>
      <w:r w:rsidR="00F30E76" w:rsidRPr="00B65B7C">
        <w:rPr>
          <w:i w:val="0"/>
          <w:sz w:val="22"/>
          <w:szCs w:val="22"/>
        </w:rPr>
        <w:fldChar w:fldCharType="begin">
          <w:ffData>
            <w:name w:val="Besedilo2"/>
            <w:enabled/>
            <w:calcOnExit w:val="0"/>
            <w:textInput/>
          </w:ffData>
        </w:fldChar>
      </w:r>
      <w:r w:rsidR="00F30E76" w:rsidRPr="00B65B7C">
        <w:rPr>
          <w:i w:val="0"/>
          <w:sz w:val="22"/>
          <w:szCs w:val="22"/>
        </w:rPr>
        <w:instrText xml:space="preserve"> FORMTEXT </w:instrText>
      </w:r>
      <w:r w:rsidR="00F30E76" w:rsidRPr="00B65B7C">
        <w:rPr>
          <w:i w:val="0"/>
          <w:sz w:val="22"/>
          <w:szCs w:val="22"/>
        </w:rPr>
      </w:r>
      <w:r w:rsidR="00F30E76" w:rsidRPr="00B65B7C">
        <w:rPr>
          <w:i w:val="0"/>
          <w:sz w:val="22"/>
          <w:szCs w:val="22"/>
        </w:rPr>
        <w:fldChar w:fldCharType="separate"/>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noProof/>
          <w:sz w:val="22"/>
          <w:szCs w:val="22"/>
        </w:rPr>
        <w:t> </w:t>
      </w:r>
      <w:r w:rsidR="00F30E76" w:rsidRPr="00B65B7C">
        <w:rPr>
          <w:i w:val="0"/>
          <w:sz w:val="22"/>
          <w:szCs w:val="22"/>
        </w:rPr>
        <w:fldChar w:fldCharType="end"/>
      </w:r>
      <w:r w:rsidR="00F30E76" w:rsidRPr="00B65B7C">
        <w:rPr>
          <w:i w:val="0"/>
          <w:sz w:val="22"/>
          <w:szCs w:val="22"/>
        </w:rPr>
        <w:t xml:space="preserve"> (vpiše se predmet javnega naročila), sklenjene med Upravičencem               in  Naročnikom zavarovanja</w:t>
      </w:r>
      <w:r w:rsidRPr="00554526">
        <w:rPr>
          <w:i w:val="0"/>
          <w:sz w:val="22"/>
          <w:szCs w:val="22"/>
        </w:rPr>
        <w:t xml:space="preserve">                          </w:t>
      </w:r>
    </w:p>
    <w:p w14:paraId="437A205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37000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C08A0E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12672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70C592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C5DF8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51DF3A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18EF7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CA758A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0025B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FB4397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00D95D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43982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D4CF05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AD905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C87968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8A5831E"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0A3EED6" w14:textId="77777777" w:rsidR="00ED0823" w:rsidRPr="00554526" w:rsidRDefault="00ED0823" w:rsidP="00ED0823">
      <w:pPr>
        <w:ind w:left="1134"/>
        <w:jc w:val="both"/>
        <w:rPr>
          <w:i w:val="0"/>
          <w:sz w:val="22"/>
          <w:szCs w:val="22"/>
        </w:rPr>
      </w:pPr>
    </w:p>
    <w:p w14:paraId="0C0E78E3"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22405A95" w14:textId="77777777" w:rsidR="00ED0823" w:rsidRPr="00554526" w:rsidRDefault="00ED0823" w:rsidP="00ED0823">
      <w:pPr>
        <w:ind w:left="1134"/>
        <w:jc w:val="both"/>
        <w:rPr>
          <w:i w:val="0"/>
          <w:sz w:val="22"/>
          <w:szCs w:val="22"/>
        </w:rPr>
      </w:pPr>
    </w:p>
    <w:p w14:paraId="19DFCFD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3A35FA92" w14:textId="77777777" w:rsidR="00ED0823" w:rsidRPr="00554526" w:rsidRDefault="00ED0823" w:rsidP="00ED0823">
      <w:pPr>
        <w:ind w:left="1134"/>
        <w:jc w:val="both"/>
        <w:rPr>
          <w:i w:val="0"/>
          <w:sz w:val="22"/>
          <w:szCs w:val="22"/>
        </w:rPr>
      </w:pPr>
    </w:p>
    <w:p w14:paraId="43DA901A"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2D6FFDA" w14:textId="77777777" w:rsidR="00ED0823" w:rsidRDefault="00ED0823" w:rsidP="00ED0823">
      <w:pPr>
        <w:ind w:left="1134"/>
        <w:jc w:val="both"/>
        <w:rPr>
          <w:rFonts w:ascii="Arial" w:hAnsi="Arial" w:cs="Arial"/>
          <w:sz w:val="20"/>
        </w:rPr>
      </w:pPr>
    </w:p>
    <w:p w14:paraId="7D220FD4" w14:textId="77777777" w:rsidR="00DD50C8" w:rsidRPr="00CB7EE2" w:rsidRDefault="00DD50C8" w:rsidP="00ED0823">
      <w:pPr>
        <w:ind w:left="1134"/>
        <w:jc w:val="both"/>
        <w:rPr>
          <w:rFonts w:ascii="Arial" w:hAnsi="Arial" w:cs="Arial"/>
          <w:sz w:val="20"/>
        </w:rPr>
      </w:pPr>
    </w:p>
    <w:p w14:paraId="1EC63CB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6140655"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943BA27" w14:textId="77777777" w:rsidR="00ED0823" w:rsidRPr="0079325B" w:rsidRDefault="00ED0823" w:rsidP="00ED0823">
      <w:pPr>
        <w:pStyle w:val="Glava"/>
        <w:tabs>
          <w:tab w:val="clear" w:pos="4536"/>
          <w:tab w:val="clear" w:pos="9072"/>
        </w:tabs>
        <w:ind w:left="1080"/>
        <w:jc w:val="both"/>
        <w:rPr>
          <w:i w:val="0"/>
          <w:sz w:val="22"/>
          <w:szCs w:val="22"/>
        </w:rPr>
      </w:pPr>
    </w:p>
    <w:p w14:paraId="76494ABF" w14:textId="77777777" w:rsidR="00ED0823" w:rsidRPr="0079325B" w:rsidRDefault="00ED0823" w:rsidP="00ED0823">
      <w:pPr>
        <w:pStyle w:val="Glava"/>
        <w:tabs>
          <w:tab w:val="clear" w:pos="4536"/>
          <w:tab w:val="clear" w:pos="9072"/>
        </w:tabs>
        <w:jc w:val="both"/>
        <w:rPr>
          <w:i w:val="0"/>
          <w:sz w:val="22"/>
          <w:szCs w:val="22"/>
        </w:rPr>
      </w:pPr>
    </w:p>
    <w:p w14:paraId="74C586C2" w14:textId="77777777" w:rsidR="00ED0823" w:rsidRPr="0079325B" w:rsidRDefault="00ED0823" w:rsidP="00ED0823">
      <w:pPr>
        <w:pStyle w:val="Glava"/>
        <w:tabs>
          <w:tab w:val="clear" w:pos="4536"/>
          <w:tab w:val="clear" w:pos="9072"/>
        </w:tabs>
        <w:jc w:val="both"/>
        <w:rPr>
          <w:i w:val="0"/>
          <w:sz w:val="22"/>
          <w:szCs w:val="22"/>
        </w:rPr>
      </w:pPr>
    </w:p>
    <w:p w14:paraId="58CFA69A" w14:textId="77777777" w:rsidR="00ED0823" w:rsidRDefault="00ED0823" w:rsidP="00ED0823">
      <w:pPr>
        <w:pStyle w:val="Glava"/>
        <w:tabs>
          <w:tab w:val="clear" w:pos="4536"/>
          <w:tab w:val="clear" w:pos="9072"/>
        </w:tabs>
        <w:jc w:val="both"/>
        <w:rPr>
          <w:i w:val="0"/>
          <w:sz w:val="22"/>
          <w:szCs w:val="22"/>
        </w:rPr>
      </w:pPr>
    </w:p>
    <w:p w14:paraId="313751F7" w14:textId="77777777" w:rsidR="00ED0823" w:rsidRDefault="00ED0823" w:rsidP="00ED0823">
      <w:pPr>
        <w:pStyle w:val="Glava"/>
        <w:tabs>
          <w:tab w:val="clear" w:pos="4536"/>
          <w:tab w:val="clear" w:pos="9072"/>
        </w:tabs>
        <w:jc w:val="both"/>
        <w:rPr>
          <w:i w:val="0"/>
          <w:sz w:val="22"/>
          <w:szCs w:val="22"/>
        </w:rPr>
      </w:pPr>
    </w:p>
    <w:p w14:paraId="32503969" w14:textId="77777777" w:rsidR="00ED0823" w:rsidRDefault="00ED0823" w:rsidP="00ED0823">
      <w:pPr>
        <w:pStyle w:val="Glava"/>
        <w:tabs>
          <w:tab w:val="clear" w:pos="4536"/>
          <w:tab w:val="clear" w:pos="9072"/>
        </w:tabs>
        <w:jc w:val="both"/>
        <w:rPr>
          <w:i w:val="0"/>
          <w:sz w:val="22"/>
          <w:szCs w:val="22"/>
        </w:rPr>
      </w:pPr>
    </w:p>
    <w:p w14:paraId="4AB75254" w14:textId="77777777" w:rsidR="00ED0823" w:rsidRDefault="00ED0823" w:rsidP="00ED0823">
      <w:pPr>
        <w:pStyle w:val="Glava"/>
        <w:tabs>
          <w:tab w:val="clear" w:pos="4536"/>
          <w:tab w:val="clear" w:pos="9072"/>
        </w:tabs>
        <w:jc w:val="both"/>
        <w:rPr>
          <w:i w:val="0"/>
          <w:sz w:val="22"/>
          <w:szCs w:val="22"/>
        </w:rPr>
      </w:pPr>
    </w:p>
    <w:p w14:paraId="75DE2A8B" w14:textId="77777777" w:rsidR="00ED0823" w:rsidRDefault="00ED0823" w:rsidP="00ED0823">
      <w:pPr>
        <w:pStyle w:val="Glava"/>
        <w:tabs>
          <w:tab w:val="clear" w:pos="4536"/>
          <w:tab w:val="clear" w:pos="9072"/>
        </w:tabs>
        <w:jc w:val="both"/>
        <w:rPr>
          <w:i w:val="0"/>
          <w:sz w:val="22"/>
          <w:szCs w:val="22"/>
        </w:rPr>
      </w:pPr>
    </w:p>
    <w:p w14:paraId="67130204" w14:textId="77777777" w:rsidR="00ED0823" w:rsidRDefault="00ED0823" w:rsidP="00ED0823">
      <w:pPr>
        <w:pStyle w:val="Glava"/>
        <w:tabs>
          <w:tab w:val="clear" w:pos="4536"/>
          <w:tab w:val="clear" w:pos="9072"/>
        </w:tabs>
        <w:jc w:val="both"/>
        <w:rPr>
          <w:i w:val="0"/>
          <w:sz w:val="22"/>
          <w:szCs w:val="22"/>
        </w:rPr>
      </w:pPr>
    </w:p>
    <w:p w14:paraId="5F414677" w14:textId="77777777" w:rsidR="00ED0823" w:rsidRDefault="00ED0823" w:rsidP="00ED0823">
      <w:pPr>
        <w:pStyle w:val="Glava"/>
        <w:tabs>
          <w:tab w:val="clear" w:pos="4536"/>
          <w:tab w:val="clear" w:pos="9072"/>
        </w:tabs>
        <w:jc w:val="both"/>
        <w:rPr>
          <w:i w:val="0"/>
          <w:sz w:val="22"/>
          <w:szCs w:val="22"/>
        </w:rPr>
      </w:pPr>
    </w:p>
    <w:p w14:paraId="66393C76" w14:textId="77777777" w:rsidR="00ED0823" w:rsidRDefault="00ED0823" w:rsidP="00ED0823">
      <w:pPr>
        <w:pStyle w:val="Glava"/>
        <w:tabs>
          <w:tab w:val="clear" w:pos="4536"/>
          <w:tab w:val="clear" w:pos="9072"/>
        </w:tabs>
        <w:jc w:val="both"/>
        <w:rPr>
          <w:i w:val="0"/>
          <w:sz w:val="22"/>
          <w:szCs w:val="22"/>
        </w:rPr>
      </w:pPr>
    </w:p>
    <w:p w14:paraId="3CD17706" w14:textId="77777777" w:rsidR="00ED0823" w:rsidRDefault="00ED0823" w:rsidP="00ED0823">
      <w:pPr>
        <w:pStyle w:val="Glava"/>
        <w:tabs>
          <w:tab w:val="clear" w:pos="4536"/>
          <w:tab w:val="clear" w:pos="9072"/>
        </w:tabs>
        <w:jc w:val="both"/>
        <w:rPr>
          <w:i w:val="0"/>
          <w:sz w:val="22"/>
          <w:szCs w:val="22"/>
        </w:rPr>
      </w:pPr>
    </w:p>
    <w:p w14:paraId="4ACFFA32" w14:textId="77777777" w:rsidR="00ED0823" w:rsidRDefault="00ED0823" w:rsidP="00ED0823">
      <w:pPr>
        <w:pStyle w:val="Glava"/>
        <w:tabs>
          <w:tab w:val="clear" w:pos="4536"/>
          <w:tab w:val="clear" w:pos="9072"/>
        </w:tabs>
        <w:jc w:val="both"/>
        <w:rPr>
          <w:i w:val="0"/>
          <w:sz w:val="22"/>
          <w:szCs w:val="22"/>
        </w:rPr>
      </w:pPr>
    </w:p>
    <w:p w14:paraId="27BE21EA" w14:textId="77777777" w:rsidR="00ED0823" w:rsidRDefault="00ED0823" w:rsidP="00ED0823">
      <w:pPr>
        <w:pStyle w:val="Glava"/>
        <w:tabs>
          <w:tab w:val="clear" w:pos="4536"/>
          <w:tab w:val="clear" w:pos="9072"/>
        </w:tabs>
        <w:jc w:val="both"/>
        <w:rPr>
          <w:i w:val="0"/>
          <w:sz w:val="22"/>
          <w:szCs w:val="22"/>
        </w:rPr>
      </w:pPr>
    </w:p>
    <w:p w14:paraId="4427C801" w14:textId="77777777" w:rsidR="00ED0823" w:rsidRDefault="00ED0823" w:rsidP="00ED0823">
      <w:pPr>
        <w:pStyle w:val="Glava"/>
        <w:tabs>
          <w:tab w:val="clear" w:pos="4536"/>
          <w:tab w:val="clear" w:pos="9072"/>
        </w:tabs>
        <w:jc w:val="both"/>
        <w:rPr>
          <w:i w:val="0"/>
          <w:sz w:val="22"/>
          <w:szCs w:val="22"/>
        </w:rPr>
      </w:pPr>
    </w:p>
    <w:p w14:paraId="45309878" w14:textId="77777777" w:rsidR="00ED0823" w:rsidRDefault="00ED0823" w:rsidP="00ED0823">
      <w:pPr>
        <w:pStyle w:val="Glava"/>
        <w:tabs>
          <w:tab w:val="clear" w:pos="4536"/>
          <w:tab w:val="clear" w:pos="9072"/>
        </w:tabs>
        <w:jc w:val="both"/>
        <w:rPr>
          <w:i w:val="0"/>
          <w:sz w:val="22"/>
          <w:szCs w:val="22"/>
        </w:rPr>
      </w:pPr>
    </w:p>
    <w:p w14:paraId="7455FFB8" w14:textId="77777777" w:rsidR="00ED0823" w:rsidRDefault="00ED0823" w:rsidP="00ED0823">
      <w:pPr>
        <w:pStyle w:val="Glava"/>
        <w:tabs>
          <w:tab w:val="clear" w:pos="4536"/>
          <w:tab w:val="clear" w:pos="9072"/>
        </w:tabs>
        <w:jc w:val="both"/>
        <w:rPr>
          <w:i w:val="0"/>
          <w:sz w:val="22"/>
          <w:szCs w:val="22"/>
        </w:rPr>
      </w:pPr>
    </w:p>
    <w:p w14:paraId="224024AA" w14:textId="77777777" w:rsidR="00ED0823" w:rsidRDefault="00ED0823" w:rsidP="00ED0823">
      <w:pPr>
        <w:pStyle w:val="Glava"/>
        <w:tabs>
          <w:tab w:val="clear" w:pos="4536"/>
          <w:tab w:val="clear" w:pos="9072"/>
        </w:tabs>
        <w:jc w:val="both"/>
        <w:rPr>
          <w:i w:val="0"/>
          <w:sz w:val="22"/>
          <w:szCs w:val="22"/>
        </w:rPr>
      </w:pPr>
    </w:p>
    <w:p w14:paraId="11CB5A1D" w14:textId="77777777" w:rsidR="00ED0823" w:rsidRDefault="00ED0823" w:rsidP="00ED0823">
      <w:pPr>
        <w:pStyle w:val="Glava"/>
        <w:tabs>
          <w:tab w:val="clear" w:pos="4536"/>
          <w:tab w:val="clear" w:pos="9072"/>
        </w:tabs>
        <w:jc w:val="both"/>
        <w:rPr>
          <w:i w:val="0"/>
          <w:sz w:val="22"/>
          <w:szCs w:val="22"/>
        </w:rPr>
      </w:pPr>
    </w:p>
    <w:p w14:paraId="414CC188" w14:textId="77777777" w:rsidR="00ED0823" w:rsidRDefault="00ED0823" w:rsidP="00ED0823">
      <w:pPr>
        <w:pStyle w:val="Glava"/>
        <w:tabs>
          <w:tab w:val="clear" w:pos="4536"/>
          <w:tab w:val="clear" w:pos="9072"/>
        </w:tabs>
        <w:jc w:val="both"/>
        <w:rPr>
          <w:i w:val="0"/>
          <w:sz w:val="22"/>
          <w:szCs w:val="22"/>
        </w:rPr>
      </w:pPr>
    </w:p>
    <w:p w14:paraId="38A964AF" w14:textId="77777777" w:rsidR="00ED0823" w:rsidRDefault="00ED0823" w:rsidP="00ED0823">
      <w:pPr>
        <w:pStyle w:val="Glava"/>
        <w:tabs>
          <w:tab w:val="clear" w:pos="4536"/>
          <w:tab w:val="clear" w:pos="9072"/>
        </w:tabs>
        <w:jc w:val="both"/>
        <w:rPr>
          <w:i w:val="0"/>
          <w:sz w:val="22"/>
          <w:szCs w:val="22"/>
        </w:rPr>
      </w:pPr>
    </w:p>
    <w:p w14:paraId="55886517" w14:textId="77777777" w:rsidR="00ED0823" w:rsidRDefault="00ED0823" w:rsidP="00ED0823">
      <w:pPr>
        <w:pStyle w:val="Glava"/>
        <w:tabs>
          <w:tab w:val="clear" w:pos="4536"/>
          <w:tab w:val="clear" w:pos="9072"/>
        </w:tabs>
        <w:jc w:val="both"/>
        <w:rPr>
          <w:i w:val="0"/>
          <w:sz w:val="22"/>
          <w:szCs w:val="22"/>
        </w:rPr>
      </w:pPr>
    </w:p>
    <w:p w14:paraId="6C9B0330" w14:textId="77777777" w:rsidR="00ED0823" w:rsidRDefault="00ED0823" w:rsidP="00ED0823">
      <w:pPr>
        <w:pStyle w:val="Glava"/>
        <w:tabs>
          <w:tab w:val="clear" w:pos="4536"/>
          <w:tab w:val="clear" w:pos="9072"/>
        </w:tabs>
        <w:jc w:val="both"/>
        <w:rPr>
          <w:i w:val="0"/>
          <w:sz w:val="22"/>
          <w:szCs w:val="22"/>
        </w:rPr>
      </w:pPr>
    </w:p>
    <w:p w14:paraId="11D62E7E" w14:textId="77777777" w:rsidR="00ED0823" w:rsidRDefault="00ED0823" w:rsidP="00ED0823">
      <w:pPr>
        <w:pStyle w:val="Glava"/>
        <w:tabs>
          <w:tab w:val="clear" w:pos="4536"/>
          <w:tab w:val="clear" w:pos="9072"/>
        </w:tabs>
        <w:jc w:val="both"/>
        <w:rPr>
          <w:i w:val="0"/>
          <w:sz w:val="22"/>
          <w:szCs w:val="22"/>
        </w:rPr>
      </w:pPr>
    </w:p>
    <w:p w14:paraId="60C25A88" w14:textId="77777777" w:rsidR="00ED0823" w:rsidRDefault="00ED0823" w:rsidP="00ED0823">
      <w:pPr>
        <w:pStyle w:val="Glava"/>
        <w:tabs>
          <w:tab w:val="clear" w:pos="4536"/>
          <w:tab w:val="clear" w:pos="9072"/>
        </w:tabs>
        <w:jc w:val="both"/>
        <w:rPr>
          <w:i w:val="0"/>
          <w:sz w:val="22"/>
          <w:szCs w:val="22"/>
        </w:rPr>
      </w:pPr>
    </w:p>
    <w:p w14:paraId="1B180D8B" w14:textId="77777777" w:rsidR="00ED0823" w:rsidRDefault="00ED0823" w:rsidP="00ED0823">
      <w:pPr>
        <w:pStyle w:val="Glava"/>
        <w:tabs>
          <w:tab w:val="clear" w:pos="4536"/>
          <w:tab w:val="clear" w:pos="9072"/>
        </w:tabs>
        <w:jc w:val="both"/>
        <w:rPr>
          <w:i w:val="0"/>
          <w:sz w:val="22"/>
          <w:szCs w:val="22"/>
        </w:rPr>
      </w:pPr>
    </w:p>
    <w:p w14:paraId="04CC43D3" w14:textId="77777777" w:rsidR="00ED0823" w:rsidRDefault="00ED0823" w:rsidP="00ED0823">
      <w:pPr>
        <w:pStyle w:val="Glava"/>
        <w:tabs>
          <w:tab w:val="clear" w:pos="4536"/>
          <w:tab w:val="clear" w:pos="9072"/>
        </w:tabs>
        <w:jc w:val="both"/>
        <w:rPr>
          <w:i w:val="0"/>
          <w:sz w:val="22"/>
          <w:szCs w:val="22"/>
        </w:rPr>
      </w:pPr>
    </w:p>
    <w:p w14:paraId="2B529D37" w14:textId="77777777" w:rsidR="00ED0823" w:rsidRDefault="00ED0823" w:rsidP="00ED0823">
      <w:pPr>
        <w:pStyle w:val="Glava"/>
        <w:tabs>
          <w:tab w:val="clear" w:pos="4536"/>
          <w:tab w:val="clear" w:pos="9072"/>
        </w:tabs>
        <w:jc w:val="both"/>
        <w:rPr>
          <w:i w:val="0"/>
          <w:sz w:val="22"/>
          <w:szCs w:val="22"/>
        </w:rPr>
      </w:pPr>
    </w:p>
    <w:p w14:paraId="1B661D3A" w14:textId="77777777" w:rsidR="00ED0823" w:rsidRDefault="00ED0823" w:rsidP="00ED0823">
      <w:pPr>
        <w:pStyle w:val="Glava"/>
        <w:tabs>
          <w:tab w:val="clear" w:pos="4536"/>
          <w:tab w:val="clear" w:pos="9072"/>
        </w:tabs>
        <w:jc w:val="both"/>
        <w:rPr>
          <w:i w:val="0"/>
          <w:sz w:val="22"/>
          <w:szCs w:val="22"/>
        </w:rPr>
      </w:pPr>
    </w:p>
    <w:p w14:paraId="377BF02B" w14:textId="77777777" w:rsidR="00ED0823" w:rsidRDefault="00ED0823" w:rsidP="00ED0823">
      <w:pPr>
        <w:pStyle w:val="Glava"/>
        <w:tabs>
          <w:tab w:val="clear" w:pos="4536"/>
          <w:tab w:val="clear" w:pos="9072"/>
        </w:tabs>
        <w:jc w:val="both"/>
        <w:rPr>
          <w:i w:val="0"/>
          <w:sz w:val="22"/>
          <w:szCs w:val="22"/>
        </w:rPr>
      </w:pPr>
    </w:p>
    <w:p w14:paraId="28B98102" w14:textId="77777777" w:rsidR="00ED0823" w:rsidRDefault="00ED0823" w:rsidP="00ED0823">
      <w:pPr>
        <w:pStyle w:val="Glava"/>
        <w:tabs>
          <w:tab w:val="clear" w:pos="4536"/>
          <w:tab w:val="clear" w:pos="9072"/>
        </w:tabs>
        <w:jc w:val="both"/>
        <w:rPr>
          <w:i w:val="0"/>
          <w:sz w:val="22"/>
          <w:szCs w:val="22"/>
        </w:rPr>
      </w:pPr>
    </w:p>
    <w:p w14:paraId="6F96E5F7" w14:textId="77777777" w:rsidR="00ED0823" w:rsidRDefault="00ED0823" w:rsidP="00ED0823">
      <w:pPr>
        <w:pStyle w:val="Glava"/>
        <w:tabs>
          <w:tab w:val="clear" w:pos="4536"/>
          <w:tab w:val="clear" w:pos="9072"/>
        </w:tabs>
        <w:jc w:val="both"/>
        <w:rPr>
          <w:i w:val="0"/>
          <w:sz w:val="22"/>
          <w:szCs w:val="22"/>
        </w:rPr>
      </w:pPr>
    </w:p>
    <w:p w14:paraId="0B01366F" w14:textId="77777777" w:rsidR="00ED0823" w:rsidRDefault="00ED0823" w:rsidP="00ED0823">
      <w:pPr>
        <w:pStyle w:val="Glava"/>
        <w:tabs>
          <w:tab w:val="clear" w:pos="4536"/>
          <w:tab w:val="clear" w:pos="9072"/>
        </w:tabs>
        <w:jc w:val="both"/>
        <w:rPr>
          <w:i w:val="0"/>
          <w:sz w:val="22"/>
          <w:szCs w:val="22"/>
        </w:rPr>
      </w:pPr>
    </w:p>
    <w:p w14:paraId="489203FC" w14:textId="77777777" w:rsidR="00ED0823" w:rsidRDefault="00ED0823" w:rsidP="00ED0823">
      <w:pPr>
        <w:pStyle w:val="Glava"/>
        <w:tabs>
          <w:tab w:val="clear" w:pos="4536"/>
          <w:tab w:val="clear" w:pos="9072"/>
        </w:tabs>
        <w:jc w:val="both"/>
        <w:rPr>
          <w:i w:val="0"/>
          <w:sz w:val="22"/>
          <w:szCs w:val="22"/>
        </w:rPr>
      </w:pPr>
    </w:p>
    <w:p w14:paraId="24AFB536" w14:textId="77777777" w:rsidR="00ED0823" w:rsidRDefault="00ED0823" w:rsidP="00ED0823">
      <w:pPr>
        <w:pStyle w:val="Glava"/>
        <w:tabs>
          <w:tab w:val="clear" w:pos="4536"/>
          <w:tab w:val="clear" w:pos="9072"/>
        </w:tabs>
        <w:jc w:val="both"/>
        <w:rPr>
          <w:i w:val="0"/>
          <w:sz w:val="22"/>
          <w:szCs w:val="22"/>
        </w:rPr>
      </w:pPr>
    </w:p>
    <w:p w14:paraId="03C7AA38" w14:textId="77777777" w:rsidR="00ED0823" w:rsidRDefault="00ED0823" w:rsidP="00ED0823">
      <w:pPr>
        <w:pStyle w:val="Glava"/>
        <w:tabs>
          <w:tab w:val="clear" w:pos="4536"/>
          <w:tab w:val="clear" w:pos="9072"/>
        </w:tabs>
        <w:jc w:val="both"/>
        <w:rPr>
          <w:i w:val="0"/>
          <w:sz w:val="22"/>
          <w:szCs w:val="22"/>
        </w:rPr>
      </w:pPr>
    </w:p>
    <w:p w14:paraId="1DD9D267" w14:textId="77777777" w:rsidR="00ED0823" w:rsidRDefault="00ED0823" w:rsidP="00ED0823">
      <w:pPr>
        <w:pStyle w:val="Glava"/>
        <w:tabs>
          <w:tab w:val="clear" w:pos="4536"/>
          <w:tab w:val="clear" w:pos="9072"/>
        </w:tabs>
        <w:jc w:val="both"/>
        <w:rPr>
          <w:i w:val="0"/>
          <w:sz w:val="22"/>
          <w:szCs w:val="22"/>
        </w:rPr>
      </w:pPr>
    </w:p>
    <w:p w14:paraId="48698BC4" w14:textId="77777777" w:rsidR="00ED0823" w:rsidRDefault="00ED0823" w:rsidP="00ED0823">
      <w:pPr>
        <w:pStyle w:val="Glava"/>
        <w:tabs>
          <w:tab w:val="clear" w:pos="4536"/>
          <w:tab w:val="clear" w:pos="9072"/>
        </w:tabs>
        <w:jc w:val="both"/>
        <w:rPr>
          <w:i w:val="0"/>
          <w:sz w:val="22"/>
          <w:szCs w:val="22"/>
        </w:rPr>
      </w:pPr>
    </w:p>
    <w:p w14:paraId="1423A996" w14:textId="77777777" w:rsidR="00ED0823" w:rsidRDefault="00ED0823" w:rsidP="00ED0823">
      <w:pPr>
        <w:pStyle w:val="Glava"/>
        <w:tabs>
          <w:tab w:val="clear" w:pos="4536"/>
          <w:tab w:val="clear" w:pos="9072"/>
        </w:tabs>
        <w:jc w:val="both"/>
        <w:rPr>
          <w:i w:val="0"/>
          <w:sz w:val="22"/>
          <w:szCs w:val="22"/>
        </w:rPr>
      </w:pPr>
    </w:p>
    <w:p w14:paraId="372D88A1" w14:textId="77777777" w:rsidR="00ED0823" w:rsidRDefault="00ED0823" w:rsidP="00ED0823">
      <w:pPr>
        <w:pStyle w:val="Glava"/>
        <w:tabs>
          <w:tab w:val="clear" w:pos="4536"/>
          <w:tab w:val="clear" w:pos="9072"/>
        </w:tabs>
        <w:jc w:val="both"/>
        <w:rPr>
          <w:i w:val="0"/>
          <w:sz w:val="22"/>
          <w:szCs w:val="22"/>
        </w:rPr>
      </w:pPr>
    </w:p>
    <w:p w14:paraId="68DF579C" w14:textId="77777777" w:rsidR="00F30E76" w:rsidRDefault="00F30E76" w:rsidP="00ED0823">
      <w:pPr>
        <w:pStyle w:val="Glava"/>
        <w:tabs>
          <w:tab w:val="clear" w:pos="4536"/>
          <w:tab w:val="clear" w:pos="9072"/>
        </w:tabs>
        <w:jc w:val="both"/>
        <w:rPr>
          <w:i w:val="0"/>
          <w:sz w:val="22"/>
          <w:szCs w:val="22"/>
        </w:rPr>
      </w:pPr>
    </w:p>
    <w:p w14:paraId="5B30F4AE" w14:textId="77777777" w:rsidR="00F00073" w:rsidRDefault="00F00073" w:rsidP="00ED0823">
      <w:pPr>
        <w:pStyle w:val="Glava"/>
        <w:tabs>
          <w:tab w:val="clear" w:pos="4536"/>
          <w:tab w:val="clear" w:pos="9072"/>
        </w:tabs>
        <w:jc w:val="right"/>
        <w:rPr>
          <w:b/>
          <w:i w:val="0"/>
          <w:sz w:val="22"/>
          <w:szCs w:val="22"/>
        </w:rPr>
      </w:pPr>
    </w:p>
    <w:p w14:paraId="00279E77" w14:textId="77777777" w:rsidR="00502857" w:rsidRDefault="00502857" w:rsidP="00B540AE">
      <w:pPr>
        <w:jc w:val="right"/>
        <w:rPr>
          <w:b/>
          <w:i w:val="0"/>
          <w:sz w:val="22"/>
          <w:szCs w:val="22"/>
        </w:rPr>
      </w:pPr>
    </w:p>
    <w:p w14:paraId="0AF6FA40" w14:textId="77777777" w:rsidR="00502857" w:rsidRDefault="00502857" w:rsidP="00B540AE">
      <w:pPr>
        <w:jc w:val="right"/>
        <w:rPr>
          <w:b/>
          <w:i w:val="0"/>
          <w:sz w:val="22"/>
          <w:szCs w:val="22"/>
        </w:rPr>
      </w:pPr>
    </w:p>
    <w:p w14:paraId="3FEB1383" w14:textId="77777777" w:rsidR="00B540AE" w:rsidRDefault="00B540AE" w:rsidP="00B540AE">
      <w:pPr>
        <w:jc w:val="right"/>
        <w:rPr>
          <w:b/>
          <w:i w:val="0"/>
          <w:sz w:val="22"/>
          <w:szCs w:val="22"/>
        </w:rPr>
      </w:pPr>
      <w:r>
        <w:rPr>
          <w:b/>
          <w:i w:val="0"/>
          <w:sz w:val="22"/>
          <w:szCs w:val="22"/>
        </w:rPr>
        <w:lastRenderedPageBreak/>
        <w:t xml:space="preserve">PRILOGA </w:t>
      </w:r>
      <w:r w:rsidR="0053793A">
        <w:rPr>
          <w:b/>
          <w:i w:val="0"/>
          <w:sz w:val="22"/>
          <w:szCs w:val="22"/>
        </w:rPr>
        <w:t>E</w:t>
      </w:r>
    </w:p>
    <w:p w14:paraId="38585B87" w14:textId="77777777" w:rsidR="00B540AE" w:rsidRPr="0079325B" w:rsidRDefault="00B540AE" w:rsidP="00ED0823">
      <w:pPr>
        <w:rPr>
          <w:b/>
          <w:i w:val="0"/>
          <w:sz w:val="22"/>
          <w:szCs w:val="22"/>
        </w:rPr>
      </w:pPr>
    </w:p>
    <w:p w14:paraId="30BC1785"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ADF1C1D" w14:textId="77777777" w:rsidR="00ED0823" w:rsidRDefault="00ED0823" w:rsidP="00ED0823">
      <w:pPr>
        <w:keepNext/>
        <w:jc w:val="both"/>
        <w:rPr>
          <w:rFonts w:ascii="Arial" w:hAnsi="Arial" w:cs="Arial"/>
          <w:sz w:val="20"/>
        </w:rPr>
      </w:pPr>
    </w:p>
    <w:p w14:paraId="1C46535D" w14:textId="77777777" w:rsidR="00ED0823" w:rsidRPr="00CB7EE2" w:rsidRDefault="00ED0823" w:rsidP="00ED0823">
      <w:pPr>
        <w:keepNext/>
        <w:jc w:val="both"/>
        <w:rPr>
          <w:rFonts w:ascii="Arial" w:hAnsi="Arial" w:cs="Arial"/>
          <w:sz w:val="20"/>
        </w:rPr>
      </w:pPr>
    </w:p>
    <w:p w14:paraId="50F8CD8F"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73F2B852" w14:textId="77777777" w:rsidR="00ED0823" w:rsidRPr="00554526" w:rsidRDefault="00ED0823" w:rsidP="00ED0823">
      <w:pPr>
        <w:keepNext/>
        <w:ind w:left="1134"/>
        <w:jc w:val="both"/>
        <w:rPr>
          <w:i w:val="0"/>
          <w:sz w:val="22"/>
          <w:szCs w:val="22"/>
        </w:rPr>
      </w:pPr>
    </w:p>
    <w:p w14:paraId="419605AB"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3644FE8"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2A5A4881" w14:textId="77777777" w:rsidR="00ED0823" w:rsidRPr="00554526" w:rsidRDefault="00ED0823" w:rsidP="00ED0823">
      <w:pPr>
        <w:keepNext/>
        <w:ind w:left="1134"/>
        <w:jc w:val="both"/>
        <w:rPr>
          <w:i w:val="0"/>
          <w:sz w:val="22"/>
          <w:szCs w:val="22"/>
        </w:rPr>
      </w:pPr>
    </w:p>
    <w:p w14:paraId="649C52C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5C218FC9" w14:textId="77777777" w:rsidR="00ED0823" w:rsidRPr="00554526" w:rsidRDefault="00ED0823" w:rsidP="00ED0823">
      <w:pPr>
        <w:keepNext/>
        <w:ind w:left="1134"/>
        <w:jc w:val="both"/>
        <w:rPr>
          <w:i w:val="0"/>
          <w:sz w:val="22"/>
          <w:szCs w:val="22"/>
        </w:rPr>
      </w:pPr>
    </w:p>
    <w:p w14:paraId="0E9601E4"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2BD34293" w14:textId="77777777" w:rsidR="00ED0823" w:rsidRPr="00554526" w:rsidRDefault="00ED0823" w:rsidP="00ED0823">
      <w:pPr>
        <w:keepNext/>
        <w:ind w:left="1134"/>
        <w:jc w:val="both"/>
        <w:rPr>
          <w:i w:val="0"/>
          <w:sz w:val="22"/>
          <w:szCs w:val="22"/>
        </w:rPr>
      </w:pPr>
    </w:p>
    <w:p w14:paraId="62ADC476"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F56D283" w14:textId="77777777" w:rsidR="00ED0823" w:rsidRPr="00554526" w:rsidRDefault="00ED0823" w:rsidP="00ED0823">
      <w:pPr>
        <w:keepNext/>
        <w:ind w:left="1134"/>
        <w:jc w:val="both"/>
        <w:rPr>
          <w:i w:val="0"/>
          <w:sz w:val="22"/>
          <w:szCs w:val="22"/>
        </w:rPr>
      </w:pPr>
    </w:p>
    <w:p w14:paraId="00D6B7CC"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55B62B" w14:textId="77777777" w:rsidR="00ED0823" w:rsidRPr="00554526" w:rsidRDefault="00ED0823" w:rsidP="00ED0823">
      <w:pPr>
        <w:keepNext/>
        <w:ind w:left="1134"/>
        <w:jc w:val="both"/>
        <w:rPr>
          <w:i w:val="0"/>
          <w:sz w:val="22"/>
          <w:szCs w:val="22"/>
        </w:rPr>
      </w:pPr>
    </w:p>
    <w:p w14:paraId="1B3A7E25"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2E060D4F" w14:textId="77777777" w:rsidR="00ED0823" w:rsidRPr="00554526" w:rsidRDefault="00ED0823" w:rsidP="00ED0823">
      <w:pPr>
        <w:keepNext/>
        <w:ind w:left="1134"/>
        <w:jc w:val="both"/>
        <w:rPr>
          <w:i w:val="0"/>
          <w:sz w:val="22"/>
          <w:szCs w:val="22"/>
        </w:rPr>
      </w:pPr>
    </w:p>
    <w:p w14:paraId="39396E8F" w14:textId="77777777" w:rsidR="00ED0823" w:rsidRPr="00554526" w:rsidRDefault="00ED0823" w:rsidP="00ED0823">
      <w:pPr>
        <w:keepNext/>
        <w:ind w:left="1134"/>
        <w:jc w:val="both"/>
        <w:rPr>
          <w:i w:val="0"/>
          <w:sz w:val="22"/>
          <w:szCs w:val="22"/>
        </w:rPr>
      </w:pPr>
      <w:r w:rsidRPr="00B65B7C">
        <w:rPr>
          <w:b/>
          <w:i w:val="0"/>
          <w:sz w:val="22"/>
          <w:szCs w:val="22"/>
        </w:rPr>
        <w:t xml:space="preserve">OSNOVNI POSEL: </w:t>
      </w:r>
      <w:r w:rsidR="00F30E76" w:rsidRPr="00B65B7C">
        <w:rPr>
          <w:i w:val="0"/>
          <w:sz w:val="22"/>
          <w:szCs w:val="22"/>
        </w:rPr>
        <w:t>obveznost naročnika zavarovanja za odpravo napak v garancijskem roku, ki izhaja iz</w:t>
      </w:r>
      <w:r w:rsidR="00F30E76" w:rsidRPr="00B65B7C">
        <w:rPr>
          <w:b/>
          <w:i w:val="0"/>
          <w:sz w:val="22"/>
          <w:szCs w:val="22"/>
        </w:rPr>
        <w:t xml:space="preserve"> </w:t>
      </w:r>
      <w:r w:rsidR="00F30E76" w:rsidRPr="00B65B7C">
        <w:rPr>
          <w:i w:val="0"/>
          <w:sz w:val="22"/>
          <w:szCs w:val="22"/>
        </w:rPr>
        <w:t xml:space="preserve">pogodbe št. </w:t>
      </w:r>
      <w:r w:rsidR="00F30E76" w:rsidRPr="00B65B7C">
        <w:rPr>
          <w:i w:val="0"/>
          <w:sz w:val="22"/>
          <w:szCs w:val="22"/>
        </w:rPr>
        <w:fldChar w:fldCharType="begin">
          <w:ffData>
            <w:name w:val="Besedilo2"/>
            <w:enabled/>
            <w:calcOnExit w:val="0"/>
            <w:textInput/>
          </w:ffData>
        </w:fldChar>
      </w:r>
      <w:r w:rsidR="00F30E76" w:rsidRPr="00B65B7C">
        <w:rPr>
          <w:i w:val="0"/>
          <w:sz w:val="22"/>
          <w:szCs w:val="22"/>
        </w:rPr>
        <w:instrText xml:space="preserve"> FORMTEXT </w:instrText>
      </w:r>
      <w:r w:rsidR="00F30E76" w:rsidRPr="00B65B7C">
        <w:rPr>
          <w:i w:val="0"/>
          <w:sz w:val="22"/>
          <w:szCs w:val="22"/>
        </w:rPr>
      </w:r>
      <w:r w:rsidR="00F30E76" w:rsidRPr="00B65B7C">
        <w:rPr>
          <w:i w:val="0"/>
          <w:sz w:val="22"/>
          <w:szCs w:val="22"/>
        </w:rPr>
        <w:fldChar w:fldCharType="separate"/>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fldChar w:fldCharType="end"/>
      </w:r>
      <w:r w:rsidR="00F30E76" w:rsidRPr="00B65B7C">
        <w:rPr>
          <w:i w:val="0"/>
          <w:sz w:val="22"/>
          <w:szCs w:val="22"/>
        </w:rPr>
        <w:t xml:space="preserve">, št. dok. DS </w:t>
      </w:r>
      <w:r w:rsidR="00F30E76" w:rsidRPr="00B65B7C">
        <w:rPr>
          <w:i w:val="0"/>
          <w:sz w:val="22"/>
          <w:szCs w:val="22"/>
        </w:rPr>
        <w:fldChar w:fldCharType="begin">
          <w:ffData>
            <w:name w:val="Besedilo2"/>
            <w:enabled/>
            <w:calcOnExit w:val="0"/>
            <w:textInput/>
          </w:ffData>
        </w:fldChar>
      </w:r>
      <w:r w:rsidR="00F30E76" w:rsidRPr="00B65B7C">
        <w:rPr>
          <w:i w:val="0"/>
          <w:sz w:val="22"/>
          <w:szCs w:val="22"/>
        </w:rPr>
        <w:instrText xml:space="preserve"> FORMTEXT </w:instrText>
      </w:r>
      <w:r w:rsidR="00F30E76" w:rsidRPr="00B65B7C">
        <w:rPr>
          <w:i w:val="0"/>
          <w:sz w:val="22"/>
          <w:szCs w:val="22"/>
        </w:rPr>
      </w:r>
      <w:r w:rsidR="00F30E76" w:rsidRPr="00B65B7C">
        <w:rPr>
          <w:i w:val="0"/>
          <w:sz w:val="22"/>
          <w:szCs w:val="22"/>
        </w:rPr>
        <w:fldChar w:fldCharType="separate"/>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fldChar w:fldCharType="end"/>
      </w:r>
      <w:r w:rsidR="00F30E76" w:rsidRPr="00B65B7C">
        <w:rPr>
          <w:i w:val="0"/>
          <w:sz w:val="22"/>
          <w:szCs w:val="22"/>
        </w:rPr>
        <w:t xml:space="preserve">  z dne </w:t>
      </w:r>
      <w:r w:rsidR="00F30E76" w:rsidRPr="00B65B7C">
        <w:rPr>
          <w:i w:val="0"/>
          <w:sz w:val="22"/>
          <w:szCs w:val="22"/>
        </w:rPr>
        <w:fldChar w:fldCharType="begin">
          <w:ffData>
            <w:name w:val="Besedilo2"/>
            <w:enabled/>
            <w:calcOnExit w:val="0"/>
            <w:textInput/>
          </w:ffData>
        </w:fldChar>
      </w:r>
      <w:r w:rsidR="00F30E76" w:rsidRPr="00B65B7C">
        <w:rPr>
          <w:i w:val="0"/>
          <w:sz w:val="22"/>
          <w:szCs w:val="22"/>
        </w:rPr>
        <w:instrText xml:space="preserve"> FORMTEXT </w:instrText>
      </w:r>
      <w:r w:rsidR="00F30E76" w:rsidRPr="00B65B7C">
        <w:rPr>
          <w:i w:val="0"/>
          <w:sz w:val="22"/>
          <w:szCs w:val="22"/>
        </w:rPr>
      </w:r>
      <w:r w:rsidR="00F30E76" w:rsidRPr="00B65B7C">
        <w:rPr>
          <w:i w:val="0"/>
          <w:sz w:val="22"/>
          <w:szCs w:val="22"/>
        </w:rPr>
        <w:fldChar w:fldCharType="separate"/>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fldChar w:fldCharType="end"/>
      </w:r>
      <w:r w:rsidR="00F30E76" w:rsidRPr="00B65B7C">
        <w:rPr>
          <w:i w:val="0"/>
          <w:sz w:val="22"/>
          <w:szCs w:val="22"/>
        </w:rPr>
        <w:t xml:space="preserve"> (vpiše se številko pogodbe ter številko dokumenta) za </w:t>
      </w:r>
      <w:r w:rsidR="00F30E76" w:rsidRPr="00B65B7C">
        <w:rPr>
          <w:i w:val="0"/>
          <w:sz w:val="22"/>
          <w:szCs w:val="22"/>
        </w:rPr>
        <w:fldChar w:fldCharType="begin">
          <w:ffData>
            <w:name w:val="Besedilo2"/>
            <w:enabled/>
            <w:calcOnExit w:val="0"/>
            <w:textInput/>
          </w:ffData>
        </w:fldChar>
      </w:r>
      <w:r w:rsidR="00F30E76" w:rsidRPr="00B65B7C">
        <w:rPr>
          <w:i w:val="0"/>
          <w:sz w:val="22"/>
          <w:szCs w:val="22"/>
        </w:rPr>
        <w:instrText xml:space="preserve"> FORMTEXT </w:instrText>
      </w:r>
      <w:r w:rsidR="00F30E76" w:rsidRPr="00B65B7C">
        <w:rPr>
          <w:i w:val="0"/>
          <w:sz w:val="22"/>
          <w:szCs w:val="22"/>
        </w:rPr>
      </w:r>
      <w:r w:rsidR="00F30E76" w:rsidRPr="00B65B7C">
        <w:rPr>
          <w:i w:val="0"/>
          <w:sz w:val="22"/>
          <w:szCs w:val="22"/>
        </w:rPr>
        <w:fldChar w:fldCharType="separate"/>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t> </w:t>
      </w:r>
      <w:r w:rsidR="00F30E76" w:rsidRPr="00B65B7C">
        <w:rPr>
          <w:i w:val="0"/>
          <w:sz w:val="22"/>
          <w:szCs w:val="22"/>
        </w:rPr>
        <w:fldChar w:fldCharType="end"/>
      </w:r>
      <w:r w:rsidR="00F30E76" w:rsidRPr="00B65B7C">
        <w:rPr>
          <w:i w:val="0"/>
          <w:sz w:val="22"/>
          <w:szCs w:val="22"/>
        </w:rPr>
        <w:t xml:space="preserve"> (vpiše se predmet javnega naročila), sklenjene med Upravičencem               in  Naročnikom zavarovanja</w:t>
      </w:r>
      <w:r w:rsidRPr="00554526">
        <w:rPr>
          <w:i w:val="0"/>
          <w:sz w:val="22"/>
          <w:szCs w:val="22"/>
        </w:rPr>
        <w:t xml:space="preserve">                          </w:t>
      </w:r>
    </w:p>
    <w:p w14:paraId="6B533C23" w14:textId="77777777" w:rsidR="00ED0823" w:rsidRPr="00554526" w:rsidRDefault="00ED0823" w:rsidP="00ED0823">
      <w:pPr>
        <w:keepNext/>
        <w:ind w:left="1134"/>
        <w:jc w:val="both"/>
        <w:rPr>
          <w:i w:val="0"/>
          <w:sz w:val="22"/>
          <w:szCs w:val="22"/>
        </w:rPr>
      </w:pPr>
    </w:p>
    <w:p w14:paraId="733702E6"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07718E2" w14:textId="77777777" w:rsidR="00ED0823" w:rsidRPr="00554526" w:rsidRDefault="00ED0823" w:rsidP="00ED0823">
      <w:pPr>
        <w:keepNext/>
        <w:ind w:left="1134"/>
        <w:jc w:val="both"/>
        <w:rPr>
          <w:i w:val="0"/>
          <w:sz w:val="22"/>
          <w:szCs w:val="22"/>
        </w:rPr>
      </w:pPr>
    </w:p>
    <w:p w14:paraId="14025C2A"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996645E" w14:textId="77777777" w:rsidR="00ED0823" w:rsidRPr="00554526" w:rsidRDefault="00ED0823" w:rsidP="00ED0823">
      <w:pPr>
        <w:keepNext/>
        <w:ind w:left="1134"/>
        <w:jc w:val="both"/>
        <w:rPr>
          <w:i w:val="0"/>
          <w:sz w:val="22"/>
          <w:szCs w:val="22"/>
        </w:rPr>
      </w:pPr>
    </w:p>
    <w:p w14:paraId="59952AF6"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A9DFDC7" w14:textId="77777777" w:rsidR="00ED0823" w:rsidRPr="00554526" w:rsidRDefault="00ED0823" w:rsidP="00ED0823">
      <w:pPr>
        <w:keepNext/>
        <w:ind w:left="1134"/>
        <w:jc w:val="both"/>
        <w:rPr>
          <w:i w:val="0"/>
          <w:sz w:val="22"/>
          <w:szCs w:val="22"/>
        </w:rPr>
      </w:pPr>
    </w:p>
    <w:p w14:paraId="2A1D900A"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4B2B93D1" w14:textId="77777777" w:rsidR="00ED0823" w:rsidRPr="00554526" w:rsidRDefault="00ED0823" w:rsidP="00ED0823">
      <w:pPr>
        <w:keepNext/>
        <w:ind w:left="1134"/>
        <w:jc w:val="both"/>
        <w:rPr>
          <w:i w:val="0"/>
          <w:sz w:val="22"/>
          <w:szCs w:val="22"/>
        </w:rPr>
      </w:pPr>
    </w:p>
    <w:p w14:paraId="61D29E01"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8046779" w14:textId="77777777" w:rsidR="00ED0823" w:rsidRPr="00554526" w:rsidRDefault="00ED0823" w:rsidP="00ED0823">
      <w:pPr>
        <w:keepNext/>
        <w:ind w:left="1134"/>
        <w:jc w:val="both"/>
        <w:rPr>
          <w:i w:val="0"/>
          <w:sz w:val="22"/>
          <w:szCs w:val="22"/>
        </w:rPr>
      </w:pPr>
    </w:p>
    <w:p w14:paraId="0C02885E"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83637D8" w14:textId="77777777" w:rsidR="00ED0823" w:rsidRPr="00554526" w:rsidRDefault="00ED0823" w:rsidP="00ED0823">
      <w:pPr>
        <w:keepNext/>
        <w:ind w:left="1134"/>
        <w:jc w:val="both"/>
        <w:rPr>
          <w:i w:val="0"/>
          <w:sz w:val="22"/>
          <w:szCs w:val="22"/>
        </w:rPr>
      </w:pPr>
    </w:p>
    <w:p w14:paraId="33092E10"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238F86E" w14:textId="77777777" w:rsidR="00ED0823" w:rsidRPr="00554526" w:rsidRDefault="00ED0823" w:rsidP="00ED0823">
      <w:pPr>
        <w:keepNext/>
        <w:ind w:left="1134"/>
        <w:jc w:val="both"/>
        <w:rPr>
          <w:i w:val="0"/>
          <w:sz w:val="22"/>
          <w:szCs w:val="22"/>
        </w:rPr>
      </w:pPr>
    </w:p>
    <w:p w14:paraId="5E9F348E"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14:paraId="1CB005F4" w14:textId="77777777" w:rsidR="00ED0823" w:rsidRPr="00554526" w:rsidRDefault="00ED0823" w:rsidP="00ED0823">
      <w:pPr>
        <w:ind w:left="1134"/>
        <w:jc w:val="both"/>
        <w:rPr>
          <w:i w:val="0"/>
          <w:sz w:val="22"/>
          <w:szCs w:val="22"/>
        </w:rPr>
      </w:pPr>
    </w:p>
    <w:p w14:paraId="27E12E5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4BCA5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38AC9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1D41A98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11218A"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B409D3F"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DD6C4D"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90ADD3"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69480C"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FFDF0BD"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C097094"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130C997"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B26805"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24D4A3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24842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5EFCA0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B25546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2244E5D"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5DEEFD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4A3215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141B24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06070A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ECEBF5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C8F2C1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B9A82A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1944CB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150CE7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40E9DD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C990A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BE365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636CCB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587C0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09AA91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85629C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C8CACC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BCC213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122D7D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BEB73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F883CC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8FAEA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2BFDC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1B3B59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649B30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465D93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B5D1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3462E6" w14:textId="77777777" w:rsidR="00B540AE" w:rsidRDefault="00B540AE" w:rsidP="0053793A">
      <w:pPr>
        <w:rPr>
          <w:i w:val="0"/>
          <w:color w:val="0000FF"/>
          <w:szCs w:val="24"/>
        </w:rPr>
      </w:pPr>
    </w:p>
    <w:sectPr w:rsidR="00B540AE" w:rsidSect="00461695">
      <w:footerReference w:type="default" r:id="rId22"/>
      <w:headerReference w:type="first" r:id="rId23"/>
      <w:pgSz w:w="11906" w:h="16838"/>
      <w:pgMar w:top="1361" w:right="1202" w:bottom="1202" w:left="629" w:header="709" w:footer="709"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84C4C" w14:textId="77777777" w:rsidR="00E76242" w:rsidRDefault="00E76242">
      <w:r>
        <w:separator/>
      </w:r>
    </w:p>
  </w:endnote>
  <w:endnote w:type="continuationSeparator" w:id="0">
    <w:p w14:paraId="49748A48" w14:textId="77777777" w:rsidR="00E76242" w:rsidRDefault="00E76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AD465" w14:textId="3870779C" w:rsidR="00E76242" w:rsidRPr="00733B9A" w:rsidRDefault="00E7624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61695">
      <w:rPr>
        <w:rStyle w:val="tevilkastrani"/>
        <w:i w:val="0"/>
        <w:noProof/>
        <w:sz w:val="18"/>
        <w:szCs w:val="18"/>
      </w:rPr>
      <w:t>35</w:t>
    </w:r>
    <w:r w:rsidRPr="00733B9A">
      <w:rPr>
        <w:rStyle w:val="tevilkastrani"/>
        <w:i w:val="0"/>
        <w:sz w:val="18"/>
        <w:szCs w:val="18"/>
      </w:rPr>
      <w:fldChar w:fldCharType="end"/>
    </w:r>
    <w:r w:rsidRPr="00733B9A">
      <w:rPr>
        <w:rStyle w:val="tevilkastrani"/>
        <w:i w:val="0"/>
        <w:sz w:val="18"/>
        <w:szCs w:val="18"/>
      </w:rPr>
      <w:t>/</w:t>
    </w:r>
    <w:r w:rsidR="00461695">
      <w:rPr>
        <w:rStyle w:val="tevilkastrani"/>
        <w:i w:val="0"/>
        <w:sz w:val="18"/>
        <w:szCs w:val="18"/>
      </w:rPr>
      <w:t>82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0E3D9" w14:textId="77777777" w:rsidR="00E76242" w:rsidRDefault="00E76242">
      <w:r>
        <w:separator/>
      </w:r>
    </w:p>
  </w:footnote>
  <w:footnote w:type="continuationSeparator" w:id="0">
    <w:p w14:paraId="7EFE0F0D" w14:textId="77777777" w:rsidR="00E76242" w:rsidRDefault="00E76242">
      <w:r>
        <w:continuationSeparator/>
      </w:r>
    </w:p>
  </w:footnote>
  <w:footnote w:id="1">
    <w:p w14:paraId="004FF128" w14:textId="77777777" w:rsidR="00EB56CD" w:rsidRPr="00F122DF" w:rsidRDefault="00EB56CD" w:rsidP="00EB56CD">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15E33904" w14:textId="77777777" w:rsidR="00EB56CD" w:rsidRPr="00F122DF" w:rsidRDefault="00EB56CD" w:rsidP="00EB56CD">
      <w:pPr>
        <w:rPr>
          <w:rFonts w:ascii="Arial" w:hAnsi="Arial" w:cs="Arial"/>
          <w:sz w:val="14"/>
        </w:rPr>
      </w:pPr>
      <w:r w:rsidRPr="00F122DF">
        <w:rPr>
          <w:rFonts w:ascii="Arial" w:hAnsi="Arial" w:cs="Arial"/>
          <w:sz w:val="14"/>
        </w:rPr>
        <w:t>Kadar izvajalec ni davčni zavezanec, se uporabi oblika: davčna številka: xxxxxxxx</w:t>
      </w:r>
    </w:p>
    <w:p w14:paraId="490F0BBF" w14:textId="77777777" w:rsidR="00EB56CD" w:rsidRPr="00F122DF" w:rsidRDefault="00EB56CD" w:rsidP="00EB56CD">
      <w:pPr>
        <w:pStyle w:val="Sprotnaopomba-besedilo"/>
      </w:pPr>
    </w:p>
  </w:footnote>
  <w:footnote w:id="2">
    <w:p w14:paraId="6142768F" w14:textId="77777777" w:rsidR="00EB56CD" w:rsidRPr="00F122DF" w:rsidRDefault="00EB56CD" w:rsidP="00EB56CD">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4DCB25A3" w14:textId="77777777" w:rsidR="00EB56CD" w:rsidRPr="00F122DF" w:rsidRDefault="00EB56CD" w:rsidP="00EB56CD">
      <w:pPr>
        <w:rPr>
          <w:rFonts w:ascii="Arial" w:hAnsi="Arial" w:cs="Arial"/>
          <w:sz w:val="14"/>
        </w:rPr>
      </w:pPr>
      <w:r w:rsidRPr="00F122DF">
        <w:rPr>
          <w:rFonts w:ascii="Arial" w:hAnsi="Arial" w:cs="Arial"/>
          <w:sz w:val="14"/>
        </w:rPr>
        <w:t>Kadar izvajalec ni davčni zavezanec, se uporabi oblika: davčna številka: xxxxxxxx</w:t>
      </w:r>
    </w:p>
    <w:p w14:paraId="056FC851" w14:textId="77777777" w:rsidR="00EB56CD" w:rsidRPr="00F122DF" w:rsidRDefault="00EB56CD" w:rsidP="00EB56CD">
      <w:pPr>
        <w:pStyle w:val="Sprotnaopomba-besedilo"/>
      </w:pPr>
    </w:p>
  </w:footnote>
  <w:footnote w:id="3">
    <w:p w14:paraId="2C6486B2" w14:textId="77777777" w:rsidR="00EB56CD" w:rsidRPr="00F122DF" w:rsidRDefault="00EB56CD" w:rsidP="00EB56CD">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27902824" w14:textId="77777777" w:rsidR="00EB56CD" w:rsidRPr="00F122DF" w:rsidRDefault="00EB56CD" w:rsidP="00EB56CD">
      <w:pPr>
        <w:rPr>
          <w:rFonts w:ascii="Arial" w:hAnsi="Arial" w:cs="Arial"/>
          <w:sz w:val="14"/>
        </w:rPr>
      </w:pPr>
      <w:r w:rsidRPr="00F122DF">
        <w:rPr>
          <w:rFonts w:ascii="Arial" w:hAnsi="Arial" w:cs="Arial"/>
          <w:sz w:val="14"/>
        </w:rPr>
        <w:t>Kadar izvajalec ni davčni zavezanec, se uporabi oblika: davčna številka: xxxxxxxx</w:t>
      </w:r>
    </w:p>
    <w:p w14:paraId="6060BFDF" w14:textId="77777777" w:rsidR="00EB56CD" w:rsidRPr="00F122DF" w:rsidRDefault="00EB56CD" w:rsidP="00EB56CD">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E394A" w14:textId="77777777" w:rsidR="00E76242" w:rsidRDefault="00E76242">
    <w:pPr>
      <w:pStyle w:val="Glava"/>
    </w:pPr>
    <w:r w:rsidRPr="0042651B">
      <w:rPr>
        <w:noProof/>
      </w:rPr>
      <w:drawing>
        <wp:inline distT="0" distB="0" distL="0" distR="0" wp14:anchorId="0CA2E7CD" wp14:editId="60A367CE">
          <wp:extent cx="3416300" cy="157480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926543"/>
    <w:multiLevelType w:val="hybridMultilevel"/>
    <w:tmpl w:val="F2CAF8DC"/>
    <w:lvl w:ilvl="0" w:tplc="04240017">
      <w:start w:val="1"/>
      <w:numFmt w:val="lowerLetter"/>
      <w:lvlText w:val="%1)"/>
      <w:lvlJc w:val="left"/>
      <w:pPr>
        <w:ind w:left="2160" w:hanging="360"/>
      </w:pPr>
    </w:lvl>
    <w:lvl w:ilvl="1" w:tplc="04240019" w:tentative="1">
      <w:start w:val="1"/>
      <w:numFmt w:val="lowerLetter"/>
      <w:lvlText w:val="%2."/>
      <w:lvlJc w:val="left"/>
      <w:pPr>
        <w:ind w:left="2880" w:hanging="360"/>
      </w:pPr>
    </w:lvl>
    <w:lvl w:ilvl="2" w:tplc="0424001B" w:tentative="1">
      <w:start w:val="1"/>
      <w:numFmt w:val="lowerRoman"/>
      <w:lvlText w:val="%3."/>
      <w:lvlJc w:val="right"/>
      <w:pPr>
        <w:ind w:left="3600" w:hanging="180"/>
      </w:pPr>
    </w:lvl>
    <w:lvl w:ilvl="3" w:tplc="0424000F" w:tentative="1">
      <w:start w:val="1"/>
      <w:numFmt w:val="decimal"/>
      <w:lvlText w:val="%4."/>
      <w:lvlJc w:val="left"/>
      <w:pPr>
        <w:ind w:left="4320" w:hanging="360"/>
      </w:pPr>
    </w:lvl>
    <w:lvl w:ilvl="4" w:tplc="04240019" w:tentative="1">
      <w:start w:val="1"/>
      <w:numFmt w:val="lowerLetter"/>
      <w:lvlText w:val="%5."/>
      <w:lvlJc w:val="left"/>
      <w:pPr>
        <w:ind w:left="5040" w:hanging="360"/>
      </w:pPr>
    </w:lvl>
    <w:lvl w:ilvl="5" w:tplc="0424001B" w:tentative="1">
      <w:start w:val="1"/>
      <w:numFmt w:val="lowerRoman"/>
      <w:lvlText w:val="%6."/>
      <w:lvlJc w:val="right"/>
      <w:pPr>
        <w:ind w:left="5760" w:hanging="180"/>
      </w:pPr>
    </w:lvl>
    <w:lvl w:ilvl="6" w:tplc="0424000F" w:tentative="1">
      <w:start w:val="1"/>
      <w:numFmt w:val="decimal"/>
      <w:lvlText w:val="%7."/>
      <w:lvlJc w:val="left"/>
      <w:pPr>
        <w:ind w:left="6480" w:hanging="360"/>
      </w:pPr>
    </w:lvl>
    <w:lvl w:ilvl="7" w:tplc="04240019" w:tentative="1">
      <w:start w:val="1"/>
      <w:numFmt w:val="lowerLetter"/>
      <w:lvlText w:val="%8."/>
      <w:lvlJc w:val="left"/>
      <w:pPr>
        <w:ind w:left="7200" w:hanging="360"/>
      </w:pPr>
    </w:lvl>
    <w:lvl w:ilvl="8" w:tplc="0424001B" w:tentative="1">
      <w:start w:val="1"/>
      <w:numFmt w:val="lowerRoman"/>
      <w:lvlText w:val="%9."/>
      <w:lvlJc w:val="right"/>
      <w:pPr>
        <w:ind w:left="7920" w:hanging="180"/>
      </w:pPr>
    </w:lvl>
  </w:abstractNum>
  <w:abstractNum w:abstractNumId="9" w15:restartNumberingAfterBreak="0">
    <w:nsid w:val="2A6E670C"/>
    <w:multiLevelType w:val="hybridMultilevel"/>
    <w:tmpl w:val="1706993A"/>
    <w:lvl w:ilvl="0" w:tplc="0424000F">
      <w:start w:val="1"/>
      <w:numFmt w:val="decimal"/>
      <w:lvlText w:val="%1."/>
      <w:lvlJc w:val="left"/>
      <w:pPr>
        <w:ind w:left="5464"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401B7AF9"/>
    <w:multiLevelType w:val="hybridMultilevel"/>
    <w:tmpl w:val="EA72C6D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E916F7"/>
    <w:multiLevelType w:val="hybridMultilevel"/>
    <w:tmpl w:val="04965FDC"/>
    <w:lvl w:ilvl="0" w:tplc="04240001">
      <w:start w:val="1"/>
      <w:numFmt w:val="bullet"/>
      <w:lvlText w:val=""/>
      <w:lvlJc w:val="left"/>
      <w:pPr>
        <w:ind w:left="2160" w:hanging="360"/>
      </w:pPr>
      <w:rPr>
        <w:rFonts w:ascii="Symbol" w:hAnsi="Symbol" w:hint="default"/>
      </w:rPr>
    </w:lvl>
    <w:lvl w:ilvl="1" w:tplc="04240019" w:tentative="1">
      <w:start w:val="1"/>
      <w:numFmt w:val="lowerLetter"/>
      <w:lvlText w:val="%2."/>
      <w:lvlJc w:val="left"/>
      <w:pPr>
        <w:ind w:left="2880" w:hanging="360"/>
      </w:pPr>
    </w:lvl>
    <w:lvl w:ilvl="2" w:tplc="0424001B" w:tentative="1">
      <w:start w:val="1"/>
      <w:numFmt w:val="lowerRoman"/>
      <w:lvlText w:val="%3."/>
      <w:lvlJc w:val="right"/>
      <w:pPr>
        <w:ind w:left="3600" w:hanging="180"/>
      </w:pPr>
    </w:lvl>
    <w:lvl w:ilvl="3" w:tplc="0424000F" w:tentative="1">
      <w:start w:val="1"/>
      <w:numFmt w:val="decimal"/>
      <w:lvlText w:val="%4."/>
      <w:lvlJc w:val="left"/>
      <w:pPr>
        <w:ind w:left="4320" w:hanging="360"/>
      </w:pPr>
    </w:lvl>
    <w:lvl w:ilvl="4" w:tplc="04240019" w:tentative="1">
      <w:start w:val="1"/>
      <w:numFmt w:val="lowerLetter"/>
      <w:lvlText w:val="%5."/>
      <w:lvlJc w:val="left"/>
      <w:pPr>
        <w:ind w:left="5040" w:hanging="360"/>
      </w:pPr>
    </w:lvl>
    <w:lvl w:ilvl="5" w:tplc="0424001B" w:tentative="1">
      <w:start w:val="1"/>
      <w:numFmt w:val="lowerRoman"/>
      <w:lvlText w:val="%6."/>
      <w:lvlJc w:val="right"/>
      <w:pPr>
        <w:ind w:left="5760" w:hanging="180"/>
      </w:pPr>
    </w:lvl>
    <w:lvl w:ilvl="6" w:tplc="0424000F" w:tentative="1">
      <w:start w:val="1"/>
      <w:numFmt w:val="decimal"/>
      <w:lvlText w:val="%7."/>
      <w:lvlJc w:val="left"/>
      <w:pPr>
        <w:ind w:left="6480" w:hanging="360"/>
      </w:pPr>
    </w:lvl>
    <w:lvl w:ilvl="7" w:tplc="04240019" w:tentative="1">
      <w:start w:val="1"/>
      <w:numFmt w:val="lowerLetter"/>
      <w:lvlText w:val="%8."/>
      <w:lvlJc w:val="left"/>
      <w:pPr>
        <w:ind w:left="7200" w:hanging="360"/>
      </w:pPr>
    </w:lvl>
    <w:lvl w:ilvl="8" w:tplc="0424001B" w:tentative="1">
      <w:start w:val="1"/>
      <w:numFmt w:val="lowerRoman"/>
      <w:lvlText w:val="%9."/>
      <w:lvlJc w:val="right"/>
      <w:pPr>
        <w:ind w:left="7920" w:hanging="180"/>
      </w:p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0080906"/>
    <w:multiLevelType w:val="hybridMultilevel"/>
    <w:tmpl w:val="BD6E978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1303CD7"/>
    <w:multiLevelType w:val="hybridMultilevel"/>
    <w:tmpl w:val="5A642A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3C84302"/>
    <w:multiLevelType w:val="hybridMultilevel"/>
    <w:tmpl w:val="EA02F06C"/>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7885F28"/>
    <w:multiLevelType w:val="hybridMultilevel"/>
    <w:tmpl w:val="E480A56C"/>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num w:numId="1">
    <w:abstractNumId w:val="4"/>
  </w:num>
  <w:num w:numId="2">
    <w:abstractNumId w:val="23"/>
  </w:num>
  <w:num w:numId="3">
    <w:abstractNumId w:val="11"/>
  </w:num>
  <w:num w:numId="4">
    <w:abstractNumId w:val="14"/>
  </w:num>
  <w:num w:numId="5">
    <w:abstractNumId w:val="20"/>
  </w:num>
  <w:num w:numId="6">
    <w:abstractNumId w:val="32"/>
  </w:num>
  <w:num w:numId="7">
    <w:abstractNumId w:val="6"/>
  </w:num>
  <w:num w:numId="8">
    <w:abstractNumId w:val="0"/>
  </w:num>
  <w:num w:numId="9">
    <w:abstractNumId w:val="26"/>
  </w:num>
  <w:num w:numId="10">
    <w:abstractNumId w:val="29"/>
  </w:num>
  <w:num w:numId="11">
    <w:abstractNumId w:val="5"/>
  </w:num>
  <w:num w:numId="12">
    <w:abstractNumId w:val="1"/>
  </w:num>
  <w:num w:numId="13">
    <w:abstractNumId w:val="17"/>
  </w:num>
  <w:num w:numId="14">
    <w:abstractNumId w:val="16"/>
  </w:num>
  <w:num w:numId="15">
    <w:abstractNumId w:val="2"/>
  </w:num>
  <w:num w:numId="16">
    <w:abstractNumId w:val="30"/>
  </w:num>
  <w:num w:numId="17">
    <w:abstractNumId w:val="21"/>
  </w:num>
  <w:num w:numId="18">
    <w:abstractNumId w:val="7"/>
  </w:num>
  <w:num w:numId="19">
    <w:abstractNumId w:val="10"/>
  </w:num>
  <w:num w:numId="20">
    <w:abstractNumId w:val="15"/>
  </w:num>
  <w:num w:numId="21">
    <w:abstractNumId w:val="24"/>
  </w:num>
  <w:num w:numId="22">
    <w:abstractNumId w:val="34"/>
  </w:num>
  <w:num w:numId="23">
    <w:abstractNumId w:val="25"/>
  </w:num>
  <w:num w:numId="24">
    <w:abstractNumId w:val="18"/>
  </w:num>
  <w:num w:numId="25">
    <w:abstractNumId w:val="27"/>
  </w:num>
  <w:num w:numId="26">
    <w:abstractNumId w:val="8"/>
  </w:num>
  <w:num w:numId="27">
    <w:abstractNumId w:val="1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3"/>
  </w:num>
  <w:num w:numId="31">
    <w:abstractNumId w:val="31"/>
  </w:num>
  <w:num w:numId="32">
    <w:abstractNumId w:val="13"/>
  </w:num>
  <w:num w:numId="33">
    <w:abstractNumId w:val="35"/>
  </w:num>
  <w:num w:numId="34">
    <w:abstractNumId w:val="22"/>
  </w:num>
  <w:num w:numId="35">
    <w:abstractNumId w:val="28"/>
  </w:num>
  <w:num w:numId="36">
    <w:abstractNumId w:val="12"/>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ena Bezgovšek">
    <w15:presenceInfo w15:providerId="AD" w15:userId="S-1-5-21-883249467-966921291-1845911597-285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71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67F"/>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2E78"/>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6765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1500"/>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553F0"/>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2D5C"/>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683E"/>
    <w:rsid w:val="003304CB"/>
    <w:rsid w:val="0033175B"/>
    <w:rsid w:val="0033291C"/>
    <w:rsid w:val="00333CC8"/>
    <w:rsid w:val="00333E0F"/>
    <w:rsid w:val="00334871"/>
    <w:rsid w:val="0033563F"/>
    <w:rsid w:val="00344B52"/>
    <w:rsid w:val="00347CF7"/>
    <w:rsid w:val="00347E64"/>
    <w:rsid w:val="00350058"/>
    <w:rsid w:val="00350D3F"/>
    <w:rsid w:val="0035227C"/>
    <w:rsid w:val="00354410"/>
    <w:rsid w:val="0035565F"/>
    <w:rsid w:val="0035574B"/>
    <w:rsid w:val="00356B8A"/>
    <w:rsid w:val="00356E80"/>
    <w:rsid w:val="00356EBC"/>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2FDC"/>
    <w:rsid w:val="003C5E63"/>
    <w:rsid w:val="003C5EEA"/>
    <w:rsid w:val="003C7484"/>
    <w:rsid w:val="003C7D0A"/>
    <w:rsid w:val="003D0F01"/>
    <w:rsid w:val="003D2636"/>
    <w:rsid w:val="003D4048"/>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695"/>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76594"/>
    <w:rsid w:val="004767EE"/>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123C"/>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2895"/>
    <w:rsid w:val="00514FF2"/>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93A"/>
    <w:rsid w:val="00537B55"/>
    <w:rsid w:val="0054060B"/>
    <w:rsid w:val="00540635"/>
    <w:rsid w:val="005410D4"/>
    <w:rsid w:val="00541417"/>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65D7"/>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B4C"/>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5FC0"/>
    <w:rsid w:val="006119F6"/>
    <w:rsid w:val="00614D3E"/>
    <w:rsid w:val="00615AC5"/>
    <w:rsid w:val="00615D77"/>
    <w:rsid w:val="0061612D"/>
    <w:rsid w:val="00616B08"/>
    <w:rsid w:val="00616FF9"/>
    <w:rsid w:val="00617035"/>
    <w:rsid w:val="00621E00"/>
    <w:rsid w:val="0062390E"/>
    <w:rsid w:val="00624570"/>
    <w:rsid w:val="00624861"/>
    <w:rsid w:val="00627042"/>
    <w:rsid w:val="006271A4"/>
    <w:rsid w:val="00627AA2"/>
    <w:rsid w:val="00632D37"/>
    <w:rsid w:val="00635936"/>
    <w:rsid w:val="00642A83"/>
    <w:rsid w:val="00644B84"/>
    <w:rsid w:val="00646122"/>
    <w:rsid w:val="00647543"/>
    <w:rsid w:val="00651637"/>
    <w:rsid w:val="00651A29"/>
    <w:rsid w:val="006537C7"/>
    <w:rsid w:val="00654797"/>
    <w:rsid w:val="00654859"/>
    <w:rsid w:val="00657D04"/>
    <w:rsid w:val="00657F61"/>
    <w:rsid w:val="00660009"/>
    <w:rsid w:val="006648DF"/>
    <w:rsid w:val="00670661"/>
    <w:rsid w:val="00671036"/>
    <w:rsid w:val="0067147B"/>
    <w:rsid w:val="00671B1E"/>
    <w:rsid w:val="0067239B"/>
    <w:rsid w:val="00672EB8"/>
    <w:rsid w:val="006732FB"/>
    <w:rsid w:val="0067388E"/>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564"/>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234B"/>
    <w:rsid w:val="00713F74"/>
    <w:rsid w:val="00714814"/>
    <w:rsid w:val="00716604"/>
    <w:rsid w:val="00716AA4"/>
    <w:rsid w:val="00721E7D"/>
    <w:rsid w:val="00722258"/>
    <w:rsid w:val="00725806"/>
    <w:rsid w:val="00726DC6"/>
    <w:rsid w:val="00727427"/>
    <w:rsid w:val="00727DF7"/>
    <w:rsid w:val="00727F1A"/>
    <w:rsid w:val="0073128F"/>
    <w:rsid w:val="00731776"/>
    <w:rsid w:val="0073224F"/>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03AB"/>
    <w:rsid w:val="00772765"/>
    <w:rsid w:val="0077284D"/>
    <w:rsid w:val="00772C66"/>
    <w:rsid w:val="007739E2"/>
    <w:rsid w:val="0077569F"/>
    <w:rsid w:val="007759AD"/>
    <w:rsid w:val="00775DAE"/>
    <w:rsid w:val="00782499"/>
    <w:rsid w:val="00783EE4"/>
    <w:rsid w:val="007846D8"/>
    <w:rsid w:val="00784747"/>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44FD"/>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12A"/>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077E8"/>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362"/>
    <w:rsid w:val="00A63A8E"/>
    <w:rsid w:val="00A64D01"/>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20F3"/>
    <w:rsid w:val="00A93073"/>
    <w:rsid w:val="00A9319F"/>
    <w:rsid w:val="00A94EB8"/>
    <w:rsid w:val="00A95A87"/>
    <w:rsid w:val="00AA21D7"/>
    <w:rsid w:val="00AA27B7"/>
    <w:rsid w:val="00AA382B"/>
    <w:rsid w:val="00AA6754"/>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0F0D"/>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E68"/>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5B7C"/>
    <w:rsid w:val="00B668C5"/>
    <w:rsid w:val="00B67F68"/>
    <w:rsid w:val="00B67FCB"/>
    <w:rsid w:val="00B72841"/>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2ED5"/>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3AD6"/>
    <w:rsid w:val="00BF79E5"/>
    <w:rsid w:val="00C01D7F"/>
    <w:rsid w:val="00C04525"/>
    <w:rsid w:val="00C04BE4"/>
    <w:rsid w:val="00C05840"/>
    <w:rsid w:val="00C05B9B"/>
    <w:rsid w:val="00C05F9B"/>
    <w:rsid w:val="00C05FA0"/>
    <w:rsid w:val="00C06911"/>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3216"/>
    <w:rsid w:val="00CB36B8"/>
    <w:rsid w:val="00CB4E85"/>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EBB"/>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6BFE"/>
    <w:rsid w:val="00D07522"/>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778D8"/>
    <w:rsid w:val="00D802AA"/>
    <w:rsid w:val="00D81366"/>
    <w:rsid w:val="00D82FE4"/>
    <w:rsid w:val="00D83179"/>
    <w:rsid w:val="00D839F9"/>
    <w:rsid w:val="00D859BE"/>
    <w:rsid w:val="00D86980"/>
    <w:rsid w:val="00D86AE8"/>
    <w:rsid w:val="00D8721E"/>
    <w:rsid w:val="00D87308"/>
    <w:rsid w:val="00D925BC"/>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373"/>
    <w:rsid w:val="00E064D3"/>
    <w:rsid w:val="00E066DA"/>
    <w:rsid w:val="00E073D1"/>
    <w:rsid w:val="00E10884"/>
    <w:rsid w:val="00E10E4F"/>
    <w:rsid w:val="00E115AB"/>
    <w:rsid w:val="00E11F8D"/>
    <w:rsid w:val="00E12B96"/>
    <w:rsid w:val="00E1312E"/>
    <w:rsid w:val="00E13C09"/>
    <w:rsid w:val="00E14C5E"/>
    <w:rsid w:val="00E16D4F"/>
    <w:rsid w:val="00E1785D"/>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45B4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6242"/>
    <w:rsid w:val="00E776AB"/>
    <w:rsid w:val="00E77E9A"/>
    <w:rsid w:val="00E81DEF"/>
    <w:rsid w:val="00E82A2B"/>
    <w:rsid w:val="00E8390D"/>
    <w:rsid w:val="00E85F45"/>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B56CD"/>
    <w:rsid w:val="00EC2992"/>
    <w:rsid w:val="00EC38FD"/>
    <w:rsid w:val="00EC556A"/>
    <w:rsid w:val="00EC574C"/>
    <w:rsid w:val="00EC5F16"/>
    <w:rsid w:val="00EC70DF"/>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4E68"/>
    <w:rsid w:val="00EF5670"/>
    <w:rsid w:val="00F00073"/>
    <w:rsid w:val="00F02765"/>
    <w:rsid w:val="00F030DB"/>
    <w:rsid w:val="00F10399"/>
    <w:rsid w:val="00F1080D"/>
    <w:rsid w:val="00F118A2"/>
    <w:rsid w:val="00F14643"/>
    <w:rsid w:val="00F16CC9"/>
    <w:rsid w:val="00F1715F"/>
    <w:rsid w:val="00F21EF4"/>
    <w:rsid w:val="00F26AD6"/>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1D23"/>
    <w:rsid w:val="00F54C26"/>
    <w:rsid w:val="00F60B43"/>
    <w:rsid w:val="00F60FC8"/>
    <w:rsid w:val="00F622FE"/>
    <w:rsid w:val="00F641E2"/>
    <w:rsid w:val="00F67FF8"/>
    <w:rsid w:val="00F7023E"/>
    <w:rsid w:val="00F70C81"/>
    <w:rsid w:val="00F7274D"/>
    <w:rsid w:val="00F7446A"/>
    <w:rsid w:val="00F76183"/>
    <w:rsid w:val="00F761B0"/>
    <w:rsid w:val="00F77DD3"/>
    <w:rsid w:val="00F81849"/>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7754A11"/>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50058"/>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6C1564"/>
    <w:rPr>
      <w:i/>
      <w:sz w:val="24"/>
    </w:rPr>
  </w:style>
  <w:style w:type="character" w:customStyle="1" w:styleId="Telobesedila3Znak">
    <w:name w:val="Telo besedila 3 Znak"/>
    <w:basedOn w:val="Privzetapisavaodstavka"/>
    <w:link w:val="Telobesedila3"/>
    <w:rsid w:val="00EB56CD"/>
    <w:rPr>
      <w:i/>
      <w:sz w:val="16"/>
      <w:szCs w:val="16"/>
    </w:rPr>
  </w:style>
  <w:style w:type="character" w:customStyle="1" w:styleId="BesedilooblakaZnak">
    <w:name w:val="Besedilo oblačka Znak"/>
    <w:basedOn w:val="Privzetapisavaodstavka"/>
    <w:link w:val="Besedilooblaka"/>
    <w:uiPriority w:val="99"/>
    <w:semiHidden/>
    <w:rsid w:val="00EB56CD"/>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EB56CD"/>
    <w:rPr>
      <w:b/>
      <w:bCs/>
      <w:i/>
    </w:rPr>
  </w:style>
  <w:style w:type="character" w:customStyle="1" w:styleId="Naslov4Znak">
    <w:name w:val="Naslov 4 Znak"/>
    <w:basedOn w:val="Privzetapisavaodstavka"/>
    <w:link w:val="Naslov40"/>
    <w:uiPriority w:val="99"/>
    <w:rsid w:val="00EB56CD"/>
    <w:rPr>
      <w:b/>
      <w:bCs/>
      <w:i/>
      <w:sz w:val="28"/>
      <w:szCs w:val="28"/>
    </w:rPr>
  </w:style>
  <w:style w:type="paragraph" w:customStyle="1" w:styleId="doc">
    <w:name w:val="doc"/>
    <w:basedOn w:val="Navaden"/>
    <w:rsid w:val="00EB56CD"/>
    <w:pPr>
      <w:spacing w:after="75" w:line="300" w:lineRule="atLeast"/>
      <w:jc w:val="both"/>
    </w:pPr>
    <w:rPr>
      <w:rFonts w:ascii="Arial" w:hAnsi="Arial" w:cs="Arial"/>
      <w:i w:val="0"/>
      <w:sz w:val="20"/>
    </w:rPr>
  </w:style>
  <w:style w:type="paragraph" w:customStyle="1" w:styleId="clennavtitle">
    <w:name w:val="clen_nav_title"/>
    <w:basedOn w:val="Navaden"/>
    <w:rsid w:val="00EB56CD"/>
    <w:pPr>
      <w:ind w:left="105" w:right="105"/>
    </w:pPr>
    <w:rPr>
      <w:b/>
      <w:bCs/>
      <w:i w:val="0"/>
      <w:szCs w:val="24"/>
    </w:rPr>
  </w:style>
  <w:style w:type="paragraph" w:customStyle="1" w:styleId="BESEDILO0">
    <w:name w:val="BESEDILO"/>
    <w:rsid w:val="00EB56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EB56CD"/>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EB56CD"/>
  </w:style>
  <w:style w:type="paragraph" w:styleId="Sprotnaopomba-besedilo">
    <w:name w:val="footnote text"/>
    <w:basedOn w:val="Navaden"/>
    <w:link w:val="Sprotnaopomba-besediloZnak"/>
    <w:uiPriority w:val="99"/>
    <w:unhideWhenUsed/>
    <w:rsid w:val="00EB56CD"/>
    <w:rPr>
      <w:i w:val="0"/>
      <w:sz w:val="20"/>
    </w:rPr>
  </w:style>
  <w:style w:type="character" w:customStyle="1" w:styleId="Sprotnaopomba-besediloZnak1">
    <w:name w:val="Sprotna opomba - besedilo Znak1"/>
    <w:basedOn w:val="Privzetapisavaodstavka"/>
    <w:semiHidden/>
    <w:rsid w:val="00EB56CD"/>
    <w:rPr>
      <w:i/>
    </w:rPr>
  </w:style>
  <w:style w:type="paragraph" w:customStyle="1" w:styleId="len1">
    <w:name w:val="len1"/>
    <w:basedOn w:val="Navaden"/>
    <w:rsid w:val="00EB56CD"/>
    <w:pPr>
      <w:spacing w:before="480"/>
      <w:jc w:val="center"/>
    </w:pPr>
    <w:rPr>
      <w:rFonts w:ascii="Arial" w:hAnsi="Arial" w:cs="Arial"/>
      <w:b/>
      <w:bCs/>
      <w:i w:val="0"/>
      <w:sz w:val="22"/>
      <w:szCs w:val="22"/>
    </w:rPr>
  </w:style>
  <w:style w:type="paragraph" w:customStyle="1" w:styleId="odstavek1">
    <w:name w:val="odstavek1"/>
    <w:basedOn w:val="Navaden"/>
    <w:rsid w:val="00EB56CD"/>
    <w:pPr>
      <w:spacing w:before="240"/>
      <w:ind w:firstLine="1021"/>
      <w:jc w:val="both"/>
    </w:pPr>
    <w:rPr>
      <w:rFonts w:ascii="Arial" w:hAnsi="Arial" w:cs="Arial"/>
      <w:i w:val="0"/>
      <w:sz w:val="22"/>
      <w:szCs w:val="22"/>
    </w:rPr>
  </w:style>
  <w:style w:type="paragraph" w:customStyle="1" w:styleId="lennaslov1">
    <w:name w:val="lennaslov1"/>
    <w:basedOn w:val="Navaden"/>
    <w:rsid w:val="00EB56CD"/>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EB56CD"/>
    <w:rPr>
      <w:rFonts w:ascii="Arial" w:hAnsi="Arial" w:cs="Arial"/>
      <w:b/>
      <w:bCs/>
      <w:i/>
      <w:kern w:val="28"/>
      <w:sz w:val="32"/>
      <w:szCs w:val="32"/>
    </w:rPr>
  </w:style>
  <w:style w:type="paragraph" w:customStyle="1" w:styleId="TableParagraph">
    <w:name w:val="Table Paragraph"/>
    <w:basedOn w:val="Navaden"/>
    <w:uiPriority w:val="1"/>
    <w:qFormat/>
    <w:rsid w:val="00EB56CD"/>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EB56CD"/>
    <w:rPr>
      <w:vertAlign w:val="superscript"/>
    </w:rPr>
  </w:style>
  <w:style w:type="paragraph" w:styleId="Konnaopomba-besedilo">
    <w:name w:val="endnote text"/>
    <w:basedOn w:val="Navaden"/>
    <w:link w:val="Konnaopomba-besediloZnak"/>
    <w:semiHidden/>
    <w:unhideWhenUsed/>
    <w:rsid w:val="00EB56CD"/>
    <w:rPr>
      <w:sz w:val="20"/>
    </w:rPr>
  </w:style>
  <w:style w:type="character" w:customStyle="1" w:styleId="Konnaopomba-besediloZnak">
    <w:name w:val="Končna opomba - besedilo Znak"/>
    <w:basedOn w:val="Privzetapisavaodstavka"/>
    <w:link w:val="Konnaopomba-besedilo"/>
    <w:semiHidden/>
    <w:rsid w:val="00EB56CD"/>
    <w:rPr>
      <w:i/>
    </w:rPr>
  </w:style>
  <w:style w:type="character" w:styleId="Konnaopomba-sklic">
    <w:name w:val="endnote reference"/>
    <w:basedOn w:val="Privzetapisavaodstavka"/>
    <w:semiHidden/>
    <w:unhideWhenUsed/>
    <w:rsid w:val="00EB56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27931">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889282">
      <w:bodyDiv w:val="1"/>
      <w:marLeft w:val="0"/>
      <w:marRight w:val="0"/>
      <w:marTop w:val="0"/>
      <w:marBottom w:val="0"/>
      <w:divBdr>
        <w:top w:val="none" w:sz="0" w:space="0" w:color="auto"/>
        <w:left w:val="none" w:sz="0" w:space="0" w:color="auto"/>
        <w:bottom w:val="none" w:sz="0" w:space="0" w:color="auto"/>
        <w:right w:val="none" w:sz="0" w:space="0" w:color="auto"/>
      </w:divBdr>
    </w:div>
    <w:div w:id="312294970">
      <w:bodyDiv w:val="1"/>
      <w:marLeft w:val="0"/>
      <w:marRight w:val="0"/>
      <w:marTop w:val="0"/>
      <w:marBottom w:val="0"/>
      <w:divBdr>
        <w:top w:val="none" w:sz="0" w:space="0" w:color="auto"/>
        <w:left w:val="none" w:sz="0" w:space="0" w:color="auto"/>
        <w:bottom w:val="none" w:sz="0" w:space="0" w:color="auto"/>
        <w:right w:val="none" w:sz="0" w:space="0" w:color="auto"/>
      </w:divBdr>
    </w:div>
    <w:div w:id="366026995">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15813567">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98382662">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3196036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182461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6945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mailto:irena.bezgovsek@ljubljana.si" TargetMode="External"/><Relationship Id="rId18" Type="http://schemas.openxmlformats.org/officeDocument/2006/relationships/hyperlink" Target="http://www.uradni-list.si/1/objava.jsp?sop=2022-01-170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irena.bezgovsek@ljubljana.si" TargetMode="External"/><Relationship Id="rId7" Type="http://schemas.openxmlformats.org/officeDocument/2006/relationships/endnotes" Target="endnotes.xml"/><Relationship Id="rId12" Type="http://schemas.openxmlformats.org/officeDocument/2006/relationships/hyperlink" Target="http://www.uradni-list.si/1/objava.jsp?sop=2023-01-0530" TargetMode="External"/><Relationship Id="rId17" Type="http://schemas.openxmlformats.org/officeDocument/2006/relationships/hyperlink" Target="mailto:irena.bezgovsek@ljubljana.si"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uradni-list.si/1/objava.jsp?sop=2023-01-0530" TargetMode="External"/><Relationship Id="rId20" Type="http://schemas.openxmlformats.org/officeDocument/2006/relationships/hyperlink" Target="http://www.uradni-list.si/1/objava.jsp?sop=2023-01-05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251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22-01-2511" TargetMode="External"/><Relationship Id="rId23" Type="http://schemas.openxmlformats.org/officeDocument/2006/relationships/header" Target="header1.xml"/><Relationship Id="rId10" Type="http://schemas.openxmlformats.org/officeDocument/2006/relationships/hyperlink" Target="http://www.uradni-list.si/1/objava.jsp?sop=2022-01-1705" TargetMode="External"/><Relationship Id="rId19" Type="http://schemas.openxmlformats.org/officeDocument/2006/relationships/hyperlink" Target="http://www.uradni-list.si/1/objava.jsp?sop=2022-01-2511"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uradni-list.si/1/objava.jsp?sop=2022-01-1705"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4EFCF-ADE8-4904-AFD3-1829A9042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23711</Words>
  <Characters>146349</Characters>
  <Application>Microsoft Office Word</Application>
  <DocSecurity>0</DocSecurity>
  <Lines>1219</Lines>
  <Paragraphs>339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169721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2018-08-10T11:18:00Z</cp:lastPrinted>
  <dcterms:created xsi:type="dcterms:W3CDTF">2023-10-13T11:42:00Z</dcterms:created>
  <dcterms:modified xsi:type="dcterms:W3CDTF">2023-10-13T11:43:00Z</dcterms:modified>
</cp:coreProperties>
</file>